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6E0BB117" w14:textId="77777777" w:rsidR="00470810" w:rsidRDefault="00470810" w:rsidP="00470810">
      <w:pPr>
        <w:pStyle w:val="BodyText"/>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2D7D61DD" w14:textId="4616A6D9" w:rsidR="002F176E" w:rsidRDefault="002F176E" w:rsidP="002F176E">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w:t>
      </w:r>
    </w:p>
    <w:p w14:paraId="00992683" w14:textId="05578E9F" w:rsidR="00096865" w:rsidRPr="00F566BF" w:rsidRDefault="00096865" w:rsidP="002F176E">
      <w:pPr>
        <w:pStyle w:val="BodyText"/>
        <w:spacing w:line="480" w:lineRule="auto"/>
        <w:ind w:firstLine="567"/>
        <w:jc w:val="right"/>
        <w:rPr>
          <w:rFonts w:ascii="GHEA Grapalat" w:hAnsi="GHEA Grapalat" w:cs="Sylfaen"/>
          <w:i/>
          <w:sz w:val="18"/>
          <w:szCs w:val="20"/>
          <w:lang w:val="af-ZA" w:eastAsia="ru-RU"/>
        </w:rPr>
      </w:pPr>
    </w:p>
    <w:p w14:paraId="4AC4ADF4" w14:textId="77777777" w:rsidR="00B96854" w:rsidRPr="00F566BF" w:rsidRDefault="00B96854" w:rsidP="00B96854">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7652529D" w14:textId="775E927B" w:rsidR="00B96854" w:rsidRPr="00F566BF" w:rsidRDefault="00F26BC2" w:rsidP="00B96854">
      <w:pPr>
        <w:pStyle w:val="BodyTextIndent"/>
        <w:spacing w:line="240" w:lineRule="auto"/>
        <w:jc w:val="center"/>
        <w:rPr>
          <w:rFonts w:ascii="GHEA Grapalat" w:hAnsi="GHEA Grapalat"/>
          <w:i w:val="0"/>
          <w:lang w:val="af-ZA"/>
        </w:rPr>
      </w:pPr>
      <w:r>
        <w:rPr>
          <w:rFonts w:ascii="GHEA Grapalat" w:hAnsi="GHEA Grapalat"/>
          <w:i w:val="0"/>
          <w:lang w:val="af-ZA"/>
        </w:rPr>
        <w:t>ՀՐԱՏԱՊ</w:t>
      </w:r>
      <w:r w:rsidR="00513CB2">
        <w:rPr>
          <w:rFonts w:ascii="GHEA Grapalat" w:hAnsi="GHEA Grapalat"/>
          <w:i w:val="0"/>
          <w:lang w:val="af-ZA"/>
        </w:rPr>
        <w:t xml:space="preserve"> ԲԱՑ ՄՐՑՈՒՅԹ</w:t>
      </w:r>
      <w:r w:rsidR="00B96854">
        <w:rPr>
          <w:rFonts w:ascii="GHEA Grapalat" w:hAnsi="GHEA Grapalat"/>
          <w:i w:val="0"/>
          <w:lang w:val="af-ZA"/>
        </w:rPr>
        <w:t>Ի</w:t>
      </w:r>
      <w:r w:rsidR="00B96854">
        <w:rPr>
          <w:rFonts w:ascii="GHEA Grapalat" w:hAnsi="GHEA Grapalat"/>
          <w:i w:val="0"/>
          <w:lang w:val="hy-AM"/>
        </w:rPr>
        <w:t xml:space="preserve"> </w:t>
      </w:r>
      <w:r w:rsidR="00B96854" w:rsidRPr="00F566BF">
        <w:rPr>
          <w:rFonts w:ascii="GHEA Grapalat" w:hAnsi="GHEA Grapalat"/>
          <w:i w:val="0"/>
          <w:lang w:val="af-ZA"/>
        </w:rPr>
        <w:t>ՄԱՍԻՆ</w:t>
      </w:r>
    </w:p>
    <w:p w14:paraId="4F383D3B" w14:textId="77777777" w:rsidR="00B96854" w:rsidRPr="0054757D" w:rsidRDefault="00B96854" w:rsidP="00B96854">
      <w:pPr>
        <w:pStyle w:val="BodyTextIndent"/>
        <w:spacing w:line="240" w:lineRule="auto"/>
        <w:jc w:val="center"/>
        <w:rPr>
          <w:rFonts w:ascii="GHEA Grapalat" w:hAnsi="GHEA Grapalat"/>
          <w:i w:val="0"/>
          <w:lang w:val="af-ZA"/>
        </w:rPr>
      </w:pPr>
      <w:r w:rsidRPr="0054757D">
        <w:rPr>
          <w:rFonts w:ascii="GHEA Grapalat" w:hAnsi="GHEA Grapalat"/>
          <w:i w:val="0"/>
          <w:lang w:val="af-ZA"/>
        </w:rPr>
        <w:t>Հայտարարության սույն տեքստը հաստատված է գնահատող հանձնաժողովի</w:t>
      </w:r>
    </w:p>
    <w:p w14:paraId="3B91E55D" w14:textId="359B6397" w:rsidR="00B96854" w:rsidRPr="0054757D" w:rsidRDefault="00B96854" w:rsidP="00B96854">
      <w:pPr>
        <w:pStyle w:val="BodyTextIndent"/>
        <w:spacing w:line="240" w:lineRule="auto"/>
        <w:jc w:val="center"/>
        <w:rPr>
          <w:rFonts w:ascii="GHEA Grapalat" w:hAnsi="GHEA Grapalat"/>
          <w:i w:val="0"/>
          <w:lang w:val="af-ZA"/>
        </w:rPr>
      </w:pPr>
      <w:r>
        <w:rPr>
          <w:rFonts w:ascii="GHEA Grapalat" w:hAnsi="GHEA Grapalat"/>
          <w:i w:val="0"/>
          <w:lang w:val="af-ZA"/>
        </w:rPr>
        <w:t xml:space="preserve">2025 թվականի </w:t>
      </w:r>
      <w:r w:rsidR="00C15E7A">
        <w:rPr>
          <w:rFonts w:ascii="GHEA Grapalat" w:hAnsi="GHEA Grapalat"/>
          <w:i w:val="0"/>
          <w:lang w:val="hy-AM"/>
        </w:rPr>
        <w:t>մայիսի 2</w:t>
      </w:r>
      <w:r w:rsidR="00DB5E53">
        <w:rPr>
          <w:rFonts w:ascii="GHEA Grapalat" w:hAnsi="GHEA Grapalat"/>
          <w:i w:val="0"/>
          <w:lang w:val="hy-AM"/>
        </w:rPr>
        <w:t>2</w:t>
      </w:r>
      <w:r w:rsidRPr="00682035">
        <w:rPr>
          <w:rFonts w:ascii="GHEA Grapalat" w:hAnsi="GHEA Grapalat"/>
          <w:i w:val="0"/>
          <w:lang w:val="af-ZA"/>
        </w:rPr>
        <w:t>-ի</w:t>
      </w:r>
      <w:r w:rsidRPr="00064790">
        <w:rPr>
          <w:rFonts w:ascii="GHEA Grapalat" w:hAnsi="GHEA Grapalat"/>
          <w:i w:val="0"/>
          <w:lang w:val="af-ZA"/>
        </w:rPr>
        <w:t xml:space="preserve"> «</w:t>
      </w:r>
      <w:r w:rsidR="00BF6FDA">
        <w:rPr>
          <w:rFonts w:ascii="GHEA Grapalat" w:hAnsi="GHEA Grapalat"/>
          <w:i w:val="0"/>
          <w:lang w:val="af-ZA"/>
        </w:rPr>
        <w:t>1</w:t>
      </w:r>
      <w:r w:rsidRPr="00064790">
        <w:rPr>
          <w:rFonts w:ascii="GHEA Grapalat" w:hAnsi="GHEA Grapalat"/>
          <w:i w:val="0"/>
          <w:lang w:val="af-ZA"/>
        </w:rPr>
        <w:t>» որոշմամբ</w:t>
      </w:r>
      <w:r w:rsidRPr="0054757D">
        <w:rPr>
          <w:rFonts w:ascii="GHEA Grapalat" w:hAnsi="GHEA Grapalat"/>
          <w:i w:val="0"/>
          <w:lang w:val="af-ZA"/>
        </w:rPr>
        <w:t xml:space="preserve"> </w:t>
      </w:r>
    </w:p>
    <w:p w14:paraId="6718EDF6" w14:textId="77777777" w:rsidR="00B96854" w:rsidRPr="0054757D" w:rsidRDefault="00B96854" w:rsidP="00B96854">
      <w:pPr>
        <w:pStyle w:val="BodyTextIndent"/>
        <w:spacing w:line="240" w:lineRule="auto"/>
        <w:jc w:val="center"/>
        <w:rPr>
          <w:rFonts w:ascii="GHEA Grapalat" w:hAnsi="GHEA Grapalat"/>
          <w:i w:val="0"/>
          <w:lang w:val="af-ZA"/>
        </w:rPr>
      </w:pPr>
    </w:p>
    <w:p w14:paraId="426DD3A7" w14:textId="32E10384" w:rsidR="00B96854" w:rsidRPr="001B2024" w:rsidRDefault="00B96854" w:rsidP="00B96854">
      <w:pPr>
        <w:pStyle w:val="BodyTextIndent"/>
        <w:spacing w:line="240" w:lineRule="auto"/>
        <w:jc w:val="center"/>
        <w:rPr>
          <w:rFonts w:ascii="GHEA Grapalat" w:hAnsi="GHEA Grapalat"/>
          <w:b/>
          <w:i w:val="0"/>
          <w:lang w:val="hy-AM"/>
        </w:rPr>
      </w:pPr>
      <w:r w:rsidRPr="0054757D">
        <w:rPr>
          <w:rFonts w:ascii="GHEA Grapalat" w:hAnsi="GHEA Grapalat"/>
          <w:i w:val="0"/>
          <w:lang w:val="af-ZA"/>
        </w:rPr>
        <w:t xml:space="preserve">Ընթացակարգի </w:t>
      </w:r>
      <w:r w:rsidRPr="00671AFC">
        <w:rPr>
          <w:rFonts w:ascii="GHEA Grapalat" w:hAnsi="GHEA Grapalat"/>
          <w:i w:val="0"/>
          <w:lang w:val="af-ZA"/>
        </w:rPr>
        <w:t xml:space="preserve">ծածկագիրը` </w:t>
      </w:r>
      <w:r w:rsidR="00BB2ECF">
        <w:rPr>
          <w:rFonts w:ascii="GHEA Grapalat" w:hAnsi="GHEA Grapalat"/>
          <w:b/>
          <w:i w:val="0"/>
          <w:lang w:val="af-ZA"/>
        </w:rPr>
        <w:t>ԵՔ-ՀԲՄԽԾՁԲ-25/46</w:t>
      </w:r>
    </w:p>
    <w:p w14:paraId="1553A93D" w14:textId="697BBB13" w:rsidR="0091042F" w:rsidRPr="00F566BF" w:rsidRDefault="009F18D0" w:rsidP="00EF3662">
      <w:pPr>
        <w:pStyle w:val="BodyTextIndent"/>
        <w:spacing w:line="240" w:lineRule="auto"/>
        <w:jc w:val="center"/>
        <w:rPr>
          <w:rFonts w:ascii="GHEA Grapalat" w:hAnsi="GHEA Grapalat"/>
          <w:i w:val="0"/>
          <w:lang w:val="af-ZA"/>
        </w:rPr>
      </w:pPr>
      <w:r w:rsidRPr="00F566BF">
        <w:rPr>
          <w:rFonts w:ascii="GHEA Grapalat" w:hAnsi="GHEA Grapalat"/>
          <w:i w:val="0"/>
          <w:u w:val="single"/>
          <w:lang w:val="af-ZA"/>
        </w:rPr>
        <w:t xml:space="preserve">       </w:t>
      </w:r>
    </w:p>
    <w:p w14:paraId="45904C72" w14:textId="77777777" w:rsidR="0091042F" w:rsidRPr="00F566BF" w:rsidRDefault="0091042F" w:rsidP="00EF3662">
      <w:pPr>
        <w:pStyle w:val="BodyTextIndent"/>
        <w:spacing w:line="240" w:lineRule="auto"/>
        <w:rPr>
          <w:rFonts w:ascii="GHEA Grapalat" w:hAnsi="GHEA Grapalat"/>
          <w:i w:val="0"/>
          <w:lang w:val="af-ZA"/>
        </w:rPr>
      </w:pPr>
    </w:p>
    <w:p w14:paraId="5C93D8DB" w14:textId="1345C6F4" w:rsidR="00B96854" w:rsidRDefault="00B96854" w:rsidP="00B96854">
      <w:pPr>
        <w:pStyle w:val="BodyTextIndent"/>
        <w:spacing w:line="240" w:lineRule="auto"/>
        <w:ind w:firstLine="708"/>
        <w:rPr>
          <w:rFonts w:ascii="GHEA Grapalat" w:hAnsi="GHEA Grapalat"/>
          <w:i w:val="0"/>
          <w:lang w:val="af-ZA"/>
        </w:rPr>
      </w:pPr>
      <w:r w:rsidRPr="004F0586">
        <w:rPr>
          <w:rFonts w:ascii="GHEA Grapalat" w:hAnsi="GHEA Grapalat" w:cs="Sylfaen"/>
          <w:i w:val="0"/>
          <w:lang w:val="af-ZA"/>
        </w:rPr>
        <w:t>Պատվիրատուն</w:t>
      </w:r>
      <w:r w:rsidRPr="004F0586">
        <w:rPr>
          <w:rFonts w:ascii="GHEA Grapalat" w:hAnsi="GHEA Grapalat"/>
          <w:i w:val="0"/>
          <w:lang w:val="af-ZA"/>
        </w:rPr>
        <w:t xml:space="preserve">` </w:t>
      </w:r>
      <w:r w:rsidRPr="004F0586">
        <w:rPr>
          <w:rFonts w:ascii="GHEA Grapalat" w:hAnsi="GHEA Grapalat" w:cs="Sylfaen"/>
          <w:i w:val="0"/>
          <w:lang w:val="hy-AM"/>
        </w:rPr>
        <w:t>Երևանի</w:t>
      </w:r>
      <w:r w:rsidRPr="004F0586">
        <w:rPr>
          <w:rFonts w:ascii="GHEA Grapalat" w:hAnsi="GHEA Grapalat"/>
          <w:i w:val="0"/>
          <w:lang w:val="hy-AM"/>
        </w:rPr>
        <w:t xml:space="preserve"> </w:t>
      </w:r>
      <w:r w:rsidRPr="004F0586">
        <w:rPr>
          <w:rFonts w:ascii="GHEA Grapalat" w:hAnsi="GHEA Grapalat" w:cs="Sylfaen"/>
          <w:i w:val="0"/>
          <w:lang w:val="hy-AM"/>
        </w:rPr>
        <w:t>քաղաքապետարանը</w:t>
      </w:r>
      <w:r w:rsidRPr="004F0586">
        <w:rPr>
          <w:rFonts w:ascii="GHEA Grapalat" w:hAnsi="GHEA Grapalat"/>
          <w:i w:val="0"/>
          <w:lang w:val="af-ZA"/>
        </w:rPr>
        <w:t xml:space="preserve">, </w:t>
      </w:r>
      <w:r w:rsidRPr="004F0586">
        <w:rPr>
          <w:rFonts w:ascii="GHEA Grapalat" w:hAnsi="GHEA Grapalat" w:cs="Sylfaen"/>
          <w:i w:val="0"/>
          <w:lang w:val="af-ZA"/>
        </w:rPr>
        <w:t>որը</w:t>
      </w:r>
      <w:r w:rsidRPr="004F0586">
        <w:rPr>
          <w:rFonts w:ascii="GHEA Grapalat" w:hAnsi="GHEA Grapalat"/>
          <w:i w:val="0"/>
          <w:lang w:val="af-ZA"/>
        </w:rPr>
        <w:t xml:space="preserve"> </w:t>
      </w:r>
      <w:r w:rsidRPr="004F0586">
        <w:rPr>
          <w:rFonts w:ascii="GHEA Grapalat" w:hAnsi="GHEA Grapalat" w:cs="Sylfaen"/>
          <w:i w:val="0"/>
          <w:lang w:val="af-ZA"/>
        </w:rPr>
        <w:t>գտնվում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hy-AM"/>
        </w:rPr>
        <w:t xml:space="preserve"> </w:t>
      </w:r>
      <w:r w:rsidRPr="004F0586">
        <w:rPr>
          <w:rFonts w:ascii="GHEA Grapalat" w:hAnsi="GHEA Grapalat" w:cs="Sylfaen"/>
          <w:i w:val="0"/>
          <w:lang w:val="hy-AM"/>
        </w:rPr>
        <w:t>ք</w:t>
      </w:r>
      <w:r w:rsidRPr="004F0586">
        <w:rPr>
          <w:rFonts w:ascii="GHEA Grapalat" w:hAnsi="GHEA Grapalat"/>
          <w:i w:val="0"/>
          <w:lang w:val="hy-AM"/>
        </w:rPr>
        <w:t xml:space="preserve">. </w:t>
      </w:r>
      <w:r w:rsidRPr="004F0586">
        <w:rPr>
          <w:rFonts w:ascii="GHEA Grapalat" w:hAnsi="GHEA Grapalat" w:cs="Sylfaen"/>
          <w:i w:val="0"/>
          <w:lang w:val="hy-AM"/>
        </w:rPr>
        <w:t>Երևան</w:t>
      </w:r>
      <w:r w:rsidRPr="004F0586">
        <w:rPr>
          <w:rFonts w:ascii="GHEA Grapalat" w:hAnsi="GHEA Grapalat"/>
          <w:i w:val="0"/>
          <w:lang w:val="hy-AM"/>
        </w:rPr>
        <w:t xml:space="preserve">, </w:t>
      </w:r>
      <w:r w:rsidRPr="004F0586">
        <w:rPr>
          <w:rFonts w:ascii="GHEA Grapalat" w:hAnsi="GHEA Grapalat" w:cs="Sylfaen"/>
          <w:i w:val="0"/>
          <w:lang w:val="hy-AM"/>
        </w:rPr>
        <w:t>Արգիշտիի</w:t>
      </w:r>
      <w:r w:rsidRPr="004F0586">
        <w:rPr>
          <w:rFonts w:ascii="GHEA Grapalat" w:hAnsi="GHEA Grapalat"/>
          <w:i w:val="0"/>
          <w:lang w:val="hy-AM"/>
        </w:rPr>
        <w:t xml:space="preserve"> 1</w:t>
      </w:r>
      <w:r w:rsidRPr="004F0586">
        <w:rPr>
          <w:rFonts w:ascii="GHEA Grapalat" w:hAnsi="GHEA Grapalat"/>
          <w:i w:val="0"/>
          <w:lang w:val="af-ZA"/>
        </w:rPr>
        <w:t xml:space="preserve"> </w:t>
      </w:r>
      <w:r w:rsidRPr="004F0586">
        <w:rPr>
          <w:rFonts w:ascii="GHEA Grapalat" w:hAnsi="GHEA Grapalat" w:cs="Sylfaen"/>
          <w:i w:val="0"/>
          <w:lang w:val="af-ZA"/>
        </w:rPr>
        <w:t>հասցեում</w:t>
      </w:r>
      <w:r w:rsidRPr="004F0586">
        <w:rPr>
          <w:rFonts w:ascii="GHEA Grapalat" w:hAnsi="GHEA Grapalat"/>
          <w:i w:val="0"/>
          <w:lang w:val="af-ZA"/>
        </w:rPr>
        <w:t>,</w:t>
      </w:r>
      <w:r>
        <w:rPr>
          <w:rFonts w:ascii="GHEA Grapalat" w:hAnsi="GHEA Grapalat"/>
          <w:i w:val="0"/>
          <w:sz w:val="16"/>
          <w:szCs w:val="16"/>
          <w:lang w:val="af-ZA"/>
        </w:rPr>
        <w:t xml:space="preserve">   </w:t>
      </w:r>
      <w:r w:rsidRPr="004F0586">
        <w:rPr>
          <w:rFonts w:ascii="GHEA Grapalat" w:hAnsi="GHEA Grapalat"/>
          <w:i w:val="0"/>
          <w:sz w:val="16"/>
          <w:szCs w:val="16"/>
          <w:lang w:val="af-ZA"/>
        </w:rPr>
        <w:t xml:space="preserve"> </w:t>
      </w:r>
      <w:r w:rsidRPr="004F0586">
        <w:rPr>
          <w:rFonts w:ascii="GHEA Grapalat" w:hAnsi="GHEA Grapalat" w:cs="Sylfaen"/>
          <w:i w:val="0"/>
          <w:lang w:val="af-ZA"/>
        </w:rPr>
        <w:t>հայտարարում</w:t>
      </w:r>
      <w:r w:rsidRPr="004F0586">
        <w:rPr>
          <w:rFonts w:ascii="GHEA Grapalat" w:hAnsi="GHEA Grapalat"/>
          <w:i w:val="0"/>
          <w:lang w:val="af-ZA"/>
        </w:rPr>
        <w:t xml:space="preserve"> </w:t>
      </w:r>
      <w:r w:rsidRPr="004F0586">
        <w:rPr>
          <w:rFonts w:ascii="GHEA Grapalat" w:hAnsi="GHEA Grapalat" w:cs="Sylfaen"/>
          <w:i w:val="0"/>
          <w:lang w:val="af-ZA"/>
        </w:rPr>
        <w:t>է</w:t>
      </w:r>
      <w:r>
        <w:rPr>
          <w:rFonts w:ascii="GHEA Grapalat" w:hAnsi="GHEA Grapalat"/>
          <w:i w:val="0"/>
          <w:lang w:val="hy-AM"/>
        </w:rPr>
        <w:t xml:space="preserve"> հրատապ բաց մրցույթ</w:t>
      </w:r>
      <w:r w:rsidRPr="004F0586">
        <w:rPr>
          <w:rFonts w:ascii="GHEA Grapalat" w:hAnsi="GHEA Grapalat"/>
          <w:i w:val="0"/>
          <w:lang w:val="af-ZA"/>
        </w:rPr>
        <w:t xml:space="preserve">, </w:t>
      </w:r>
      <w:r w:rsidRPr="004F0586">
        <w:rPr>
          <w:rFonts w:ascii="GHEA Grapalat" w:hAnsi="GHEA Grapalat" w:cs="Sylfaen"/>
          <w:i w:val="0"/>
          <w:lang w:val="af-ZA"/>
        </w:rPr>
        <w:t>որն</w:t>
      </w:r>
      <w:r w:rsidRPr="004F0586">
        <w:rPr>
          <w:rFonts w:ascii="GHEA Grapalat" w:hAnsi="GHEA Grapalat"/>
          <w:i w:val="0"/>
          <w:lang w:val="af-ZA"/>
        </w:rPr>
        <w:t xml:space="preserve"> </w:t>
      </w:r>
      <w:r w:rsidRPr="004F0586">
        <w:rPr>
          <w:rFonts w:ascii="GHEA Grapalat" w:hAnsi="GHEA Grapalat" w:cs="Sylfaen"/>
          <w:i w:val="0"/>
          <w:lang w:val="af-ZA"/>
        </w:rPr>
        <w:t>իրականացվում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af-ZA"/>
        </w:rPr>
        <w:t xml:space="preserve"> </w:t>
      </w:r>
      <w:r w:rsidRPr="004F0586">
        <w:rPr>
          <w:rFonts w:ascii="GHEA Grapalat" w:hAnsi="GHEA Grapalat" w:cs="Sylfaen"/>
          <w:i w:val="0"/>
          <w:lang w:val="af-ZA"/>
        </w:rPr>
        <w:t>մեկ</w:t>
      </w:r>
      <w:r w:rsidRPr="004F0586">
        <w:rPr>
          <w:rFonts w:ascii="GHEA Grapalat" w:hAnsi="GHEA Grapalat"/>
          <w:i w:val="0"/>
          <w:lang w:val="af-ZA"/>
        </w:rPr>
        <w:t xml:space="preserve"> </w:t>
      </w:r>
      <w:r w:rsidRPr="004F0586">
        <w:rPr>
          <w:rFonts w:ascii="GHEA Grapalat" w:hAnsi="GHEA Grapalat" w:cs="Sylfaen"/>
          <w:i w:val="0"/>
          <w:lang w:val="af-ZA"/>
        </w:rPr>
        <w:t>փուլով</w:t>
      </w:r>
      <w:r w:rsidRPr="004F0586">
        <w:rPr>
          <w:rFonts w:ascii="GHEA Grapalat" w:hAnsi="GHEA Grapalat"/>
          <w:i w:val="0"/>
          <w:lang w:val="af-ZA"/>
        </w:rPr>
        <w:t xml:space="preserve">` </w:t>
      </w:r>
      <w:r w:rsidRPr="004F0586">
        <w:rPr>
          <w:rFonts w:ascii="GHEA Grapalat" w:hAnsi="GHEA Grapalat" w:cs="Sylfaen"/>
          <w:i w:val="0"/>
          <w:lang w:val="af-ZA"/>
        </w:rPr>
        <w:t>էլեկտրոնային</w:t>
      </w:r>
      <w:r w:rsidRPr="004F0586">
        <w:rPr>
          <w:rFonts w:ascii="GHEA Grapalat" w:hAnsi="GHEA Grapalat"/>
          <w:i w:val="0"/>
          <w:lang w:val="af-ZA"/>
        </w:rPr>
        <w:t xml:space="preserve"> </w:t>
      </w:r>
      <w:r w:rsidRPr="004F0586">
        <w:rPr>
          <w:rFonts w:ascii="GHEA Grapalat" w:hAnsi="GHEA Grapalat" w:cs="Sylfaen"/>
          <w:i w:val="0"/>
          <w:lang w:val="af-ZA"/>
        </w:rPr>
        <w:t>գնում</w:t>
      </w:r>
      <w:r w:rsidR="00031DA8">
        <w:rPr>
          <w:rFonts w:ascii="GHEA Grapalat" w:hAnsi="GHEA Grapalat" w:cs="Sylfaen"/>
          <w:i w:val="0"/>
          <w:lang w:val="af-ZA"/>
        </w:rPr>
        <w:t xml:space="preserve">                                                      </w:t>
      </w:r>
      <w:r w:rsidRPr="004F0586">
        <w:rPr>
          <w:rFonts w:ascii="GHEA Grapalat" w:hAnsi="GHEA Grapalat" w:cs="Sylfaen"/>
          <w:i w:val="0"/>
          <w:lang w:val="af-ZA"/>
        </w:rPr>
        <w:t>ների</w:t>
      </w:r>
      <w:r w:rsidRPr="004F0586">
        <w:rPr>
          <w:rFonts w:ascii="GHEA Grapalat" w:hAnsi="GHEA Grapalat"/>
          <w:i w:val="0"/>
          <w:lang w:val="af-ZA"/>
        </w:rPr>
        <w:t xml:space="preserve"> </w:t>
      </w:r>
      <w:r w:rsidRPr="004F0586">
        <w:rPr>
          <w:rFonts w:ascii="GHEA Grapalat" w:hAnsi="GHEA Grapalat"/>
          <w:i w:val="0"/>
          <w:lang w:val="af-ZA" w:eastAsia="ru-RU"/>
        </w:rPr>
        <w:t>Armeps (</w:t>
      </w:r>
      <w:r>
        <w:fldChar w:fldCharType="begin"/>
      </w:r>
      <w:r w:rsidRPr="008B7F8B">
        <w:rPr>
          <w:lang w:val="hy-AM"/>
        </w:rPr>
        <w:instrText>HYPERLINK "http://www.armeps.am"</w:instrText>
      </w:r>
      <w:r>
        <w:fldChar w:fldCharType="separate"/>
      </w:r>
      <w:r w:rsidRPr="004F0586">
        <w:rPr>
          <w:rFonts w:ascii="GHEA Grapalat" w:hAnsi="GHEA Grapalat"/>
          <w:i w:val="0"/>
          <w:lang w:val="af-ZA" w:eastAsia="ru-RU"/>
        </w:rPr>
        <w:t>www.armeps.am</w:t>
      </w:r>
      <w:r>
        <w:fldChar w:fldCharType="end"/>
      </w:r>
      <w:r w:rsidRPr="004F0586">
        <w:rPr>
          <w:rFonts w:ascii="GHEA Grapalat" w:hAnsi="GHEA Grapalat"/>
          <w:i w:val="0"/>
          <w:lang w:val="af-ZA" w:eastAsia="ru-RU"/>
        </w:rPr>
        <w:t xml:space="preserve">) </w:t>
      </w:r>
      <w:r w:rsidRPr="004F0586">
        <w:rPr>
          <w:rFonts w:ascii="GHEA Grapalat" w:hAnsi="GHEA Grapalat" w:cs="Sylfaen"/>
          <w:i w:val="0"/>
          <w:lang w:val="af-ZA"/>
        </w:rPr>
        <w:t>համակարգի</w:t>
      </w:r>
      <w:r w:rsidRPr="004F0586">
        <w:rPr>
          <w:rFonts w:ascii="GHEA Grapalat" w:hAnsi="GHEA Grapalat"/>
          <w:i w:val="0"/>
          <w:lang w:val="af-ZA"/>
        </w:rPr>
        <w:t xml:space="preserve"> </w:t>
      </w:r>
      <w:r w:rsidRPr="004F0586">
        <w:rPr>
          <w:rFonts w:ascii="GHEA Grapalat" w:hAnsi="GHEA Grapalat" w:cs="Sylfaen"/>
          <w:i w:val="0"/>
          <w:lang w:val="af-ZA"/>
        </w:rPr>
        <w:t>միջոցով</w:t>
      </w:r>
      <w:r w:rsidRPr="004F0586">
        <w:rPr>
          <w:rFonts w:ascii="GHEA Grapalat" w:hAnsi="GHEA Grapalat"/>
          <w:i w:val="0"/>
          <w:lang w:val="af-ZA"/>
        </w:rPr>
        <w:t>:</w:t>
      </w:r>
    </w:p>
    <w:p w14:paraId="50E487B6" w14:textId="77777777" w:rsidR="00B96854" w:rsidRPr="004F0586" w:rsidRDefault="00B96854" w:rsidP="00B96854">
      <w:pPr>
        <w:pStyle w:val="BodyTextIndent"/>
        <w:spacing w:line="240" w:lineRule="auto"/>
        <w:ind w:firstLine="708"/>
        <w:rPr>
          <w:rFonts w:ascii="GHEA Grapalat" w:hAnsi="GHEA Grapalat"/>
          <w:i w:val="0"/>
          <w:lang w:val="af-ZA"/>
        </w:rPr>
      </w:pPr>
    </w:p>
    <w:p w14:paraId="5BE6FA8D" w14:textId="3025EFB0" w:rsidR="00311076" w:rsidRPr="00F566BF" w:rsidRDefault="00A20B69" w:rsidP="00B96854">
      <w:pPr>
        <w:pStyle w:val="BodyTextIndent"/>
        <w:spacing w:line="240" w:lineRule="auto"/>
        <w:ind w:firstLine="0"/>
        <w:rPr>
          <w:rFonts w:ascii="GHEA Grapalat" w:hAnsi="GHEA Grapalat"/>
          <w:i w:val="0"/>
          <w:sz w:val="16"/>
          <w:szCs w:val="16"/>
          <w:lang w:val="af-ZA"/>
        </w:rPr>
      </w:pPr>
      <w:r w:rsidRPr="00F566BF">
        <w:rPr>
          <w:rFonts w:ascii="GHEA Grapalat" w:hAnsi="GHEA Grapalat"/>
          <w:i w:val="0"/>
          <w:lang w:val="af-ZA"/>
        </w:rPr>
        <w:tab/>
      </w:r>
      <w:bookmarkStart w:id="0" w:name="_Hlk23167417"/>
      <w:r w:rsidR="00B96854" w:rsidRPr="004F0586">
        <w:rPr>
          <w:rFonts w:ascii="GHEA Grapalat" w:hAnsi="GHEA Grapalat" w:cs="Sylfaen"/>
          <w:i w:val="0"/>
          <w:lang w:val="af-ZA"/>
        </w:rPr>
        <w:t>Սույն</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ընթացակարգի</w:t>
      </w:r>
      <w:bookmarkEnd w:id="0"/>
      <w:r w:rsidR="00B96854" w:rsidRPr="004F0586">
        <w:rPr>
          <w:rFonts w:ascii="GHEA Grapalat" w:hAnsi="GHEA Grapalat"/>
          <w:i w:val="0"/>
          <w:lang w:val="af-ZA"/>
        </w:rPr>
        <w:t xml:space="preserve"> </w:t>
      </w:r>
      <w:r w:rsidR="00B96854" w:rsidRPr="004F0586">
        <w:rPr>
          <w:rFonts w:ascii="GHEA Grapalat" w:hAnsi="GHEA Grapalat" w:cs="Sylfaen"/>
          <w:i w:val="0"/>
          <w:lang w:val="af-ZA"/>
        </w:rPr>
        <w:t>արդյունքում</w:t>
      </w:r>
      <w:r w:rsidR="00B96854" w:rsidRPr="004F0586">
        <w:rPr>
          <w:rFonts w:ascii="GHEA Grapalat" w:hAnsi="GHEA Grapalat"/>
          <w:i w:val="0"/>
          <w:lang w:val="af-ZA"/>
        </w:rPr>
        <w:t xml:space="preserve"> </w:t>
      </w:r>
      <w:r w:rsidR="00B96854" w:rsidRPr="004F0586">
        <w:rPr>
          <w:rFonts w:ascii="GHEA Grapalat" w:hAnsi="GHEA Grapalat" w:cs="Sylfaen"/>
          <w:i w:val="0"/>
          <w:lang w:val="hy-AM"/>
        </w:rPr>
        <w:t>ընտրված</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մասնակցին</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սահմանված</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կարգով</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կառաջարկվի</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կնքել</w:t>
      </w:r>
      <w:r w:rsidR="00B96854">
        <w:rPr>
          <w:rFonts w:ascii="GHEA Grapalat" w:hAnsi="GHEA Grapalat"/>
          <w:i w:val="0"/>
          <w:lang w:val="af-ZA"/>
        </w:rPr>
        <w:t xml:space="preserve"> </w:t>
      </w:r>
      <w:r w:rsidR="00B96854">
        <w:rPr>
          <w:rFonts w:ascii="GHEA Grapalat" w:hAnsi="GHEA Grapalat"/>
          <w:b/>
          <w:i w:val="0"/>
          <w:lang w:val="af-ZA"/>
        </w:rPr>
        <w:t xml:space="preserve"> </w:t>
      </w:r>
      <w:r w:rsidR="00B96854" w:rsidRPr="00634274">
        <w:rPr>
          <w:rFonts w:ascii="GHEA Grapalat" w:hAnsi="GHEA Grapalat" w:cs="Sylfaen"/>
          <w:b/>
          <w:i w:val="0"/>
          <w:lang w:val="af-ZA"/>
        </w:rPr>
        <w:t xml:space="preserve"> </w:t>
      </w:r>
      <w:r w:rsidR="00BB2ECF">
        <w:rPr>
          <w:rFonts w:ascii="GHEA Grapalat" w:hAnsi="GHEA Grapalat" w:cs="Sylfaen"/>
          <w:b/>
          <w:i w:val="0"/>
          <w:szCs w:val="24"/>
          <w:lang w:val="hy-AM"/>
        </w:rPr>
        <w:t>Երևան քաղաքի Նոր Նորք վարչական շրջանում իրականացվող աշխատանքների</w:t>
      </w:r>
      <w:r w:rsidR="00B96854" w:rsidRPr="00B96854">
        <w:rPr>
          <w:rFonts w:ascii="GHEA Grapalat" w:hAnsi="GHEA Grapalat" w:cs="Sylfaen"/>
          <w:b/>
          <w:i w:val="0"/>
          <w:szCs w:val="24"/>
          <w:lang w:val="hy-AM"/>
        </w:rPr>
        <w:t xml:space="preserve"> որակի տեխնիկական հսկողության  խորհրդատվական ծառայությունների </w:t>
      </w:r>
      <w:r w:rsidR="00B96854" w:rsidRPr="00DB72BC">
        <w:rPr>
          <w:rFonts w:ascii="GHEA Grapalat" w:hAnsi="GHEA Grapalat" w:cs="Sylfaen"/>
          <w:i w:val="0"/>
          <w:lang w:val="af-ZA"/>
        </w:rPr>
        <w:t>մատուցման</w:t>
      </w:r>
      <w:r w:rsidR="00B96854">
        <w:rPr>
          <w:rFonts w:ascii="GHEA Grapalat" w:hAnsi="GHEA Grapalat"/>
          <w:b/>
          <w:i w:val="0"/>
          <w:lang w:val="af-ZA"/>
        </w:rPr>
        <w:t xml:space="preserve"> </w:t>
      </w:r>
      <w:r w:rsidR="00B96854" w:rsidRPr="004F0586">
        <w:rPr>
          <w:rFonts w:ascii="GHEA Grapalat" w:hAnsi="GHEA Grapalat" w:cs="Sylfaen"/>
          <w:i w:val="0"/>
          <w:lang w:val="af-ZA"/>
        </w:rPr>
        <w:t>պայմանագիր</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այսուհետ</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պայմանագիր</w:t>
      </w:r>
      <w:r w:rsidR="00B96854" w:rsidRPr="004F0586">
        <w:rPr>
          <w:rFonts w:ascii="GHEA Grapalat" w:hAnsi="GHEA Grapalat"/>
          <w:i w:val="0"/>
          <w:lang w:val="af-ZA"/>
        </w:rPr>
        <w:t>)</w:t>
      </w:r>
      <w:r w:rsidR="00B96854" w:rsidRPr="004F0586">
        <w:rPr>
          <w:rFonts w:ascii="GHEA Grapalat" w:hAnsi="GHEA Grapalat" w:cs="Tahoma"/>
          <w:i w:val="0"/>
          <w:lang w:val="af-ZA"/>
        </w:rPr>
        <w:t>։</w:t>
      </w:r>
      <w:r w:rsidR="00B96854">
        <w:rPr>
          <w:rFonts w:ascii="GHEA Grapalat" w:hAnsi="GHEA Grapalat"/>
          <w:i w:val="0"/>
          <w:lang w:val="af-ZA"/>
        </w:rPr>
        <w:t xml:space="preserve"> </w:t>
      </w:r>
      <w:r w:rsidR="00B96854">
        <w:rPr>
          <w:rFonts w:ascii="GHEA Grapalat" w:hAnsi="GHEA Grapalat"/>
          <w:i w:val="0"/>
          <w:sz w:val="16"/>
          <w:szCs w:val="16"/>
          <w:lang w:val="af-ZA"/>
        </w:rPr>
        <w:t xml:space="preserve">   </w:t>
      </w:r>
    </w:p>
    <w:p w14:paraId="4726D65A" w14:textId="77777777" w:rsidR="00357D48" w:rsidRPr="00F566BF" w:rsidRDefault="00A20B69"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00A76C15" w:rsidRPr="00F566BF">
        <w:rPr>
          <w:rFonts w:ascii="GHEA Grapalat" w:hAnsi="GHEA Grapalat"/>
          <w:i w:val="0"/>
          <w:lang w:val="af-ZA"/>
        </w:rPr>
        <w:t>«</w:t>
      </w:r>
      <w:r w:rsidR="00357D48" w:rsidRPr="00F566BF">
        <w:rPr>
          <w:rFonts w:ascii="GHEA Grapalat" w:hAnsi="GHEA Grapalat"/>
          <w:i w:val="0"/>
          <w:lang w:val="af-ZA"/>
        </w:rPr>
        <w:t>Գնումների մասին</w:t>
      </w:r>
      <w:r w:rsidR="00A76C15" w:rsidRPr="00F566BF">
        <w:rPr>
          <w:rFonts w:ascii="GHEA Grapalat" w:hAnsi="GHEA Grapalat"/>
          <w:i w:val="0"/>
          <w:lang w:val="af-ZA"/>
        </w:rPr>
        <w:t>»</w:t>
      </w:r>
      <w:r w:rsidR="00A96293" w:rsidRPr="00F566BF">
        <w:rPr>
          <w:rFonts w:ascii="GHEA Grapalat" w:hAnsi="GHEA Grapalat"/>
          <w:i w:val="0"/>
          <w:lang w:val="af-ZA"/>
        </w:rPr>
        <w:t xml:space="preserve"> </w:t>
      </w:r>
      <w:r w:rsidR="00357D48" w:rsidRPr="00F566BF">
        <w:rPr>
          <w:rFonts w:ascii="GHEA Grapalat" w:hAnsi="GHEA Grapalat"/>
          <w:i w:val="0"/>
          <w:lang w:val="af-ZA"/>
        </w:rPr>
        <w:t xml:space="preserve">ՀՀ օրենքի </w:t>
      </w:r>
      <w:r w:rsidR="00955E87" w:rsidRPr="00F566BF">
        <w:rPr>
          <w:rFonts w:ascii="GHEA Grapalat" w:hAnsi="GHEA Grapalat"/>
          <w:i w:val="0"/>
          <w:lang w:val="af-ZA"/>
        </w:rPr>
        <w:t>7</w:t>
      </w:r>
      <w:r w:rsidR="00357D48" w:rsidRPr="00F566BF">
        <w:rPr>
          <w:rFonts w:ascii="GHEA Grapalat" w:hAnsi="GHEA Grapalat"/>
          <w:i w:val="0"/>
          <w:lang w:val="af-ZA"/>
        </w:rPr>
        <w:t xml:space="preserve">-րդ հոդվածի համաձայն` </w:t>
      </w:r>
      <w:r w:rsidR="00DB4CC7" w:rsidRPr="00F566B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566BF">
        <w:rPr>
          <w:rFonts w:ascii="GHEA Grapalat" w:hAnsi="GHEA Grapalat"/>
          <w:i w:val="0"/>
          <w:lang w:val="af-ZA"/>
        </w:rPr>
        <w:t xml:space="preserve">սույն </w:t>
      </w:r>
      <w:r w:rsidR="00496E18" w:rsidRPr="00F566BF">
        <w:rPr>
          <w:rFonts w:ascii="GHEA Grapalat" w:hAnsi="GHEA Grapalat"/>
          <w:i w:val="0"/>
          <w:lang w:val="af-ZA"/>
        </w:rPr>
        <w:t xml:space="preserve">ընթացակարգին </w:t>
      </w:r>
      <w:r w:rsidR="00DB4CC7" w:rsidRPr="00F566BF">
        <w:rPr>
          <w:rFonts w:ascii="GHEA Grapalat" w:hAnsi="GHEA Grapalat"/>
          <w:i w:val="0"/>
          <w:lang w:val="af-ZA"/>
        </w:rPr>
        <w:t>մասնակցելու հավասար իրավունք:</w:t>
      </w:r>
    </w:p>
    <w:p w14:paraId="37FA2073" w14:textId="77777777" w:rsidR="00A20B69" w:rsidRPr="00F566BF" w:rsidRDefault="00496E18" w:rsidP="00EF3662">
      <w:pPr>
        <w:ind w:firstLine="720"/>
        <w:jc w:val="both"/>
        <w:rPr>
          <w:rFonts w:ascii="GHEA Grapalat" w:hAnsi="GHEA Grapalat"/>
          <w:sz w:val="20"/>
          <w:szCs w:val="20"/>
          <w:lang w:val="af-ZA"/>
        </w:rPr>
      </w:pPr>
      <w:r w:rsidRPr="00F566BF">
        <w:rPr>
          <w:rFonts w:ascii="GHEA Grapalat" w:hAnsi="GHEA Grapalat"/>
          <w:sz w:val="20"/>
          <w:szCs w:val="20"/>
          <w:lang w:val="af-ZA"/>
        </w:rPr>
        <w:t xml:space="preserve">Սույն ընթացակարգին </w:t>
      </w:r>
      <w:r w:rsidR="00357D48" w:rsidRPr="00F566BF">
        <w:rPr>
          <w:rFonts w:ascii="GHEA Grapalat" w:hAnsi="GHEA Grapalat"/>
          <w:sz w:val="20"/>
          <w:szCs w:val="20"/>
          <w:lang w:val="af-ZA"/>
        </w:rPr>
        <w:t>մասնակցելու իրավունք</w:t>
      </w:r>
      <w:r w:rsidR="00124461" w:rsidRPr="00F566BF">
        <w:rPr>
          <w:rFonts w:ascii="GHEA Grapalat" w:hAnsi="GHEA Grapalat"/>
          <w:sz w:val="20"/>
          <w:szCs w:val="20"/>
          <w:lang w:val="af-ZA"/>
        </w:rPr>
        <w:t xml:space="preserve"> </w:t>
      </w:r>
      <w:r w:rsidR="003C3660" w:rsidRPr="00F566BF">
        <w:rPr>
          <w:rFonts w:ascii="GHEA Grapalat" w:hAnsi="GHEA Grapalat"/>
          <w:sz w:val="20"/>
          <w:szCs w:val="20"/>
          <w:lang w:val="af-ZA"/>
        </w:rPr>
        <w:t xml:space="preserve">չունեցող </w:t>
      </w:r>
      <w:r w:rsidR="006E7947" w:rsidRPr="00F566BF">
        <w:rPr>
          <w:rFonts w:ascii="GHEA Grapalat" w:hAnsi="GHEA Grapalat"/>
          <w:sz w:val="20"/>
          <w:szCs w:val="20"/>
          <w:lang w:val="af-ZA"/>
        </w:rPr>
        <w:t xml:space="preserve">անձանց, ինչպես </w:t>
      </w:r>
      <w:r w:rsidR="00A20B69" w:rsidRPr="00F566BF">
        <w:rPr>
          <w:rFonts w:ascii="GHEA Grapalat" w:hAnsi="GHEA Grapalat"/>
          <w:sz w:val="20"/>
          <w:szCs w:val="20"/>
          <w:lang w:val="af-ZA"/>
        </w:rPr>
        <w:t xml:space="preserve">նաև մասնակիցներին ներկայացվող </w:t>
      </w:r>
      <w:r w:rsidR="000C39F8" w:rsidRPr="00F566BF">
        <w:rPr>
          <w:rFonts w:ascii="GHEA Grapalat" w:hAnsi="GHEA Grapalat"/>
          <w:sz w:val="20"/>
          <w:szCs w:val="20"/>
          <w:lang w:val="af-ZA"/>
        </w:rPr>
        <w:t xml:space="preserve">պայմանները </w:t>
      </w:r>
      <w:r w:rsidR="00A20B69" w:rsidRPr="00F566BF">
        <w:rPr>
          <w:rFonts w:ascii="GHEA Grapalat" w:hAnsi="GHEA Grapalat"/>
          <w:sz w:val="20"/>
          <w:szCs w:val="20"/>
          <w:lang w:val="af-ZA"/>
        </w:rPr>
        <w:t>սահմանված են սույն ընթացակարգի հրավերով:</w:t>
      </w:r>
    </w:p>
    <w:p w14:paraId="36DB7A00" w14:textId="77777777" w:rsidR="00B96854" w:rsidRPr="00D5053C" w:rsidRDefault="00B96854" w:rsidP="00EF3662">
      <w:pPr>
        <w:pStyle w:val="BodyTextIndent"/>
        <w:spacing w:line="240" w:lineRule="auto"/>
        <w:rPr>
          <w:rFonts w:ascii="GHEA Grapalat" w:hAnsi="GHEA Grapalat"/>
          <w:b/>
          <w:bCs/>
          <w:i w:val="0"/>
          <w:color w:val="EE0000"/>
          <w:lang w:val="af-ZA"/>
        </w:rPr>
      </w:pPr>
      <w:r w:rsidRPr="00D5053C">
        <w:rPr>
          <w:rFonts w:ascii="GHEA Grapalat" w:hAnsi="GHEA Grapalat"/>
          <w:b/>
          <w:bCs/>
          <w:i w:val="0"/>
          <w:color w:val="EE000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674A960E" w14:textId="4D753ABD" w:rsidR="000E2427" w:rsidRPr="00F566BF" w:rsidRDefault="000E2427" w:rsidP="00EF3662">
      <w:pPr>
        <w:pStyle w:val="BodyTextIndent"/>
        <w:spacing w:line="240" w:lineRule="auto"/>
        <w:rPr>
          <w:rFonts w:ascii="GHEA Grapalat" w:hAnsi="GHEA Grapalat"/>
          <w:i w:val="0"/>
          <w:lang w:val="af-ZA"/>
        </w:rPr>
      </w:pPr>
    </w:p>
    <w:p w14:paraId="336B7A84" w14:textId="77777777" w:rsidR="0067579A" w:rsidRPr="00F566BF" w:rsidRDefault="00357D4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w:t>
      </w:r>
      <w:r w:rsidR="00E222A7" w:rsidRPr="00F566BF">
        <w:rPr>
          <w:rFonts w:ascii="GHEA Grapalat" w:hAnsi="GHEA Grapalat"/>
          <w:i w:val="0"/>
          <w:lang w:val="af-ZA"/>
        </w:rPr>
        <w:t xml:space="preserve">անվճար </w:t>
      </w:r>
      <w:r w:rsidRPr="00F566BF">
        <w:rPr>
          <w:rFonts w:ascii="GHEA Grapalat" w:hAnsi="GHEA Grapalat"/>
          <w:i w:val="0"/>
          <w:lang w:val="af-ZA"/>
        </w:rPr>
        <w:t>ապահովում է հրավերի` էլեկտրոնային ձևով տրամադրումը դիմում</w:t>
      </w:r>
      <w:r w:rsidR="0006311D" w:rsidRPr="00F566BF">
        <w:rPr>
          <w:rFonts w:ascii="GHEA Grapalat" w:hAnsi="GHEA Grapalat"/>
          <w:i w:val="0"/>
          <w:lang w:val="af-ZA"/>
        </w:rPr>
        <w:t>ը</w:t>
      </w:r>
      <w:r w:rsidRPr="00F566BF">
        <w:rPr>
          <w:rFonts w:ascii="GHEA Grapalat" w:hAnsi="GHEA Grapalat"/>
          <w:i w:val="0"/>
          <w:lang w:val="af-ZA"/>
        </w:rPr>
        <w:t xml:space="preserve"> ստանալու օրվան հաջորդող աշխատանքային օրվա ընթացքում</w:t>
      </w:r>
      <w:r w:rsidR="004D5671" w:rsidRPr="00F566BF">
        <w:rPr>
          <w:rFonts w:ascii="GHEA Grapalat" w:hAnsi="GHEA Grapalat"/>
          <w:i w:val="0"/>
          <w:lang w:val="af-ZA"/>
        </w:rPr>
        <w:t>։</w:t>
      </w:r>
      <w:r w:rsidRPr="00F566BF">
        <w:rPr>
          <w:rFonts w:ascii="GHEA Grapalat" w:hAnsi="GHEA Grapalat"/>
          <w:i w:val="0"/>
          <w:lang w:val="af-ZA"/>
        </w:rPr>
        <w:t xml:space="preserve"> </w:t>
      </w:r>
    </w:p>
    <w:p w14:paraId="02902D2A" w14:textId="4BB355E3" w:rsidR="00B96854" w:rsidRPr="00C94903" w:rsidRDefault="00B96854" w:rsidP="00B96854">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sidRPr="00F566BF">
        <w:rPr>
          <w:rFonts w:ascii="GHEA Grapalat" w:hAnsi="GHEA Grapalat"/>
          <w:i w:val="0"/>
          <w:lang w:val="af-ZA" w:eastAsia="ru-RU"/>
        </w:rPr>
        <w:t xml:space="preserve"> էլեկտրոնային ձևով` էլեկտրոնային գնումների Armeps (</w:t>
      </w:r>
      <w:r>
        <w:fldChar w:fldCharType="begin"/>
      </w:r>
      <w:r w:rsidRPr="008B7F8B">
        <w:rPr>
          <w:lang w:val="af-ZA"/>
        </w:rPr>
        <w:instrText>HYPERLINK "http://www.armeps.am"</w:instrText>
      </w:r>
      <w:r>
        <w:fldChar w:fldCharType="separate"/>
      </w:r>
      <w:r w:rsidRPr="00064790">
        <w:rPr>
          <w:rFonts w:ascii="GHEA Grapalat" w:hAnsi="GHEA Grapalat"/>
          <w:i w:val="0"/>
          <w:lang w:val="af-ZA" w:eastAsia="ru-RU"/>
        </w:rPr>
        <w:t>www.armeps.am</w:t>
      </w:r>
      <w:r>
        <w:fldChar w:fldCharType="end"/>
      </w:r>
      <w:r w:rsidRPr="00064790">
        <w:rPr>
          <w:rFonts w:ascii="GHEA Grapalat" w:hAnsi="GHEA Grapalat"/>
          <w:i w:val="0"/>
          <w:lang w:val="af-ZA" w:eastAsia="ru-RU"/>
        </w:rPr>
        <w:t xml:space="preserve">) </w:t>
      </w:r>
      <w:r w:rsidRPr="00613195">
        <w:rPr>
          <w:rFonts w:ascii="GHEA Grapalat" w:hAnsi="GHEA Grapalat"/>
          <w:i w:val="0"/>
          <w:lang w:val="af-ZA" w:eastAsia="ru-RU"/>
        </w:rPr>
        <w:t>համակարգի  միջոցով</w:t>
      </w:r>
      <w:r w:rsidRPr="00613195">
        <w:rPr>
          <w:rFonts w:ascii="GHEA Grapalat" w:hAnsi="GHEA Grapalat"/>
          <w:i w:val="0"/>
          <w:lang w:val="af-ZA"/>
        </w:rPr>
        <w:t xml:space="preserve"> մինչև սույն հայտարարության հրապարակման օրվանից հաշված </w:t>
      </w:r>
      <w:r w:rsidRPr="00613195">
        <w:rPr>
          <w:rFonts w:ascii="GHEA Grapalat" w:hAnsi="GHEA Grapalat" w:cs="Sylfaen"/>
          <w:i w:val="0"/>
          <w:lang w:val="af-ZA"/>
        </w:rPr>
        <w:t>մինչև</w:t>
      </w:r>
      <w:r w:rsidRPr="00613195">
        <w:rPr>
          <w:rFonts w:ascii="GHEA Grapalat" w:hAnsi="GHEA Grapalat"/>
          <w:i w:val="0"/>
          <w:lang w:val="af-ZA"/>
        </w:rPr>
        <w:t xml:space="preserve"> </w:t>
      </w:r>
      <w:r w:rsidRPr="00795A78">
        <w:rPr>
          <w:rFonts w:ascii="GHEA Grapalat" w:hAnsi="GHEA Grapalat"/>
          <w:b/>
          <w:i w:val="0"/>
          <w:lang w:val="hy-AM"/>
        </w:rPr>
        <w:t xml:space="preserve">2025 թվականի </w:t>
      </w:r>
      <w:r w:rsidR="00C15E7A">
        <w:rPr>
          <w:rFonts w:ascii="GHEA Grapalat" w:hAnsi="GHEA Grapalat"/>
          <w:b/>
          <w:i w:val="0"/>
          <w:lang w:val="hy-AM"/>
        </w:rPr>
        <w:t>հունիսի 0</w:t>
      </w:r>
      <w:r w:rsidR="00BB2ECF">
        <w:rPr>
          <w:rFonts w:ascii="GHEA Grapalat" w:hAnsi="GHEA Grapalat"/>
          <w:b/>
          <w:i w:val="0"/>
          <w:lang w:val="hy-AM"/>
        </w:rPr>
        <w:t>6</w:t>
      </w:r>
      <w:r w:rsidRPr="00AB3FCE">
        <w:rPr>
          <w:rFonts w:ascii="GHEA Grapalat" w:hAnsi="GHEA Grapalat"/>
          <w:b/>
          <w:i w:val="0"/>
          <w:lang w:val="hy-AM"/>
        </w:rPr>
        <w:t>-ը</w:t>
      </w:r>
      <w:r w:rsidRPr="00AB3FCE">
        <w:rPr>
          <w:rFonts w:ascii="GHEA Grapalat" w:hAnsi="GHEA Grapalat"/>
          <w:b/>
          <w:i w:val="0"/>
          <w:lang w:val="af-ZA"/>
        </w:rPr>
        <w:t>,</w:t>
      </w:r>
      <w:r w:rsidRPr="00613195">
        <w:rPr>
          <w:rFonts w:ascii="GHEA Grapalat" w:hAnsi="GHEA Grapalat"/>
          <w:b/>
          <w:i w:val="0"/>
          <w:lang w:val="af-ZA"/>
        </w:rPr>
        <w:t xml:space="preserve"> </w:t>
      </w:r>
      <w:proofErr w:type="spellStart"/>
      <w:r w:rsidRPr="00613195">
        <w:rPr>
          <w:rFonts w:ascii="GHEA Grapalat" w:hAnsi="GHEA Grapalat" w:cs="Sylfaen"/>
          <w:b/>
          <w:i w:val="0"/>
          <w:lang w:val="en-US"/>
        </w:rPr>
        <w:t>ժամը</w:t>
      </w:r>
      <w:proofErr w:type="spellEnd"/>
      <w:r w:rsidRPr="00C94903">
        <w:rPr>
          <w:rFonts w:ascii="GHEA Grapalat" w:hAnsi="GHEA Grapalat"/>
          <w:b/>
          <w:i w:val="0"/>
          <w:lang w:val="af-ZA"/>
        </w:rPr>
        <w:t xml:space="preserve"> 10:00-</w:t>
      </w:r>
      <w:r w:rsidRPr="00C94903">
        <w:rPr>
          <w:rFonts w:ascii="GHEA Grapalat" w:hAnsi="GHEA Grapalat" w:cs="Sylfaen"/>
          <w:b/>
          <w:i w:val="0"/>
          <w:lang w:val="af-ZA"/>
        </w:rPr>
        <w:t>ը</w:t>
      </w:r>
      <w:r w:rsidRPr="00C94903">
        <w:rPr>
          <w:rFonts w:ascii="GHEA Grapalat" w:hAnsi="GHEA Grapalat"/>
          <w:i w:val="0"/>
          <w:lang w:val="af-ZA"/>
        </w:rPr>
        <w:t xml:space="preserve">: Հայտերը, հայերենից բացի, կարող են ներկայացվել նաև անգլերեն կամ ռուսերեն: </w:t>
      </w:r>
    </w:p>
    <w:p w14:paraId="70214FB7" w14:textId="332B87C8" w:rsidR="00B96854" w:rsidRPr="00F566BF" w:rsidRDefault="00B96854" w:rsidP="00B96854">
      <w:pPr>
        <w:pStyle w:val="BodyTextIndent"/>
        <w:spacing w:line="240" w:lineRule="auto"/>
        <w:ind w:firstLine="708"/>
        <w:rPr>
          <w:rFonts w:ascii="GHEA Grapalat" w:hAnsi="GHEA Grapalat"/>
          <w:i w:val="0"/>
          <w:lang w:val="af-ZA"/>
        </w:rPr>
      </w:pPr>
      <w:r w:rsidRPr="00C94903">
        <w:rPr>
          <w:rFonts w:ascii="GHEA Grapalat" w:hAnsi="GHEA Grapalat"/>
          <w:i w:val="0"/>
          <w:lang w:val="af-ZA"/>
        </w:rPr>
        <w:t>Հայտերի բացումը տեղի կունենա էլեկտրոնային ձևով`</w:t>
      </w:r>
      <w:r w:rsidRPr="00C94903">
        <w:rPr>
          <w:rFonts w:ascii="GHEA Grapalat" w:hAnsi="GHEA Grapalat"/>
          <w:i w:val="0"/>
          <w:lang w:val="af-ZA" w:eastAsia="ru-RU"/>
        </w:rPr>
        <w:t xml:space="preserve"> էլեկտրոնային գնումների Armeps համակարգի</w:t>
      </w:r>
      <w:r w:rsidRPr="00C94903">
        <w:rPr>
          <w:rFonts w:ascii="GHEA Grapalat" w:hAnsi="GHEA Grapalat"/>
          <w:i w:val="0"/>
          <w:lang w:val="af-ZA"/>
        </w:rPr>
        <w:t xml:space="preserve"> միջոցով,  </w:t>
      </w:r>
      <w:r>
        <w:rPr>
          <w:rFonts w:ascii="GHEA Grapalat" w:hAnsi="GHEA Grapalat"/>
          <w:b/>
          <w:i w:val="0"/>
          <w:lang w:val="hy-AM"/>
        </w:rPr>
        <w:t xml:space="preserve">2025 թվականի </w:t>
      </w:r>
      <w:r w:rsidR="00C15E7A">
        <w:rPr>
          <w:rFonts w:ascii="GHEA Grapalat" w:hAnsi="GHEA Grapalat"/>
          <w:b/>
          <w:i w:val="0"/>
          <w:lang w:val="hy-AM"/>
        </w:rPr>
        <w:t>հունիսի 0</w:t>
      </w:r>
      <w:r w:rsidR="00BB2ECF">
        <w:rPr>
          <w:rFonts w:ascii="GHEA Grapalat" w:hAnsi="GHEA Grapalat"/>
          <w:b/>
          <w:i w:val="0"/>
          <w:lang w:val="hy-AM"/>
        </w:rPr>
        <w:t>6</w:t>
      </w:r>
      <w:r>
        <w:rPr>
          <w:rFonts w:ascii="GHEA Grapalat" w:hAnsi="GHEA Grapalat"/>
          <w:b/>
          <w:i w:val="0"/>
          <w:lang w:val="hy-AM"/>
        </w:rPr>
        <w:t>-ին</w:t>
      </w:r>
      <w:r w:rsidRPr="00C94903">
        <w:rPr>
          <w:rFonts w:ascii="GHEA Grapalat" w:hAnsi="GHEA Grapalat"/>
          <w:b/>
          <w:i w:val="0"/>
          <w:lang w:val="af-ZA"/>
        </w:rPr>
        <w:t xml:space="preserve">, </w:t>
      </w:r>
      <w:proofErr w:type="spellStart"/>
      <w:r w:rsidRPr="00C94903">
        <w:rPr>
          <w:rFonts w:ascii="GHEA Grapalat" w:hAnsi="GHEA Grapalat" w:cs="Sylfaen"/>
          <w:b/>
          <w:i w:val="0"/>
          <w:lang w:val="en-US"/>
        </w:rPr>
        <w:t>ժամը</w:t>
      </w:r>
      <w:proofErr w:type="spellEnd"/>
      <w:r w:rsidRPr="00C94903">
        <w:rPr>
          <w:rFonts w:ascii="GHEA Grapalat" w:hAnsi="GHEA Grapalat"/>
          <w:b/>
          <w:i w:val="0"/>
          <w:lang w:val="af-ZA"/>
        </w:rPr>
        <w:t xml:space="preserve"> 10:00</w:t>
      </w:r>
      <w:r w:rsidRPr="00C94903">
        <w:rPr>
          <w:rFonts w:ascii="GHEA Grapalat" w:hAnsi="GHEA Grapalat"/>
          <w:i w:val="0"/>
          <w:lang w:val="af-ZA"/>
        </w:rPr>
        <w:t>-</w:t>
      </w:r>
      <w:r w:rsidRPr="00C94903">
        <w:rPr>
          <w:rFonts w:ascii="GHEA Grapalat" w:hAnsi="GHEA Grapalat"/>
          <w:b/>
          <w:i w:val="0"/>
          <w:lang w:val="af-ZA"/>
        </w:rPr>
        <w:t>ին։</w:t>
      </w:r>
      <w:r w:rsidRPr="00F566BF">
        <w:rPr>
          <w:rFonts w:ascii="GHEA Grapalat" w:hAnsi="GHEA Grapalat"/>
          <w:i w:val="0"/>
          <w:lang w:val="af-ZA"/>
        </w:rPr>
        <w:t xml:space="preserve"> </w:t>
      </w:r>
    </w:p>
    <w:p w14:paraId="48FC06CF" w14:textId="77777777" w:rsidR="00B96854" w:rsidRPr="004B72E3" w:rsidRDefault="00B96854" w:rsidP="00B96854">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079E1030" w14:textId="77777777" w:rsidR="00B96854" w:rsidRPr="009E1D1C" w:rsidRDefault="00B96854" w:rsidP="00B96854">
      <w:pPr>
        <w:pStyle w:val="BodyTextIndent"/>
        <w:spacing w:line="240" w:lineRule="auto"/>
        <w:rPr>
          <w:rFonts w:ascii="GHEA Grapalat" w:hAnsi="GHEA Grapalat"/>
          <w:i w:val="0"/>
          <w:lang w:val="hy-AM"/>
        </w:rPr>
      </w:pPr>
    </w:p>
    <w:p w14:paraId="55DFC4DF" w14:textId="1D07F8E2" w:rsidR="00B96854" w:rsidRPr="00DB72BC" w:rsidRDefault="00B96854" w:rsidP="00B96854">
      <w:pPr>
        <w:pStyle w:val="BodyTextIndent"/>
        <w:spacing w:line="240" w:lineRule="auto"/>
        <w:rPr>
          <w:rFonts w:ascii="GHEA Grapalat" w:hAnsi="GHEA Grapalat"/>
          <w:i w:val="0"/>
          <w:lang w:val="hy-AM"/>
        </w:rPr>
      </w:pPr>
      <w:r w:rsidRPr="00F566BF">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hy-AM"/>
        </w:rPr>
        <w:t xml:space="preserve"> </w:t>
      </w:r>
      <w:r w:rsidR="006F527F" w:rsidRPr="00E8217A">
        <w:rPr>
          <w:rFonts w:ascii="GHEA Grapalat" w:hAnsi="GHEA Grapalat" w:cs="Sylfaen"/>
          <w:i w:val="0"/>
          <w:lang w:val="hy-AM"/>
        </w:rPr>
        <w:t>Է. Սիմոնյանին</w:t>
      </w:r>
      <w:r>
        <w:rPr>
          <w:rFonts w:ascii="GHEA Grapalat" w:hAnsi="GHEA Grapalat" w:cs="Sylfaen"/>
          <w:i w:val="0"/>
          <w:lang w:val="hy-AM"/>
        </w:rPr>
        <w:t>:</w:t>
      </w:r>
    </w:p>
    <w:p w14:paraId="04908B23" w14:textId="77777777" w:rsidR="00B96854" w:rsidRPr="00F566BF" w:rsidRDefault="00B96854" w:rsidP="00B96854">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t xml:space="preserve">             </w:t>
      </w:r>
    </w:p>
    <w:p w14:paraId="38367550" w14:textId="77777777" w:rsidR="00B96854" w:rsidRPr="00315F42" w:rsidRDefault="00B96854" w:rsidP="00B96854">
      <w:pPr>
        <w:pStyle w:val="BodyTextIndent"/>
        <w:spacing w:line="240" w:lineRule="auto"/>
        <w:rPr>
          <w:rFonts w:ascii="GHEA Grapalat" w:hAnsi="GHEA Grapalat"/>
          <w:i w:val="0"/>
          <w:lang w:val="hy-AM"/>
        </w:rPr>
      </w:pPr>
      <w:r w:rsidRPr="00DB72BC">
        <w:rPr>
          <w:rFonts w:ascii="GHEA Grapalat" w:hAnsi="GHEA Grapalat" w:cs="Sylfaen"/>
          <w:b/>
          <w:i w:val="0"/>
          <w:lang w:val="af-ZA"/>
        </w:rPr>
        <w:t>Հեռախոս</w:t>
      </w:r>
      <w:r w:rsidRPr="00DB72BC">
        <w:rPr>
          <w:rFonts w:ascii="GHEA Grapalat" w:hAnsi="GHEA Grapalat"/>
          <w:b/>
          <w:i w:val="0"/>
          <w:lang w:val="af-ZA"/>
        </w:rPr>
        <w:t>`</w:t>
      </w:r>
      <w:r w:rsidRPr="00315F42">
        <w:rPr>
          <w:rFonts w:ascii="GHEA Grapalat" w:hAnsi="GHEA Grapalat"/>
          <w:i w:val="0"/>
          <w:lang w:val="af-ZA"/>
        </w:rPr>
        <w:t xml:space="preserve"> </w:t>
      </w:r>
      <w:r w:rsidRPr="00315F42">
        <w:rPr>
          <w:rFonts w:ascii="GHEA Grapalat" w:hAnsi="GHEA Grapalat"/>
          <w:i w:val="0"/>
          <w:lang w:val="hy-AM"/>
        </w:rPr>
        <w:t>011514</w:t>
      </w:r>
      <w:r>
        <w:rPr>
          <w:rFonts w:ascii="GHEA Grapalat" w:hAnsi="GHEA Grapalat"/>
          <w:i w:val="0"/>
          <w:lang w:val="hy-AM"/>
        </w:rPr>
        <w:t>216</w:t>
      </w:r>
      <w:r w:rsidRPr="00315F42">
        <w:rPr>
          <w:rFonts w:ascii="GHEA Grapalat" w:hAnsi="GHEA Grapalat" w:cs="Tahoma"/>
          <w:i w:val="0"/>
          <w:lang w:val="af-ZA"/>
        </w:rPr>
        <w:t>։</w:t>
      </w:r>
    </w:p>
    <w:p w14:paraId="1C3F4F5D" w14:textId="76DEB907" w:rsidR="00B96854" w:rsidRPr="00315F42" w:rsidRDefault="00B96854" w:rsidP="00B96854">
      <w:pPr>
        <w:pStyle w:val="BodyTextIndent"/>
        <w:spacing w:line="240" w:lineRule="auto"/>
        <w:rPr>
          <w:rFonts w:ascii="GHEA Grapalat" w:hAnsi="GHEA Grapalat"/>
          <w:lang w:val="hy-AM"/>
        </w:rPr>
      </w:pPr>
      <w:r w:rsidRPr="00DB72BC">
        <w:rPr>
          <w:rFonts w:ascii="GHEA Grapalat" w:hAnsi="GHEA Grapalat"/>
          <w:b/>
          <w:i w:val="0"/>
          <w:lang w:val="af-ZA"/>
        </w:rPr>
        <w:t xml:space="preserve"> </w:t>
      </w:r>
      <w:r w:rsidRPr="00DB72BC">
        <w:rPr>
          <w:rFonts w:ascii="GHEA Grapalat" w:hAnsi="GHEA Grapalat" w:cs="Sylfaen"/>
          <w:b/>
          <w:i w:val="0"/>
          <w:lang w:val="af-ZA"/>
        </w:rPr>
        <w:t>Էլ</w:t>
      </w:r>
      <w:r w:rsidRPr="00DB72BC">
        <w:rPr>
          <w:rFonts w:ascii="GHEA Grapalat" w:hAnsi="GHEA Grapalat"/>
          <w:b/>
          <w:i w:val="0"/>
          <w:lang w:val="af-ZA"/>
        </w:rPr>
        <w:t>.</w:t>
      </w:r>
      <w:r w:rsidRPr="00DB72BC">
        <w:rPr>
          <w:rFonts w:ascii="GHEA Grapalat" w:hAnsi="GHEA Grapalat" w:cs="Sylfaen"/>
          <w:b/>
          <w:i w:val="0"/>
          <w:lang w:val="af-ZA"/>
        </w:rPr>
        <w:t>փոստ</w:t>
      </w:r>
      <w:r w:rsidRPr="00DB72BC">
        <w:rPr>
          <w:rFonts w:ascii="GHEA Grapalat" w:hAnsi="GHEA Grapalat"/>
          <w:b/>
          <w:i w:val="0"/>
          <w:lang w:val="af-ZA"/>
        </w:rPr>
        <w:t>`</w:t>
      </w:r>
      <w:r w:rsidRPr="00315F42">
        <w:rPr>
          <w:rFonts w:ascii="GHEA Grapalat" w:hAnsi="GHEA Grapalat"/>
          <w:i w:val="0"/>
          <w:lang w:val="hy-AM"/>
        </w:rPr>
        <w:t xml:space="preserve"> </w:t>
      </w:r>
      <w:r w:rsidR="006F527F" w:rsidRPr="00E8217A">
        <w:rPr>
          <w:rFonts w:ascii="GHEA Grapalat" w:hAnsi="GHEA Grapalat"/>
          <w:lang w:val="hy-AM"/>
        </w:rPr>
        <w:t>edita.simonyan@yerevan.am</w:t>
      </w:r>
    </w:p>
    <w:p w14:paraId="43D45955" w14:textId="77777777" w:rsidR="00B96854" w:rsidRPr="004F0586" w:rsidRDefault="00B96854" w:rsidP="00B96854">
      <w:pPr>
        <w:pStyle w:val="BodyTextIndent"/>
        <w:spacing w:line="240" w:lineRule="auto"/>
        <w:rPr>
          <w:rFonts w:ascii="GHEA Grapalat" w:hAnsi="GHEA Grapalat"/>
          <w:b/>
          <w:i w:val="0"/>
          <w:lang w:val="af-ZA"/>
        </w:rPr>
      </w:pPr>
      <w:r w:rsidRPr="00315F42">
        <w:rPr>
          <w:rFonts w:ascii="GHEA Grapalat" w:hAnsi="GHEA Grapalat" w:cs="Sylfaen"/>
          <w:b/>
          <w:i w:val="0"/>
          <w:lang w:val="af-ZA"/>
        </w:rPr>
        <w:t>Պատվիրատու</w:t>
      </w:r>
      <w:r w:rsidRPr="00315F42">
        <w:rPr>
          <w:rFonts w:ascii="GHEA Grapalat" w:hAnsi="GHEA Grapalat"/>
          <w:b/>
          <w:i w:val="0"/>
          <w:lang w:val="af-ZA"/>
        </w:rPr>
        <w:t>`</w:t>
      </w:r>
      <w:r w:rsidRPr="00315F42">
        <w:rPr>
          <w:rFonts w:ascii="GHEA Grapalat" w:hAnsi="GHEA Grapalat"/>
          <w:b/>
          <w:i w:val="0"/>
          <w:lang w:val="hy-AM"/>
        </w:rPr>
        <w:t xml:space="preserve"> </w:t>
      </w:r>
      <w:r w:rsidRPr="00315F42">
        <w:rPr>
          <w:rFonts w:ascii="GHEA Grapalat" w:hAnsi="GHEA Grapalat" w:cs="Sylfaen"/>
          <w:b/>
          <w:i w:val="0"/>
          <w:lang w:val="hy-AM"/>
        </w:rPr>
        <w:t>Երևանի</w:t>
      </w:r>
      <w:r w:rsidRPr="00315F42">
        <w:rPr>
          <w:rFonts w:ascii="GHEA Grapalat" w:hAnsi="GHEA Grapalat"/>
          <w:b/>
          <w:i w:val="0"/>
          <w:lang w:val="hy-AM"/>
        </w:rPr>
        <w:t xml:space="preserve"> </w:t>
      </w:r>
      <w:r w:rsidRPr="00315F42">
        <w:rPr>
          <w:rFonts w:ascii="GHEA Grapalat" w:hAnsi="GHEA Grapalat" w:cs="Sylfaen"/>
          <w:b/>
          <w:i w:val="0"/>
          <w:lang w:val="hy-AM"/>
        </w:rPr>
        <w:t>քաղաքապետարան</w:t>
      </w:r>
      <w:r w:rsidRPr="00315F42">
        <w:rPr>
          <w:rFonts w:ascii="GHEA Grapalat" w:hAnsi="GHEA Grapalat" w:cs="Tahoma"/>
          <w:b/>
          <w:i w:val="0"/>
          <w:lang w:val="af-ZA"/>
        </w:rPr>
        <w:t>։</w:t>
      </w:r>
    </w:p>
    <w:p w14:paraId="529412DC" w14:textId="77777777" w:rsidR="00754697" w:rsidRPr="00F566BF" w:rsidRDefault="00754697" w:rsidP="00EF3662">
      <w:pPr>
        <w:pStyle w:val="BodyTextIndent"/>
        <w:spacing w:line="240" w:lineRule="auto"/>
        <w:ind w:left="1404"/>
        <w:rPr>
          <w:rFonts w:ascii="GHEA Grapalat" w:hAnsi="GHEA Grapalat"/>
          <w:i w:val="0"/>
          <w:lang w:val="af-ZA"/>
        </w:rPr>
      </w:pPr>
    </w:p>
    <w:p w14:paraId="15A45FA9" w14:textId="77777777" w:rsidR="00A12C95" w:rsidRPr="00F566BF" w:rsidRDefault="00A12C95" w:rsidP="00EF3662">
      <w:pPr>
        <w:pStyle w:val="BodyTextIndent"/>
        <w:spacing w:line="240" w:lineRule="auto"/>
        <w:ind w:left="1404"/>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3037B3AB" w14:textId="77777777" w:rsidR="00037DDE" w:rsidRPr="00F566BF" w:rsidRDefault="00037DDE" w:rsidP="00EF3662">
      <w:pPr>
        <w:pStyle w:val="BodyText"/>
        <w:ind w:right="-7" w:firstLine="567"/>
        <w:jc w:val="right"/>
        <w:rPr>
          <w:rFonts w:ascii="GHEA Grapalat" w:hAnsi="GHEA Grapalat" w:cs="Sylfaen"/>
          <w:i/>
          <w:sz w:val="22"/>
          <w:lang w:val="af-ZA"/>
        </w:rPr>
      </w:pPr>
    </w:p>
    <w:p w14:paraId="63F47652" w14:textId="77777777" w:rsidR="00037DDE" w:rsidRPr="00F566BF" w:rsidRDefault="00037DDE" w:rsidP="00EF3662">
      <w:pPr>
        <w:pStyle w:val="BodyText"/>
        <w:ind w:right="-7" w:firstLine="567"/>
        <w:jc w:val="right"/>
        <w:rPr>
          <w:rFonts w:ascii="GHEA Grapalat" w:hAnsi="GHEA Grapalat" w:cs="Sylfaen"/>
          <w:i/>
          <w:sz w:val="22"/>
          <w:lang w:val="af-ZA"/>
        </w:rPr>
      </w:pPr>
    </w:p>
    <w:p w14:paraId="5F8DF317" w14:textId="77777777" w:rsidR="00096865" w:rsidRPr="00F566BF" w:rsidRDefault="00096865" w:rsidP="00EF3662">
      <w:pPr>
        <w:pStyle w:val="BodyText"/>
        <w:ind w:right="-7" w:firstLine="567"/>
        <w:jc w:val="center"/>
        <w:rPr>
          <w:rFonts w:ascii="GHEA Grapalat" w:hAnsi="GHEA Grapalat"/>
          <w:lang w:val="af-ZA"/>
        </w:rPr>
      </w:pPr>
    </w:p>
    <w:p w14:paraId="065F6FC5" w14:textId="77777777" w:rsidR="003A2FEF" w:rsidRPr="00315F42" w:rsidRDefault="003A2FEF" w:rsidP="003A2FEF">
      <w:pPr>
        <w:pStyle w:val="BodyText"/>
        <w:ind w:right="-7" w:firstLine="567"/>
        <w:jc w:val="center"/>
        <w:rPr>
          <w:rFonts w:ascii="GHEA Grapalat" w:hAnsi="GHEA Grapalat"/>
          <w:lang w:val="hy-AM"/>
        </w:rPr>
      </w:pPr>
      <w:r w:rsidRPr="00F566BF">
        <w:rPr>
          <w:rFonts w:ascii="GHEA Grapalat" w:hAnsi="GHEA Grapalat" w:cs="Times Armenian"/>
          <w:i/>
          <w:lang w:val="af-ZA"/>
        </w:rPr>
        <w:t>«</w:t>
      </w:r>
      <w:r w:rsidRPr="00315F42">
        <w:rPr>
          <w:rFonts w:ascii="GHEA Grapalat" w:hAnsi="GHEA Grapalat" w:cs="Sylfaen"/>
          <w:i/>
          <w:lang w:val="hy-AM"/>
        </w:rPr>
        <w:t>Երևանի</w:t>
      </w:r>
      <w:r w:rsidRPr="00315F42">
        <w:rPr>
          <w:rFonts w:ascii="GHEA Grapalat" w:hAnsi="GHEA Grapalat" w:cs="Times Armenian"/>
          <w:i/>
          <w:lang w:val="hy-AM"/>
        </w:rPr>
        <w:t xml:space="preserve"> </w:t>
      </w:r>
      <w:r w:rsidRPr="00315F42">
        <w:rPr>
          <w:rFonts w:ascii="GHEA Grapalat" w:hAnsi="GHEA Grapalat" w:cs="Sylfaen"/>
          <w:i/>
          <w:lang w:val="hy-AM"/>
        </w:rPr>
        <w:t>քաղաքապետարան</w:t>
      </w:r>
      <w:r>
        <w:rPr>
          <w:rFonts w:ascii="GHEA Grapalat" w:hAnsi="GHEA Grapalat" w:cs="Sylfaen"/>
          <w:i/>
          <w:lang w:val="hy-AM"/>
        </w:rPr>
        <w:t>»</w:t>
      </w:r>
    </w:p>
    <w:p w14:paraId="164F85D3" w14:textId="77777777" w:rsidR="003A2FEF" w:rsidRPr="001B2024" w:rsidRDefault="003A2FEF" w:rsidP="003A2FEF">
      <w:pPr>
        <w:pStyle w:val="BodyText"/>
        <w:ind w:right="-7" w:firstLine="567"/>
        <w:jc w:val="center"/>
        <w:rPr>
          <w:rFonts w:ascii="GHEA Grapalat" w:hAnsi="GHEA Grapalat"/>
          <w:lang w:val="hy-AM"/>
        </w:rPr>
      </w:pPr>
    </w:p>
    <w:p w14:paraId="03CDBE68" w14:textId="77777777" w:rsidR="003A2FEF" w:rsidRPr="00F566BF" w:rsidRDefault="003A2FEF" w:rsidP="003A2FEF">
      <w:pPr>
        <w:pStyle w:val="BodyText"/>
        <w:ind w:right="-7" w:firstLine="567"/>
        <w:jc w:val="center"/>
        <w:rPr>
          <w:rFonts w:ascii="GHEA Grapalat" w:hAnsi="GHEA Grapalat"/>
          <w:lang w:val="af-ZA"/>
        </w:rPr>
      </w:pPr>
    </w:p>
    <w:p w14:paraId="070E4B97" w14:textId="77777777" w:rsidR="003A2FEF" w:rsidRPr="00F566BF" w:rsidRDefault="003A2FEF" w:rsidP="003A2FEF">
      <w:pPr>
        <w:pStyle w:val="BodyText"/>
        <w:ind w:right="-7" w:firstLine="567"/>
        <w:jc w:val="center"/>
        <w:rPr>
          <w:rFonts w:ascii="GHEA Grapalat" w:hAnsi="GHEA Grapalat"/>
          <w:lang w:val="af-ZA"/>
        </w:rPr>
      </w:pPr>
    </w:p>
    <w:p w14:paraId="4A768EFC" w14:textId="77777777" w:rsidR="003A2FEF" w:rsidRPr="00F566BF" w:rsidRDefault="003A2FEF" w:rsidP="003A2FEF">
      <w:pPr>
        <w:pStyle w:val="BodyText"/>
        <w:ind w:right="-7" w:firstLine="567"/>
        <w:jc w:val="center"/>
        <w:rPr>
          <w:rFonts w:ascii="GHEA Grapalat" w:hAnsi="GHEA Grapalat"/>
          <w:lang w:val="af-ZA"/>
        </w:rPr>
      </w:pPr>
    </w:p>
    <w:p w14:paraId="41583D0D" w14:textId="77777777" w:rsidR="003A2FEF" w:rsidRPr="00F566BF" w:rsidRDefault="003A2FEF" w:rsidP="003A2FEF">
      <w:pPr>
        <w:pStyle w:val="BodyText"/>
        <w:ind w:right="-7" w:firstLine="567"/>
        <w:jc w:val="center"/>
        <w:rPr>
          <w:rFonts w:ascii="GHEA Grapalat" w:hAnsi="GHEA Grapalat" w:cs="Sylfaen"/>
          <w:lang w:val="af-ZA"/>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p>
    <w:p w14:paraId="712AFDF3" w14:textId="77777777" w:rsidR="003A2FEF" w:rsidRPr="00F566BF" w:rsidRDefault="003A2FEF" w:rsidP="003A2FEF">
      <w:pPr>
        <w:pStyle w:val="BodyText"/>
        <w:ind w:right="-7" w:firstLine="567"/>
        <w:jc w:val="center"/>
        <w:rPr>
          <w:rFonts w:ascii="GHEA Grapalat" w:hAnsi="GHEA Grapalat" w:cs="Sylfaen"/>
          <w:lang w:val="af-ZA"/>
        </w:rPr>
      </w:pPr>
    </w:p>
    <w:p w14:paraId="195D5881" w14:textId="77777777" w:rsidR="003A2FEF" w:rsidRPr="00F566BF" w:rsidRDefault="003A2FEF" w:rsidP="003A2FEF">
      <w:pPr>
        <w:pStyle w:val="BodyText"/>
        <w:ind w:right="-7" w:firstLine="567"/>
        <w:jc w:val="center"/>
        <w:rPr>
          <w:rFonts w:ascii="GHEA Grapalat" w:hAnsi="GHEA Grapalat" w:cs="Sylfaen"/>
          <w:lang w:val="af-ZA"/>
        </w:rPr>
      </w:pPr>
    </w:p>
    <w:p w14:paraId="3C2DDBD6" w14:textId="0392F0AD" w:rsidR="00096865" w:rsidRPr="00F566BF" w:rsidRDefault="003A2FEF" w:rsidP="003A2FEF">
      <w:pPr>
        <w:pStyle w:val="BodyText"/>
        <w:ind w:right="-7"/>
        <w:jc w:val="center"/>
        <w:rPr>
          <w:rFonts w:ascii="GHEA Grapalat" w:hAnsi="GHEA Grapalat"/>
          <w:szCs w:val="22"/>
          <w:lang w:val="af-ZA"/>
        </w:rPr>
      </w:pPr>
      <w:r>
        <w:rPr>
          <w:rFonts w:ascii="GHEA Grapalat" w:hAnsi="GHEA Grapalat" w:cs="Sylfaen"/>
          <w:lang w:val="hy-AM"/>
        </w:rPr>
        <w:t>ԵՐԵՎԱՆԻ ՔԱՂԱՔԱՊԵՏԱՐԱՆ</w:t>
      </w:r>
      <w:r w:rsidRPr="00F566BF">
        <w:rPr>
          <w:rFonts w:ascii="GHEA Grapalat" w:hAnsi="GHEA Grapalat" w:cs="Sylfaen"/>
        </w:rPr>
        <w:t>Ի</w:t>
      </w:r>
      <w:r w:rsidRPr="00F566BF">
        <w:rPr>
          <w:rFonts w:ascii="GHEA Grapalat" w:hAnsi="GHEA Grapalat" w:cs="Sylfaen"/>
          <w:lang w:val="af-ZA"/>
        </w:rPr>
        <w:t xml:space="preserve"> </w:t>
      </w:r>
      <w:r w:rsidRPr="00F566BF">
        <w:rPr>
          <w:rFonts w:ascii="GHEA Grapalat" w:hAnsi="GHEA Grapalat" w:cs="Sylfaen"/>
        </w:rPr>
        <w:t>ԿԱՐԻՔՆԵՐԻ</w:t>
      </w:r>
      <w:r w:rsidRPr="00F566BF">
        <w:rPr>
          <w:rFonts w:ascii="GHEA Grapalat" w:hAnsi="GHEA Grapalat" w:cs="Times Armenian"/>
          <w:lang w:val="af-ZA"/>
        </w:rPr>
        <w:t xml:space="preserve"> </w:t>
      </w:r>
      <w:r w:rsidRPr="00F566BF">
        <w:rPr>
          <w:rFonts w:ascii="GHEA Grapalat" w:hAnsi="GHEA Grapalat" w:cs="Sylfaen"/>
        </w:rPr>
        <w:t>ՀԱՄԱՐ</w:t>
      </w:r>
      <w:r>
        <w:rPr>
          <w:rFonts w:ascii="GHEA Grapalat" w:hAnsi="GHEA Grapalat" w:cs="Sylfaen"/>
          <w:lang w:val="hy-AM"/>
        </w:rPr>
        <w:t xml:space="preserve">` </w:t>
      </w:r>
      <w:proofErr w:type="spellStart"/>
      <w:r w:rsidR="00BB2ECF">
        <w:rPr>
          <w:rFonts w:ascii="GHEA Grapalat" w:hAnsi="GHEA Grapalat" w:cs="Sylfaen"/>
        </w:rPr>
        <w:t>ԵՐևԱՆ</w:t>
      </w:r>
      <w:proofErr w:type="spellEnd"/>
      <w:r w:rsidR="00BB2ECF" w:rsidRPr="00BB2ECF">
        <w:rPr>
          <w:rFonts w:ascii="GHEA Grapalat" w:hAnsi="GHEA Grapalat" w:cs="Sylfaen"/>
          <w:lang w:val="af-ZA"/>
        </w:rPr>
        <w:t xml:space="preserve"> </w:t>
      </w:r>
      <w:r w:rsidR="00BB2ECF">
        <w:rPr>
          <w:rFonts w:ascii="GHEA Grapalat" w:hAnsi="GHEA Grapalat" w:cs="Sylfaen"/>
        </w:rPr>
        <w:t>ՔԱՂԱՔԻ</w:t>
      </w:r>
      <w:r w:rsidR="00BB2ECF" w:rsidRPr="00BB2ECF">
        <w:rPr>
          <w:rFonts w:ascii="GHEA Grapalat" w:hAnsi="GHEA Grapalat" w:cs="Sylfaen"/>
          <w:lang w:val="af-ZA"/>
        </w:rPr>
        <w:t xml:space="preserve"> </w:t>
      </w:r>
      <w:r w:rsidR="00BB2ECF">
        <w:rPr>
          <w:rFonts w:ascii="GHEA Grapalat" w:hAnsi="GHEA Grapalat" w:cs="Sylfaen"/>
        </w:rPr>
        <w:t>ՆՈՐ</w:t>
      </w:r>
      <w:r w:rsidR="00BB2ECF" w:rsidRPr="00BB2ECF">
        <w:rPr>
          <w:rFonts w:ascii="GHEA Grapalat" w:hAnsi="GHEA Grapalat" w:cs="Sylfaen"/>
          <w:lang w:val="af-ZA"/>
        </w:rPr>
        <w:t xml:space="preserve"> </w:t>
      </w:r>
      <w:r w:rsidR="00BB2ECF">
        <w:rPr>
          <w:rFonts w:ascii="GHEA Grapalat" w:hAnsi="GHEA Grapalat" w:cs="Sylfaen"/>
        </w:rPr>
        <w:t>ՆՈՐՔ</w:t>
      </w:r>
      <w:r w:rsidR="00BB2ECF" w:rsidRPr="00BB2ECF">
        <w:rPr>
          <w:rFonts w:ascii="GHEA Grapalat" w:hAnsi="GHEA Grapalat" w:cs="Sylfaen"/>
          <w:lang w:val="af-ZA"/>
        </w:rPr>
        <w:t xml:space="preserve"> </w:t>
      </w:r>
      <w:r w:rsidR="00BB2ECF">
        <w:rPr>
          <w:rFonts w:ascii="GHEA Grapalat" w:hAnsi="GHEA Grapalat" w:cs="Sylfaen"/>
        </w:rPr>
        <w:t>ՎԱՐՉԱԿԱՆ</w:t>
      </w:r>
      <w:r w:rsidR="00BB2ECF" w:rsidRPr="00BB2ECF">
        <w:rPr>
          <w:rFonts w:ascii="GHEA Grapalat" w:hAnsi="GHEA Grapalat" w:cs="Sylfaen"/>
          <w:lang w:val="af-ZA"/>
        </w:rPr>
        <w:t xml:space="preserve"> </w:t>
      </w:r>
      <w:r w:rsidR="00BB2ECF">
        <w:rPr>
          <w:rFonts w:ascii="GHEA Grapalat" w:hAnsi="GHEA Grapalat" w:cs="Sylfaen"/>
        </w:rPr>
        <w:t>ՇՐՋԱՆՈՒՄ</w:t>
      </w:r>
      <w:r w:rsidR="00BB2ECF" w:rsidRPr="00BB2ECF">
        <w:rPr>
          <w:rFonts w:ascii="GHEA Grapalat" w:hAnsi="GHEA Grapalat" w:cs="Sylfaen"/>
          <w:lang w:val="af-ZA"/>
        </w:rPr>
        <w:t xml:space="preserve"> </w:t>
      </w:r>
      <w:r w:rsidR="00BB2ECF">
        <w:rPr>
          <w:rFonts w:ascii="GHEA Grapalat" w:hAnsi="GHEA Grapalat" w:cs="Sylfaen"/>
        </w:rPr>
        <w:t>ԻՐԱԿԱՆԱՑՎՈՂ</w:t>
      </w:r>
      <w:r w:rsidR="00BB2ECF" w:rsidRPr="00BB2ECF">
        <w:rPr>
          <w:rFonts w:ascii="GHEA Grapalat" w:hAnsi="GHEA Grapalat" w:cs="Sylfaen"/>
          <w:lang w:val="af-ZA"/>
        </w:rPr>
        <w:t xml:space="preserve"> </w:t>
      </w:r>
      <w:r w:rsidR="00BB2ECF">
        <w:rPr>
          <w:rFonts w:ascii="GHEA Grapalat" w:hAnsi="GHEA Grapalat" w:cs="Sylfaen"/>
        </w:rPr>
        <w:t>ԱՇԽԱՏԱՆՔՆԵՐԻ</w:t>
      </w:r>
      <w:r w:rsidR="00BB2ECF" w:rsidRPr="00BB2ECF">
        <w:rPr>
          <w:rFonts w:ascii="GHEA Grapalat" w:hAnsi="GHEA Grapalat" w:cs="Sylfaen"/>
          <w:lang w:val="af-ZA"/>
        </w:rPr>
        <w:t xml:space="preserve"> </w:t>
      </w:r>
      <w:r w:rsidR="00C15E7A" w:rsidRPr="00C15E7A">
        <w:rPr>
          <w:rFonts w:ascii="GHEA Grapalat" w:hAnsi="GHEA Grapalat" w:cs="Sylfaen"/>
          <w:lang w:val="af-ZA"/>
        </w:rPr>
        <w:t xml:space="preserve"> </w:t>
      </w:r>
      <w:r w:rsidR="00C15E7A" w:rsidRPr="00C15E7A">
        <w:rPr>
          <w:rFonts w:ascii="GHEA Grapalat" w:hAnsi="GHEA Grapalat" w:cs="Sylfaen"/>
        </w:rPr>
        <w:t>ՈՐԱԿԻ</w:t>
      </w:r>
      <w:r w:rsidR="00C15E7A" w:rsidRPr="00C15E7A">
        <w:rPr>
          <w:rFonts w:ascii="GHEA Grapalat" w:hAnsi="GHEA Grapalat" w:cs="Sylfaen"/>
          <w:lang w:val="af-ZA"/>
        </w:rPr>
        <w:t xml:space="preserve"> </w:t>
      </w:r>
      <w:r w:rsidR="00C15E7A" w:rsidRPr="00C15E7A">
        <w:rPr>
          <w:rFonts w:ascii="GHEA Grapalat" w:hAnsi="GHEA Grapalat" w:cs="Sylfaen"/>
        </w:rPr>
        <w:t>ՏԵԽՆԻԿԱ</w:t>
      </w:r>
      <w:r w:rsidRPr="007A2ACF">
        <w:rPr>
          <w:rFonts w:ascii="GHEA Grapalat" w:hAnsi="GHEA Grapalat" w:cs="Sylfaen"/>
        </w:rPr>
        <w:t>ԿԱՆ</w:t>
      </w:r>
      <w:r w:rsidRPr="007A2ACF">
        <w:rPr>
          <w:rFonts w:ascii="GHEA Grapalat" w:hAnsi="GHEA Grapalat" w:cs="Sylfaen"/>
          <w:lang w:val="af-ZA"/>
        </w:rPr>
        <w:t xml:space="preserve"> </w:t>
      </w:r>
      <w:r w:rsidRPr="007A2ACF">
        <w:rPr>
          <w:rFonts w:ascii="GHEA Grapalat" w:hAnsi="GHEA Grapalat" w:cs="Sylfaen"/>
        </w:rPr>
        <w:t>ՀՍԿՈՂՈՒԹՅԱՆ</w:t>
      </w:r>
      <w:r w:rsidRPr="007A2ACF">
        <w:rPr>
          <w:rFonts w:ascii="GHEA Grapalat" w:hAnsi="GHEA Grapalat" w:cs="Sylfaen"/>
          <w:lang w:val="af-ZA"/>
        </w:rPr>
        <w:t xml:space="preserve"> </w:t>
      </w:r>
      <w:r w:rsidRPr="007A2ACF">
        <w:rPr>
          <w:rFonts w:ascii="GHEA Grapalat" w:hAnsi="GHEA Grapalat" w:cs="Sylfaen"/>
        </w:rPr>
        <w:t>ԽՈՐՀՐԴԱՏՎԱԿԱՆ</w:t>
      </w:r>
      <w:r w:rsidRPr="007A2ACF">
        <w:rPr>
          <w:rFonts w:ascii="GHEA Grapalat" w:hAnsi="GHEA Grapalat" w:cs="Sylfaen"/>
          <w:lang w:val="af-ZA"/>
        </w:rPr>
        <w:t xml:space="preserve"> </w:t>
      </w:r>
      <w:r w:rsidRPr="007A2ACF">
        <w:rPr>
          <w:rFonts w:ascii="GHEA Grapalat" w:hAnsi="GHEA Grapalat" w:cs="Sylfaen"/>
        </w:rPr>
        <w:t>ԾԱՌԱՅՈՒԹՅՈՒՆՆԵՐԻ</w:t>
      </w:r>
      <w:r w:rsidRPr="009E3B64">
        <w:rPr>
          <w:rFonts w:ascii="GHEA Grapalat" w:hAnsi="GHEA Grapalat" w:cs="Sylfaen"/>
          <w:lang w:val="hy-AM"/>
        </w:rPr>
        <w:t xml:space="preserve"> ՁԵՌՔԲԵՐՄԱՆ</w:t>
      </w:r>
      <w:r w:rsidRPr="00366552">
        <w:rPr>
          <w:rFonts w:ascii="GHEA Grapalat" w:hAnsi="GHEA Grapalat" w:cs="Sylfaen"/>
          <w:lang w:val="af-ZA"/>
        </w:rPr>
        <w:t xml:space="preserve"> </w:t>
      </w:r>
      <w:r w:rsidRPr="00F566BF">
        <w:rPr>
          <w:rFonts w:ascii="GHEA Grapalat" w:hAnsi="GHEA Grapalat" w:cs="Sylfaen"/>
        </w:rPr>
        <w:t>ՆՊԱՏԱԿՈՎ</w:t>
      </w:r>
      <w:r w:rsidRPr="00366552">
        <w:rPr>
          <w:rFonts w:ascii="GHEA Grapalat" w:hAnsi="GHEA Grapalat" w:cs="Sylfaen"/>
          <w:lang w:val="af-ZA"/>
        </w:rPr>
        <w:t xml:space="preserve">  </w:t>
      </w:r>
      <w:r w:rsidRPr="00F566BF">
        <w:rPr>
          <w:rFonts w:ascii="GHEA Grapalat" w:hAnsi="GHEA Grapalat" w:cs="Sylfaen"/>
        </w:rPr>
        <w:t>ՀԱՅՏԱՐԱՐՎԱԾ</w:t>
      </w:r>
      <w:r w:rsidRPr="00366552">
        <w:rPr>
          <w:rFonts w:ascii="GHEA Grapalat" w:hAnsi="GHEA Grapalat" w:cs="Sylfaen"/>
          <w:lang w:val="af-ZA"/>
        </w:rPr>
        <w:t xml:space="preserve">  </w:t>
      </w:r>
      <w:r w:rsidR="00F26BC2">
        <w:rPr>
          <w:rFonts w:ascii="GHEA Grapalat" w:hAnsi="GHEA Grapalat" w:cs="Sylfaen"/>
        </w:rPr>
        <w:t>ՀՐԱՏԱՊ</w:t>
      </w:r>
      <w:r w:rsidR="00513CB2" w:rsidRPr="00513CB2">
        <w:rPr>
          <w:rFonts w:ascii="GHEA Grapalat" w:hAnsi="GHEA Grapalat" w:cs="Sylfaen"/>
          <w:lang w:val="af-ZA"/>
        </w:rPr>
        <w:t xml:space="preserve"> </w:t>
      </w:r>
      <w:r w:rsidR="00513CB2">
        <w:rPr>
          <w:rFonts w:ascii="GHEA Grapalat" w:hAnsi="GHEA Grapalat" w:cs="Sylfaen"/>
        </w:rPr>
        <w:t>ԲԱՑ</w:t>
      </w:r>
      <w:r w:rsidR="00513CB2" w:rsidRPr="00513CB2">
        <w:rPr>
          <w:rFonts w:ascii="GHEA Grapalat" w:hAnsi="GHEA Grapalat" w:cs="Sylfaen"/>
          <w:lang w:val="af-ZA"/>
        </w:rPr>
        <w:t xml:space="preserve"> </w:t>
      </w:r>
      <w:r w:rsidR="00513CB2">
        <w:rPr>
          <w:rFonts w:ascii="GHEA Grapalat" w:hAnsi="GHEA Grapalat" w:cs="Sylfaen"/>
        </w:rPr>
        <w:t>ՄՐՑՈՒՅԹ</w:t>
      </w:r>
      <w:r w:rsidRPr="00F566BF">
        <w:rPr>
          <w:rFonts w:ascii="GHEA Grapalat" w:hAnsi="GHEA Grapalat" w:cs="Sylfaen"/>
        </w:rPr>
        <w:t>Ի</w:t>
      </w:r>
    </w:p>
    <w:p w14:paraId="465777BC" w14:textId="77777777" w:rsidR="00096865" w:rsidRPr="00F566BF" w:rsidRDefault="00096865" w:rsidP="00EF366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57F77D1" w14:textId="77777777" w:rsidR="002B32D6" w:rsidRPr="00F566BF" w:rsidRDefault="002B32D6" w:rsidP="00EF3662">
      <w:pPr>
        <w:pStyle w:val="BodyText"/>
        <w:ind w:right="-7" w:firstLine="567"/>
        <w:jc w:val="center"/>
        <w:rPr>
          <w:rFonts w:ascii="GHEA Grapalat" w:hAnsi="GHEA Grapalat"/>
          <w:lang w:val="af-ZA"/>
        </w:rPr>
      </w:pPr>
    </w:p>
    <w:p w14:paraId="06244D5E" w14:textId="77777777" w:rsidR="00096865" w:rsidRPr="00F566BF" w:rsidRDefault="00096865" w:rsidP="00EF3662">
      <w:pPr>
        <w:pStyle w:val="BodyText"/>
        <w:ind w:right="-7" w:firstLine="567"/>
        <w:jc w:val="center"/>
        <w:rPr>
          <w:rFonts w:ascii="GHEA Grapalat" w:hAnsi="GHEA Grapalat"/>
          <w:lang w:val="af-ZA"/>
        </w:rPr>
      </w:pPr>
    </w:p>
    <w:p w14:paraId="39B8CAB8" w14:textId="77777777" w:rsidR="00CE0D95" w:rsidRPr="00F566BF" w:rsidRDefault="00CE0D95" w:rsidP="00EF3662">
      <w:pPr>
        <w:pStyle w:val="BodyText"/>
        <w:ind w:right="-7" w:firstLine="567"/>
        <w:jc w:val="center"/>
        <w:rPr>
          <w:rFonts w:ascii="GHEA Grapalat" w:hAnsi="GHEA Grapalat"/>
          <w:lang w:val="af-ZA"/>
        </w:rPr>
      </w:pPr>
    </w:p>
    <w:p w14:paraId="0145B7D5" w14:textId="77777777" w:rsidR="00CE0D95" w:rsidRPr="00F566BF" w:rsidRDefault="00CE0D95" w:rsidP="00EF3662">
      <w:pPr>
        <w:pStyle w:val="BodyText"/>
        <w:ind w:right="-7" w:firstLine="567"/>
        <w:jc w:val="center"/>
        <w:rPr>
          <w:rFonts w:ascii="GHEA Grapalat" w:hAnsi="GHEA Grapalat"/>
          <w:lang w:val="af-ZA"/>
        </w:rPr>
      </w:pPr>
    </w:p>
    <w:p w14:paraId="6AAA28B0" w14:textId="77777777" w:rsidR="00CE0D95" w:rsidRPr="00F566BF" w:rsidRDefault="00CE0D95" w:rsidP="00EF3662">
      <w:pPr>
        <w:pStyle w:val="BodyText"/>
        <w:ind w:right="-7" w:firstLine="567"/>
        <w:jc w:val="center"/>
        <w:rPr>
          <w:rFonts w:ascii="GHEA Grapalat" w:hAnsi="GHEA Grapalat"/>
          <w:lang w:val="af-ZA"/>
        </w:rPr>
      </w:pPr>
    </w:p>
    <w:p w14:paraId="1CE7DEA1" w14:textId="77777777" w:rsidR="00096865" w:rsidRPr="00F566BF" w:rsidRDefault="00096865" w:rsidP="00EF3662">
      <w:pPr>
        <w:pStyle w:val="BodyText"/>
        <w:ind w:right="-7" w:firstLine="567"/>
        <w:jc w:val="center"/>
        <w:rPr>
          <w:rFonts w:ascii="GHEA Grapalat" w:hAnsi="GHEA Grapalat"/>
          <w:lang w:val="af-ZA"/>
        </w:rPr>
      </w:pPr>
    </w:p>
    <w:p w14:paraId="04A4682C" w14:textId="77777777" w:rsidR="00CD0CC7" w:rsidRDefault="006F0D3F" w:rsidP="00EF3662">
      <w:pPr>
        <w:ind w:firstLine="567"/>
        <w:jc w:val="both"/>
        <w:rPr>
          <w:rFonts w:ascii="GHEA Grapalat" w:hAnsi="GHEA Grapalat" w:cs="Sylfaen"/>
          <w:i/>
          <w:sz w:val="22"/>
          <w:szCs w:val="22"/>
          <w:lang w:val="af-ZA"/>
        </w:rPr>
      </w:pPr>
      <w:r w:rsidRPr="00372364">
        <w:rPr>
          <w:rFonts w:ascii="GHEA Grapalat" w:hAnsi="GHEA Grapalat" w:cs="Sylfaen"/>
          <w:i/>
          <w:sz w:val="22"/>
          <w:szCs w:val="22"/>
          <w:lang w:val="af-ZA"/>
        </w:rPr>
        <w:br w:type="page"/>
      </w:r>
    </w:p>
    <w:p w14:paraId="6B824EA6" w14:textId="77777777" w:rsidR="00CD0CC7" w:rsidRDefault="00CD0CC7" w:rsidP="00EF3662">
      <w:pPr>
        <w:ind w:firstLine="567"/>
        <w:jc w:val="both"/>
        <w:rPr>
          <w:rFonts w:ascii="GHEA Grapalat" w:hAnsi="GHEA Grapalat" w:cs="Sylfaen"/>
          <w:i/>
          <w:sz w:val="22"/>
          <w:szCs w:val="22"/>
          <w:lang w:val="af-ZA"/>
        </w:rPr>
      </w:pPr>
    </w:p>
    <w:p w14:paraId="656F91E7" w14:textId="77777777" w:rsidR="00CD0CC7" w:rsidRDefault="00CD0CC7" w:rsidP="00EF3662">
      <w:pPr>
        <w:ind w:firstLine="567"/>
        <w:jc w:val="both"/>
        <w:rPr>
          <w:rFonts w:ascii="GHEA Grapalat" w:hAnsi="GHEA Grapalat" w:cs="Sylfaen"/>
          <w:i/>
          <w:sz w:val="22"/>
          <w:szCs w:val="22"/>
          <w:lang w:val="af-ZA"/>
        </w:rPr>
      </w:pPr>
    </w:p>
    <w:p w14:paraId="06547AA4" w14:textId="0110328A" w:rsidR="001A43A4" w:rsidRPr="00F566BF" w:rsidRDefault="00096865"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Հարգելի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մասնակից</w:t>
      </w:r>
      <w:proofErr w:type="spellEnd"/>
      <w:r w:rsidR="00677658" w:rsidRPr="00F566BF">
        <w:rPr>
          <w:rFonts w:ascii="GHEA Grapalat" w:hAnsi="GHEA Grapalat" w:cs="Sylfaen"/>
          <w:i/>
          <w:sz w:val="22"/>
          <w:szCs w:val="22"/>
          <w:lang w:val="af-ZA"/>
        </w:rPr>
        <w:t xml:space="preserve"> </w:t>
      </w:r>
      <w:proofErr w:type="spellStart"/>
      <w:r w:rsidR="00884204" w:rsidRPr="00F566BF">
        <w:rPr>
          <w:rFonts w:ascii="GHEA Grapalat" w:hAnsi="GHEA Grapalat" w:cs="Sylfaen"/>
          <w:i/>
          <w:sz w:val="22"/>
          <w:szCs w:val="22"/>
        </w:rPr>
        <w:t>ն</w:t>
      </w:r>
      <w:r w:rsidRPr="00F566BF">
        <w:rPr>
          <w:rFonts w:ascii="GHEA Grapalat" w:hAnsi="GHEA Grapalat" w:cs="Sylfaen"/>
          <w:i/>
          <w:sz w:val="22"/>
          <w:szCs w:val="22"/>
        </w:rPr>
        <w:t>ախքան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կազմելը</w:t>
      </w:r>
      <w:proofErr w:type="spellEnd"/>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և</w:t>
      </w:r>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ներկայացնելը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խնդրում</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ենք</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մանրամասնորեն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ուսումնասիրել</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քանի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որ</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հրավերին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չհամապատասխանող</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ենթակա</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մերժման</w:t>
      </w:r>
      <w:proofErr w:type="spellEnd"/>
      <w:r w:rsidR="0046586E" w:rsidRPr="00F566BF">
        <w:rPr>
          <w:rFonts w:ascii="GHEA Grapalat" w:hAnsi="GHEA Grapalat" w:cs="Sylfaen"/>
          <w:i/>
          <w:sz w:val="22"/>
          <w:szCs w:val="22"/>
          <w:lang w:val="af-ZA"/>
        </w:rPr>
        <w:t xml:space="preserve">: </w:t>
      </w:r>
    </w:p>
    <w:p w14:paraId="71F1A93C"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rsidR="00F712F0">
        <w:fldChar w:fldCharType="begin"/>
      </w:r>
      <w:r w:rsidR="00F712F0" w:rsidRPr="00716BD3">
        <w:rPr>
          <w:lang w:val="af-ZA"/>
        </w:rPr>
        <w:instrText xml:space="preserve"> HYPERLINK "http://www.armeps.am" </w:instrText>
      </w:r>
      <w:r w:rsidR="00F712F0">
        <w:fldChar w:fldCharType="separate"/>
      </w:r>
      <w:r w:rsidRPr="00F566BF">
        <w:rPr>
          <w:rFonts w:ascii="GHEA Grapalat" w:hAnsi="GHEA Grapalat" w:cs="Sylfaen"/>
          <w:i/>
          <w:sz w:val="22"/>
          <w:szCs w:val="22"/>
          <w:lang w:val="af-ZA"/>
        </w:rPr>
        <w:t>www.armeps.am</w:t>
      </w:r>
      <w:r w:rsidR="00F712F0">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8"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5EF663D2"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hyperlink r:id="rId10"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2D606767" w14:textId="77777777" w:rsidR="00F60C5F" w:rsidRPr="00F566BF" w:rsidRDefault="0046586E"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00F60C5F" w:rsidRPr="00F566BF">
        <w:rPr>
          <w:rFonts w:ascii="GHEA Grapalat" w:hAnsi="GHEA Grapalat" w:cs="Sylfaen"/>
          <w:i/>
          <w:sz w:val="22"/>
          <w:szCs w:val="22"/>
        </w:rPr>
        <w:t>՝</w:t>
      </w:r>
    </w:p>
    <w:p w14:paraId="666B9469" w14:textId="77777777" w:rsidR="00F60C5F" w:rsidRPr="00F566BF" w:rsidRDefault="0046586E"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00677658" w:rsidRPr="00F566BF">
        <w:rPr>
          <w:rFonts w:ascii="GHEA Grapalat" w:hAnsi="GHEA Grapalat"/>
          <w:i/>
          <w:sz w:val="22"/>
          <w:szCs w:val="22"/>
          <w:lang w:val="af-ZA"/>
        </w:rPr>
        <w:t xml:space="preserve">- </w:t>
      </w:r>
      <w:r w:rsidR="00984BDB" w:rsidRPr="00F566BF">
        <w:rPr>
          <w:rFonts w:ascii="GHEA Grapalat" w:hAnsi="GHEA Grapalat"/>
          <w:i/>
          <w:sz w:val="22"/>
          <w:szCs w:val="22"/>
          <w:lang w:val="af-ZA"/>
        </w:rPr>
        <w:t>հայտ</w:t>
      </w:r>
      <w:r w:rsidR="00677658" w:rsidRPr="00F566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566BF">
        <w:rPr>
          <w:rFonts w:ascii="GHEA Grapalat" w:hAnsi="GHEA Grapalat"/>
          <w:i/>
          <w:sz w:val="22"/>
          <w:szCs w:val="22"/>
          <w:lang w:val="af-ZA"/>
        </w:rPr>
        <w:t xml:space="preserve"> անհրաժեշտ է </w:t>
      </w:r>
      <w:r w:rsidR="00F9448B" w:rsidRPr="00F566BF">
        <w:rPr>
          <w:rFonts w:ascii="GHEA Grapalat" w:hAnsi="GHEA Grapalat"/>
          <w:i/>
          <w:sz w:val="22"/>
          <w:szCs w:val="22"/>
          <w:lang w:val="af-ZA"/>
        </w:rPr>
        <w:t xml:space="preserve">առաջնորդվել </w:t>
      </w:r>
      <w:hyperlink r:id="rId11" w:history="1">
        <w:r w:rsidR="00F60C5F" w:rsidRPr="00F566BF">
          <w:rPr>
            <w:rFonts w:ascii="GHEA Grapalat" w:hAnsi="GHEA Grapalat" w:cs="Sylfaen"/>
            <w:i/>
            <w:sz w:val="22"/>
            <w:szCs w:val="22"/>
            <w:lang w:val="af-ZA"/>
          </w:rPr>
          <w:t>www.procurement.am</w:t>
        </w:r>
      </w:hyperlink>
      <w:r w:rsidR="00F60C5F"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7964F9">
        <w:rPr>
          <w:lang w:val="af-ZA"/>
        </w:rPr>
        <w:instrText>HYPERLINK "http://gnumner.am/website/images/original/%D5%88%D5%92%D5%82%D4%B5%D5%91%D5%88%D5%92%D5%85%D5%91.docx"</w:instrText>
      </w:r>
      <w:r w:rsidR="00F60C5F">
        <w:fldChar w:fldCharType="separate"/>
      </w:r>
      <w:r w:rsidR="00F60C5F" w:rsidRPr="00F566BF">
        <w:rPr>
          <w:rFonts w:ascii="GHEA Grapalat" w:hAnsi="GHEA Grapalat" w:cs="Sylfaen"/>
          <w:i/>
          <w:sz w:val="22"/>
          <w:szCs w:val="22"/>
          <w:lang w:val="af-ZA"/>
        </w:rPr>
        <w:t>Էլեկտրոնային գնումների կատարման ուղեցույց</w:t>
      </w:r>
      <w:r w:rsidR="00F60C5F">
        <w:fldChar w:fldCharType="end"/>
      </w:r>
      <w:r w:rsidR="00F60C5F" w:rsidRPr="00F566BF">
        <w:rPr>
          <w:rFonts w:ascii="GHEA Grapalat" w:hAnsi="GHEA Grapalat" w:cs="Sylfaen"/>
          <w:i/>
          <w:sz w:val="22"/>
          <w:szCs w:val="22"/>
          <w:lang w:val="af-ZA"/>
        </w:rPr>
        <w:t>ով:</w:t>
      </w:r>
    </w:p>
    <w:p w14:paraId="4829709D"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r>
        <w:fldChar w:fldCharType="begin"/>
      </w:r>
      <w:r w:rsidRPr="007B29A0">
        <w:rPr>
          <w:lang w:val="af-ZA"/>
        </w:rPr>
        <w:instrText>HYPERLINK "http://gnumner.am/hy/page/ughecuycner_dzernarkner/"</w:instrText>
      </w:r>
      <w:r>
        <w:fldChar w:fldCharType="separate"/>
      </w:r>
      <w:r w:rsidRPr="00F566BF">
        <w:rPr>
          <w:rFonts w:ascii="GHEA Grapalat" w:hAnsi="GHEA Grapalat" w:cs="Sylfaen"/>
          <w:i/>
          <w:sz w:val="22"/>
          <w:szCs w:val="22"/>
          <w:lang w:val="af-ZA"/>
        </w:rPr>
        <w:t>http://gnumner.am/hy/page/ughecuycner_dzernarkner/</w:t>
      </w:r>
      <w:r>
        <w:fldChar w:fldCharType="end"/>
      </w:r>
      <w:r w:rsidRPr="00F566BF">
        <w:rPr>
          <w:rFonts w:ascii="GHEA Grapalat" w:hAnsi="GHEA Grapalat" w:cs="Sylfaen"/>
          <w:i/>
          <w:sz w:val="22"/>
          <w:szCs w:val="22"/>
          <w:lang w:val="af-ZA"/>
        </w:rPr>
        <w:t>.</w:t>
      </w:r>
    </w:p>
    <w:p w14:paraId="78D20329" w14:textId="14F6AA6C" w:rsidR="006E7900" w:rsidRPr="00F566BF" w:rsidRDefault="00884204" w:rsidP="00EF3662">
      <w:pPr>
        <w:ind w:firstLine="567"/>
        <w:jc w:val="both"/>
        <w:rPr>
          <w:rFonts w:ascii="GHEA Grapalat" w:hAnsi="GHEA Grapalat"/>
          <w:i/>
          <w:sz w:val="22"/>
          <w:szCs w:val="22"/>
          <w:lang w:val="af-ZA"/>
        </w:rPr>
      </w:pPr>
      <w:r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677658" w:rsidRPr="00F566BF">
        <w:rPr>
          <w:rFonts w:ascii="GHEA Grapalat" w:hAnsi="GHEA Grapalat"/>
          <w:i/>
          <w:sz w:val="22"/>
          <w:szCs w:val="22"/>
          <w:lang w:val="af-ZA"/>
        </w:rPr>
        <w:t xml:space="preserve">համակարգի </w:t>
      </w:r>
      <w:r w:rsidR="00106D44" w:rsidRPr="00F566BF">
        <w:rPr>
          <w:rFonts w:ascii="GHEA Grapalat" w:hAnsi="GHEA Grapalat"/>
          <w:i/>
          <w:sz w:val="22"/>
          <w:szCs w:val="22"/>
          <w:lang w:val="af-ZA"/>
        </w:rPr>
        <w:t xml:space="preserve">հետ </w:t>
      </w:r>
      <w:r w:rsidR="007E0E5F" w:rsidRPr="00F566BF">
        <w:rPr>
          <w:rFonts w:ascii="GHEA Grapalat" w:hAnsi="GHEA Grapalat"/>
          <w:i/>
          <w:sz w:val="22"/>
          <w:szCs w:val="22"/>
          <w:lang w:val="af-ZA"/>
        </w:rPr>
        <w:t xml:space="preserve">կապված </w:t>
      </w:r>
      <w:r w:rsidR="00B62D06" w:rsidRPr="00F566BF">
        <w:rPr>
          <w:rFonts w:ascii="GHEA Grapalat" w:hAnsi="GHEA Grapalat"/>
          <w:i/>
          <w:sz w:val="22"/>
          <w:szCs w:val="22"/>
          <w:lang w:val="af-ZA"/>
        </w:rPr>
        <w:t>հարցեր</w:t>
      </w:r>
      <w:r w:rsidR="00392525" w:rsidRPr="00F566BF">
        <w:rPr>
          <w:rFonts w:ascii="GHEA Grapalat" w:hAnsi="GHEA Grapalat"/>
          <w:i/>
          <w:sz w:val="22"/>
          <w:szCs w:val="22"/>
          <w:lang w:val="af-ZA"/>
        </w:rPr>
        <w:t xml:space="preserve"> և խնդիրներ</w:t>
      </w:r>
      <w:r w:rsidR="00B62D06" w:rsidRPr="00F566BF">
        <w:rPr>
          <w:rFonts w:ascii="GHEA Grapalat" w:hAnsi="GHEA Grapalat"/>
          <w:i/>
          <w:sz w:val="22"/>
          <w:szCs w:val="22"/>
          <w:lang w:val="af-ZA"/>
        </w:rPr>
        <w:t xml:space="preserve"> առաջանալիս </w:t>
      </w:r>
      <w:r w:rsidR="00F60C5F" w:rsidRPr="00F566BF">
        <w:rPr>
          <w:rFonts w:ascii="GHEA Grapalat" w:hAnsi="GHEA Grapalat"/>
          <w:i/>
          <w:sz w:val="22"/>
          <w:szCs w:val="22"/>
          <w:lang w:val="af-ZA"/>
        </w:rPr>
        <w:t xml:space="preserve">կարող եք դիմել պատվիրատուին, ինչպես նաև </w:t>
      </w:r>
      <w:r w:rsidR="004E1503" w:rsidRPr="00F566BF">
        <w:rPr>
          <w:rFonts w:ascii="GHEA Grapalat" w:hAnsi="GHEA Grapalat"/>
          <w:i/>
          <w:sz w:val="22"/>
          <w:szCs w:val="22"/>
          <w:lang w:val="af-ZA"/>
        </w:rPr>
        <w:t>ՀՀ ֆինանսների նախարարություն</w:t>
      </w:r>
      <w:r w:rsidR="00486B55" w:rsidRPr="00F566BF">
        <w:rPr>
          <w:rFonts w:ascii="GHEA Grapalat" w:hAnsi="GHEA Grapalat"/>
          <w:i/>
          <w:sz w:val="22"/>
          <w:szCs w:val="22"/>
          <w:lang w:val="af-ZA"/>
        </w:rPr>
        <w:t xml:space="preserve"> (այսուհետ նաև</w:t>
      </w:r>
      <w:r w:rsidR="00537E15" w:rsidRPr="00F566BF">
        <w:rPr>
          <w:rFonts w:ascii="GHEA Grapalat" w:hAnsi="GHEA Grapalat"/>
          <w:i/>
          <w:sz w:val="22"/>
          <w:szCs w:val="22"/>
          <w:lang w:val="af-ZA"/>
        </w:rPr>
        <w:t xml:space="preserve">` </w:t>
      </w:r>
      <w:r w:rsidR="0006220B" w:rsidRPr="00F566BF">
        <w:rPr>
          <w:rFonts w:ascii="GHEA Grapalat" w:hAnsi="GHEA Grapalat"/>
          <w:i/>
          <w:sz w:val="22"/>
          <w:szCs w:val="22"/>
          <w:lang w:val="af-ZA"/>
        </w:rPr>
        <w:t>լիազորված մարմին</w:t>
      </w:r>
      <w:r w:rsidR="00486B55"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 xml:space="preserve">ք. Երևան, </w:t>
      </w:r>
      <w:r w:rsidR="00AD305B" w:rsidRPr="00F566BF">
        <w:rPr>
          <w:rFonts w:ascii="GHEA Grapalat" w:hAnsi="GHEA Grapalat"/>
          <w:i/>
          <w:sz w:val="22"/>
          <w:szCs w:val="22"/>
          <w:lang w:val="af-ZA"/>
        </w:rPr>
        <w:t xml:space="preserve">Մելիք-Ադամյան փող. 1 </w:t>
      </w:r>
      <w:r w:rsidR="000D10F1" w:rsidRPr="00F566BF">
        <w:rPr>
          <w:rFonts w:ascii="GHEA Grapalat" w:hAnsi="GHEA Grapalat"/>
          <w:i/>
          <w:lang w:val="af-ZA"/>
        </w:rPr>
        <w:t xml:space="preserve"> </w:t>
      </w:r>
      <w:r w:rsidR="00AB14F4" w:rsidRPr="00F566BF">
        <w:rPr>
          <w:rFonts w:ascii="GHEA Grapalat" w:hAnsi="GHEA Grapalat"/>
          <w:i/>
          <w:sz w:val="22"/>
          <w:szCs w:val="22"/>
          <w:lang w:val="af-ZA"/>
        </w:rPr>
        <w:t>հասցեով (հեռախոս`</w:t>
      </w:r>
      <w:r w:rsidR="007032AC" w:rsidRPr="00F566BF">
        <w:rPr>
          <w:rFonts w:ascii="GHEA Grapalat" w:hAnsi="GHEA Grapalat"/>
          <w:i/>
          <w:sz w:val="22"/>
          <w:szCs w:val="22"/>
          <w:lang w:val="af-ZA"/>
        </w:rPr>
        <w:t>(</w:t>
      </w:r>
      <w:r w:rsidR="00677658" w:rsidRPr="00F566BF">
        <w:rPr>
          <w:rFonts w:ascii="GHEA Grapalat" w:hAnsi="GHEA Grapalat"/>
          <w:i/>
          <w:sz w:val="22"/>
          <w:szCs w:val="22"/>
          <w:lang w:val="af-ZA"/>
        </w:rPr>
        <w:t>+3741</w:t>
      </w:r>
      <w:r w:rsidR="00BE3F61" w:rsidRPr="00F566BF">
        <w:rPr>
          <w:rFonts w:ascii="GHEA Grapalat" w:hAnsi="GHEA Grapalat"/>
          <w:i/>
          <w:sz w:val="22"/>
          <w:szCs w:val="22"/>
          <w:lang w:val="af-ZA"/>
        </w:rPr>
        <w:t>1</w:t>
      </w:r>
      <w:r w:rsidR="007032AC" w:rsidRPr="00F566BF">
        <w:rPr>
          <w:rFonts w:ascii="GHEA Grapalat" w:hAnsi="GHEA Grapalat"/>
          <w:i/>
          <w:sz w:val="22"/>
          <w:szCs w:val="22"/>
          <w:lang w:val="af-ZA"/>
        </w:rPr>
        <w:t xml:space="preserve">) </w:t>
      </w:r>
      <w:r w:rsidR="001820DF" w:rsidRPr="00DB4A0A">
        <w:rPr>
          <w:rFonts w:ascii="GHEA Grapalat" w:hAnsi="GHEA Grapalat"/>
          <w:i/>
          <w:sz w:val="22"/>
          <w:szCs w:val="22"/>
          <w:lang w:val="af-ZA"/>
        </w:rPr>
        <w:t>800-600  (111)</w:t>
      </w:r>
      <w:r w:rsidR="00AB14F4" w:rsidRPr="00F566BF">
        <w:rPr>
          <w:rFonts w:ascii="GHEA Grapalat" w:hAnsi="GHEA Grapalat"/>
          <w:i/>
          <w:sz w:val="22"/>
          <w:szCs w:val="22"/>
          <w:lang w:val="af-ZA"/>
        </w:rPr>
        <w:t>):</w:t>
      </w:r>
    </w:p>
    <w:p w14:paraId="2BD02AB7" w14:textId="77777777" w:rsidR="0089384E" w:rsidRPr="00F566BF" w:rsidRDefault="0089384E" w:rsidP="0089384E">
      <w:pPr>
        <w:ind w:firstLine="567"/>
        <w:rPr>
          <w:rFonts w:ascii="GHEA Grapalat" w:hAnsi="GHEA Grapalat"/>
          <w:b/>
          <w:sz w:val="20"/>
          <w:szCs w:val="22"/>
          <w:lang w:val="af-ZA"/>
        </w:rPr>
      </w:pPr>
      <w:bookmarkStart w:id="1" w:name="_Hlk9322052"/>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1"/>
    </w:p>
    <w:p w14:paraId="6C037AD4" w14:textId="77777777" w:rsidR="00984BDB" w:rsidRPr="00F566BF" w:rsidRDefault="0089384E" w:rsidP="0089384E">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5C8C1ABD" w14:textId="77777777" w:rsidR="00096865" w:rsidRPr="00F566BF" w:rsidRDefault="00096865" w:rsidP="00EF3662">
      <w:pPr>
        <w:ind w:firstLine="567"/>
        <w:jc w:val="center"/>
        <w:rPr>
          <w:rFonts w:ascii="GHEA Grapalat" w:hAnsi="GHEA Grapalat"/>
          <w:b/>
          <w:sz w:val="20"/>
          <w:szCs w:val="22"/>
          <w:lang w:val="af-ZA"/>
        </w:rPr>
      </w:pPr>
    </w:p>
    <w:p w14:paraId="05EAAB17" w14:textId="77777777" w:rsidR="00160AE4" w:rsidRPr="00F566BF" w:rsidRDefault="00160AE4" w:rsidP="00EF3662">
      <w:pPr>
        <w:ind w:firstLine="567"/>
        <w:jc w:val="center"/>
        <w:rPr>
          <w:rFonts w:ascii="GHEA Grapalat" w:hAnsi="GHEA Grapalat" w:cs="Sylfaen"/>
          <w:b/>
          <w:sz w:val="22"/>
          <w:szCs w:val="22"/>
          <w:lang w:val="af-ZA"/>
        </w:rPr>
      </w:pPr>
    </w:p>
    <w:p w14:paraId="16B25073" w14:textId="77777777" w:rsidR="00160AE4" w:rsidRPr="00F566BF" w:rsidRDefault="00160AE4" w:rsidP="00EF3662">
      <w:pPr>
        <w:ind w:firstLine="567"/>
        <w:jc w:val="center"/>
        <w:rPr>
          <w:rFonts w:ascii="GHEA Grapalat" w:hAnsi="GHEA Grapalat"/>
          <w:b/>
          <w:sz w:val="20"/>
          <w:szCs w:val="20"/>
          <w:lang w:val="af-ZA"/>
        </w:rPr>
      </w:pPr>
      <w:proofErr w:type="spellStart"/>
      <w:r w:rsidRPr="00F566BF">
        <w:rPr>
          <w:rFonts w:ascii="GHEA Grapalat" w:hAnsi="GHEA Grapalat" w:cs="Sylfaen"/>
          <w:b/>
          <w:sz w:val="20"/>
          <w:szCs w:val="20"/>
        </w:rPr>
        <w:t>ԲՈՎԱՆԴԱԿՈւԹՅՈւՆ</w:t>
      </w:r>
      <w:proofErr w:type="spellEnd"/>
    </w:p>
    <w:p w14:paraId="51C4FD01" w14:textId="77777777" w:rsidR="00160AE4" w:rsidRPr="00F566BF" w:rsidRDefault="00160AE4" w:rsidP="00EF3662">
      <w:pPr>
        <w:ind w:firstLine="567"/>
        <w:jc w:val="center"/>
        <w:rPr>
          <w:rFonts w:ascii="GHEA Grapalat" w:hAnsi="GHEA Grapalat"/>
          <w:i/>
          <w:sz w:val="20"/>
          <w:lang w:val="af-ZA"/>
        </w:rPr>
      </w:pPr>
    </w:p>
    <w:p w14:paraId="7B1A4797" w14:textId="0EC30291" w:rsidR="003A2FEF" w:rsidRPr="00366552" w:rsidRDefault="003A2FEF" w:rsidP="003A2FEF">
      <w:pPr>
        <w:ind w:firstLine="567"/>
        <w:jc w:val="center"/>
        <w:rPr>
          <w:rFonts w:ascii="GHEA Grapalat" w:hAnsi="GHEA Grapalat"/>
          <w:b/>
          <w:sz w:val="20"/>
          <w:szCs w:val="20"/>
          <w:lang w:val="af-ZA"/>
        </w:rPr>
      </w:pPr>
      <w:r w:rsidRPr="001A1A1A">
        <w:rPr>
          <w:rFonts w:ascii="GHEA Grapalat" w:hAnsi="GHEA Grapalat"/>
          <w:b/>
          <w:sz w:val="20"/>
          <w:szCs w:val="20"/>
          <w:lang w:val="af-ZA"/>
        </w:rPr>
        <w:t>ԵՐԵՎԱՆԻ ՔԱՂԱՔԱՊԵՏԱՐԱՆԻ ԿԱՐԻՔՆԵՐԻ ՀԱՄԱՐ</w:t>
      </w:r>
      <w:r w:rsidRPr="00667E58">
        <w:rPr>
          <w:rFonts w:ascii="GHEA Grapalat" w:hAnsi="GHEA Grapalat"/>
          <w:b/>
          <w:sz w:val="20"/>
          <w:szCs w:val="20"/>
          <w:lang w:val="af-ZA"/>
        </w:rPr>
        <w:t xml:space="preserve">` </w:t>
      </w:r>
      <w:r w:rsidR="00BB2ECF">
        <w:rPr>
          <w:rFonts w:ascii="GHEA Grapalat" w:hAnsi="GHEA Grapalat"/>
          <w:b/>
          <w:sz w:val="20"/>
          <w:szCs w:val="20"/>
          <w:lang w:val="af-ZA"/>
        </w:rPr>
        <w:t xml:space="preserve">ԵՐևԱՆ ՔԱՂԱՔԻ ՆՈՐ ՆՈՐՔ ՎԱՐՉԱԿԱՆ ՇՐՋԱՆՈՒՄ ԻՐԱԿԱՆԱՑՎՈՂ ԱՇԽԱՏԱՆՔՆԵՐԻ </w:t>
      </w:r>
      <w:r w:rsidR="00072104">
        <w:rPr>
          <w:rFonts w:ascii="GHEA Grapalat" w:hAnsi="GHEA Grapalat"/>
          <w:b/>
          <w:sz w:val="20"/>
          <w:szCs w:val="20"/>
          <w:lang w:val="af-ZA"/>
        </w:rPr>
        <w:t xml:space="preserve"> </w:t>
      </w:r>
      <w:r w:rsidR="00C15E7A" w:rsidRPr="007A2ACF">
        <w:rPr>
          <w:rFonts w:ascii="GHEA Grapalat" w:hAnsi="GHEA Grapalat"/>
          <w:b/>
          <w:sz w:val="20"/>
          <w:szCs w:val="20"/>
          <w:lang w:val="af-ZA"/>
        </w:rPr>
        <w:t xml:space="preserve"> </w:t>
      </w:r>
      <w:r w:rsidRPr="007A2ACF">
        <w:rPr>
          <w:rFonts w:ascii="GHEA Grapalat" w:hAnsi="GHEA Grapalat"/>
          <w:b/>
          <w:sz w:val="20"/>
          <w:szCs w:val="20"/>
          <w:lang w:val="af-ZA"/>
        </w:rPr>
        <w:t>ԽՈՐՀՐԴԱՏՎԱԿԱՆ ԾԱՌԱՅՈՒԹՅՈՒՆՆԵՐԻ</w:t>
      </w:r>
    </w:p>
    <w:p w14:paraId="3A39689D" w14:textId="4740FF99" w:rsidR="003A2FEF" w:rsidRPr="00291777" w:rsidRDefault="003A2FEF" w:rsidP="003A2FEF">
      <w:pPr>
        <w:ind w:firstLine="567"/>
        <w:jc w:val="center"/>
        <w:rPr>
          <w:rFonts w:ascii="GHEA Grapalat" w:hAnsi="GHEA Grapalat"/>
          <w:b/>
          <w:sz w:val="20"/>
          <w:szCs w:val="20"/>
          <w:lang w:val="af-ZA"/>
        </w:rPr>
      </w:pPr>
      <w:r w:rsidRPr="001A1A1A">
        <w:rPr>
          <w:rFonts w:ascii="GHEA Grapalat" w:hAnsi="GHEA Grapalat"/>
          <w:b/>
          <w:sz w:val="20"/>
          <w:szCs w:val="20"/>
          <w:lang w:val="af-ZA"/>
        </w:rPr>
        <w:t xml:space="preserve">ՁԵՌՔԲԵՐՄԱՆ ՆՊԱՏԱԿՈՎ ՀԱՅՏԱՐԱՐՎԱԾ </w:t>
      </w:r>
      <w:r w:rsidRPr="00291777">
        <w:rPr>
          <w:rFonts w:ascii="GHEA Grapalat" w:hAnsi="GHEA Grapalat"/>
          <w:b/>
          <w:sz w:val="20"/>
          <w:szCs w:val="20"/>
          <w:lang w:val="af-ZA"/>
        </w:rPr>
        <w:t xml:space="preserve"> </w:t>
      </w:r>
      <w:r w:rsidR="00F26BC2">
        <w:rPr>
          <w:rFonts w:ascii="GHEA Grapalat" w:hAnsi="GHEA Grapalat"/>
          <w:b/>
          <w:sz w:val="20"/>
          <w:szCs w:val="20"/>
          <w:lang w:val="af-ZA"/>
        </w:rPr>
        <w:t>ՀՐԱՏԱՊ</w:t>
      </w:r>
      <w:r w:rsidR="00513CB2">
        <w:rPr>
          <w:rFonts w:ascii="GHEA Grapalat" w:hAnsi="GHEA Grapalat"/>
          <w:b/>
          <w:sz w:val="20"/>
          <w:szCs w:val="20"/>
          <w:lang w:val="af-ZA"/>
        </w:rPr>
        <w:t xml:space="preserve"> ԲԱՑ ՄՐՑՈՒՅԹ</w:t>
      </w:r>
      <w:r w:rsidRPr="001A1A1A">
        <w:rPr>
          <w:rFonts w:ascii="GHEA Grapalat" w:hAnsi="GHEA Grapalat"/>
          <w:b/>
          <w:sz w:val="20"/>
          <w:szCs w:val="20"/>
          <w:lang w:val="af-ZA"/>
        </w:rPr>
        <w:t>Ի ՀՐԱՎԵՐԻ</w:t>
      </w:r>
    </w:p>
    <w:p w14:paraId="7EA29CB1" w14:textId="77777777" w:rsidR="00C67E80" w:rsidRPr="00F566BF" w:rsidRDefault="00C67E80" w:rsidP="00EF3662">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proofErr w:type="gramStart"/>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roofErr w:type="gramEnd"/>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3F96B70E" w14:textId="30215C38" w:rsidR="001820DF" w:rsidRPr="001820DF" w:rsidRDefault="00096865" w:rsidP="001820DF">
      <w:pPr>
        <w:ind w:firstLine="1134"/>
        <w:jc w:val="both"/>
        <w:rPr>
          <w:rFonts w:ascii="GHEA Grapalat" w:hAnsi="GHEA Grapalat" w:cs="Sylfaen"/>
          <w:sz w:val="20"/>
          <w:lang w:val="af-ZA"/>
        </w:rPr>
      </w:pPr>
      <w:r w:rsidRPr="00F566BF">
        <w:rPr>
          <w:rFonts w:ascii="GHEA Grapalat" w:hAnsi="GHEA Grapalat"/>
          <w:sz w:val="20"/>
          <w:lang w:val="af-ZA"/>
        </w:rPr>
        <w:t xml:space="preserve">2. </w:t>
      </w:r>
      <w:proofErr w:type="spellStart"/>
      <w:r w:rsidR="001820DF" w:rsidRPr="00972668">
        <w:rPr>
          <w:rFonts w:ascii="GHEA Grapalat" w:hAnsi="GHEA Grapalat" w:cs="Sylfaen"/>
          <w:sz w:val="20"/>
        </w:rPr>
        <w:t>Մասնակցի</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մասնակցության</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իրավունքի</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պահանջները</w:t>
      </w:r>
      <w:proofErr w:type="spellEnd"/>
      <w:r w:rsidR="001820DF" w:rsidRPr="00DC0D0F">
        <w:rPr>
          <w:rFonts w:ascii="GHEA Grapalat" w:hAnsi="GHEA Grapalat" w:cs="Sylfaen"/>
          <w:sz w:val="20"/>
          <w:lang w:val="af-ZA"/>
        </w:rPr>
        <w:t>,</w:t>
      </w:r>
      <w:r w:rsidR="001820DF" w:rsidRPr="00AC61F9">
        <w:rPr>
          <w:lang w:val="af-ZA"/>
        </w:rPr>
        <w:t xml:space="preserve"> </w:t>
      </w:r>
      <w:proofErr w:type="spellStart"/>
      <w:r w:rsidR="001820DF" w:rsidRPr="00DC0D0F">
        <w:rPr>
          <w:rFonts w:ascii="GHEA Grapalat" w:hAnsi="GHEA Grapalat" w:cs="Sylfaen"/>
          <w:sz w:val="20"/>
        </w:rPr>
        <w:t>որակավորման</w:t>
      </w:r>
      <w:proofErr w:type="spellEnd"/>
      <w:r w:rsidR="001820DF" w:rsidRPr="00DC0D0F">
        <w:rPr>
          <w:rFonts w:ascii="GHEA Grapalat" w:hAnsi="GHEA Grapalat" w:cs="Sylfaen"/>
          <w:sz w:val="20"/>
          <w:lang w:val="af-ZA"/>
        </w:rPr>
        <w:t xml:space="preserve"> </w:t>
      </w:r>
      <w:proofErr w:type="spellStart"/>
      <w:proofErr w:type="gramStart"/>
      <w:r w:rsidR="001820DF" w:rsidRPr="00DC0D0F">
        <w:rPr>
          <w:rFonts w:ascii="GHEA Grapalat" w:hAnsi="GHEA Grapalat" w:cs="Sylfaen"/>
          <w:sz w:val="20"/>
        </w:rPr>
        <w:t>չափանիշները</w:t>
      </w:r>
      <w:proofErr w:type="spellEnd"/>
      <w:r w:rsidR="001820DF" w:rsidRPr="00DC0D0F">
        <w:rPr>
          <w:rFonts w:ascii="GHEA Grapalat" w:hAnsi="GHEA Grapalat" w:cs="Sylfaen"/>
          <w:sz w:val="20"/>
          <w:lang w:val="af-ZA"/>
        </w:rPr>
        <w:t xml:space="preserve">  </w:t>
      </w:r>
      <w:r w:rsidR="001820DF" w:rsidRPr="00DC0D0F">
        <w:rPr>
          <w:rFonts w:ascii="GHEA Grapalat" w:hAnsi="GHEA Grapalat" w:cs="Sylfaen"/>
          <w:sz w:val="20"/>
        </w:rPr>
        <w:t>և</w:t>
      </w:r>
      <w:proofErr w:type="gram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դրանց</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գնահատման</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կարգը</w:t>
      </w:r>
      <w:proofErr w:type="spellEnd"/>
      <w:r w:rsidR="001820DF" w:rsidRPr="00C37777">
        <w:rPr>
          <w:rFonts w:ascii="GHEA Grapalat" w:hAnsi="GHEA Grapalat" w:cs="Sylfae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00096865" w:rsidRPr="00F566BF">
        <w:rPr>
          <w:rFonts w:ascii="GHEA Grapalat" w:hAnsi="GHEA Grapalat" w:cs="Times Armenian"/>
          <w:sz w:val="20"/>
          <w:lang w:val="af-ZA"/>
        </w:rPr>
        <w:tab/>
        <w:t xml:space="preserve"> </w:t>
      </w:r>
    </w:p>
    <w:p w14:paraId="3D2C5F3B"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Հայտի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Times Armenian"/>
          <w:sz w:val="20"/>
        </w:rPr>
        <w:t>գ</w:t>
      </w:r>
      <w:r w:rsidR="00096865" w:rsidRPr="00F566BF">
        <w:rPr>
          <w:rFonts w:ascii="GHEA Grapalat" w:hAnsi="GHEA Grapalat" w:cs="Sylfaen"/>
          <w:sz w:val="20"/>
        </w:rPr>
        <w:t>ործողության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ժամկետը</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հայտերում</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փոփոխություն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կատարելու</w:t>
      </w:r>
      <w:proofErr w:type="spellEnd"/>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դրանք</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հետ</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վերցնելու</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6A4E2549" w14:textId="012AC253"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7</w:t>
      </w:r>
      <w:r w:rsidR="00096865" w:rsidRPr="00F566BF">
        <w:rPr>
          <w:rFonts w:ascii="GHEA Grapalat" w:hAnsi="GHEA Grapalat"/>
          <w:sz w:val="20"/>
          <w:lang w:val="af-ZA"/>
        </w:rPr>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proofErr w:type="spellStart"/>
      <w:r w:rsidR="00AF7BE8" w:rsidRPr="00F566BF">
        <w:rPr>
          <w:rFonts w:ascii="GHEA Grapalat" w:hAnsi="GHEA Grapalat" w:cs="Sylfaen"/>
          <w:sz w:val="20"/>
        </w:rPr>
        <w:t>այտերի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բացումը</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գնահատումը</w:t>
      </w:r>
      <w:proofErr w:type="spellEnd"/>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արդյունքների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ամփոփումը</w:t>
      </w:r>
      <w:proofErr w:type="spellEnd"/>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կնքումը</w:t>
      </w:r>
      <w:proofErr w:type="spellEnd"/>
      <w:r w:rsidR="00096865" w:rsidRPr="00F566BF">
        <w:rPr>
          <w:rFonts w:ascii="GHEA Grapalat" w:hAnsi="GHEA Grapalat" w:cs="Times Armenian"/>
          <w:sz w:val="20"/>
          <w:lang w:val="af-ZA"/>
        </w:rPr>
        <w:tab/>
      </w:r>
    </w:p>
    <w:p w14:paraId="5AFF8F0E" w14:textId="19B88CCE" w:rsidR="001820DF" w:rsidRPr="00973D3D" w:rsidRDefault="00087A30" w:rsidP="001820DF">
      <w:pPr>
        <w:ind w:firstLine="1134"/>
        <w:jc w:val="both"/>
        <w:rPr>
          <w:rFonts w:ascii="GHEA Grapalat" w:hAnsi="GHEA Grapalat" w:cs="Sylfaen"/>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proofErr w:type="spellStart"/>
      <w:r w:rsidR="001820DF">
        <w:rPr>
          <w:rFonts w:ascii="GHEA Grapalat" w:hAnsi="GHEA Grapalat" w:cs="Sylfaen"/>
          <w:sz w:val="20"/>
        </w:rPr>
        <w:t>Պ</w:t>
      </w:r>
      <w:r w:rsidR="001820DF" w:rsidRPr="000423D3">
        <w:rPr>
          <w:rFonts w:ascii="GHEA Grapalat" w:hAnsi="GHEA Grapalat" w:cs="Sylfaen"/>
          <w:sz w:val="20"/>
        </w:rPr>
        <w:t>այմանա</w:t>
      </w:r>
      <w:r w:rsidR="001820DF" w:rsidRPr="000423D3">
        <w:rPr>
          <w:rFonts w:ascii="GHEA Grapalat" w:hAnsi="GHEA Grapalat" w:cs="Times Armenian"/>
          <w:sz w:val="20"/>
        </w:rPr>
        <w:t>գ</w:t>
      </w:r>
      <w:r w:rsidR="001820DF" w:rsidRPr="000423D3">
        <w:rPr>
          <w:rFonts w:ascii="GHEA Grapalat" w:hAnsi="GHEA Grapalat" w:cs="Sylfaen"/>
          <w:sz w:val="20"/>
        </w:rPr>
        <w:t>րի</w:t>
      </w:r>
      <w:proofErr w:type="spellEnd"/>
      <w:r w:rsidR="001820DF" w:rsidRPr="000423D3">
        <w:rPr>
          <w:rFonts w:ascii="GHEA Grapalat" w:hAnsi="GHEA Grapalat" w:cs="Times Armenian"/>
          <w:sz w:val="20"/>
          <w:lang w:val="af-ZA"/>
        </w:rPr>
        <w:t xml:space="preserve"> </w:t>
      </w:r>
      <w:proofErr w:type="spellStart"/>
      <w:r w:rsidR="001820DF" w:rsidRPr="000423D3">
        <w:rPr>
          <w:rFonts w:ascii="GHEA Grapalat" w:hAnsi="GHEA Grapalat" w:cs="Sylfaen"/>
          <w:sz w:val="20"/>
        </w:rPr>
        <w:t>ապահովումը</w:t>
      </w:r>
      <w:proofErr w:type="spellEnd"/>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3FA6E089" w14:textId="3D195CE3" w:rsidR="00096865" w:rsidRPr="00F566BF" w:rsidRDefault="00096865" w:rsidP="00EF3662">
      <w:pPr>
        <w:ind w:firstLine="567"/>
        <w:jc w:val="center"/>
        <w:rPr>
          <w:rFonts w:ascii="GHEA Grapalat" w:hAnsi="GHEA Grapalat"/>
          <w:b/>
          <w:sz w:val="20"/>
          <w:lang w:val="af-ZA"/>
        </w:rPr>
      </w:pPr>
      <w:proofErr w:type="gramStart"/>
      <w:r w:rsidRPr="00F566BF">
        <w:rPr>
          <w:rFonts w:ascii="GHEA Grapalat" w:hAnsi="GHEA Grapalat" w:cs="Sylfaen"/>
          <w:b/>
          <w:sz w:val="20"/>
        </w:rPr>
        <w:t>ՄԱՍ</w:t>
      </w:r>
      <w:r w:rsidRPr="00F566BF">
        <w:rPr>
          <w:rFonts w:ascii="GHEA Grapalat" w:hAnsi="GHEA Grapalat" w:cs="Times Armenian"/>
          <w:b/>
          <w:sz w:val="20"/>
          <w:lang w:val="af-ZA"/>
        </w:rPr>
        <w:t xml:space="preserve">  II.</w:t>
      </w:r>
      <w:proofErr w:type="gramEnd"/>
      <w:r w:rsidRPr="00F566BF">
        <w:rPr>
          <w:rFonts w:ascii="GHEA Grapalat" w:hAnsi="GHEA Grapalat" w:cs="Times Armenian"/>
          <w:b/>
          <w:sz w:val="20"/>
          <w:lang w:val="af-ZA"/>
        </w:rPr>
        <w:t xml:space="preserve">  </w:t>
      </w:r>
      <w:r w:rsidR="00513CB2">
        <w:rPr>
          <w:rFonts w:ascii="GHEA Grapalat" w:hAnsi="GHEA Grapalat" w:cs="Sylfaen"/>
          <w:b/>
          <w:sz w:val="20"/>
        </w:rPr>
        <w:t>ՀՐԱՏԱՊ</w:t>
      </w:r>
      <w:r w:rsidR="00513CB2" w:rsidRPr="00513CB2">
        <w:rPr>
          <w:rFonts w:ascii="GHEA Grapalat" w:hAnsi="GHEA Grapalat" w:cs="Sylfaen"/>
          <w:b/>
          <w:sz w:val="20"/>
          <w:lang w:val="af-ZA"/>
        </w:rPr>
        <w:t xml:space="preserve"> </w:t>
      </w:r>
      <w:r w:rsidR="00513CB2">
        <w:rPr>
          <w:rFonts w:ascii="GHEA Grapalat" w:hAnsi="GHEA Grapalat" w:cs="Sylfaen"/>
          <w:b/>
          <w:sz w:val="20"/>
        </w:rPr>
        <w:t>ԲԱՑ</w:t>
      </w:r>
      <w:r w:rsidR="00513CB2" w:rsidRPr="00513CB2">
        <w:rPr>
          <w:rFonts w:ascii="GHEA Grapalat" w:hAnsi="GHEA Grapalat" w:cs="Sylfaen"/>
          <w:b/>
          <w:sz w:val="20"/>
          <w:lang w:val="af-ZA"/>
        </w:rPr>
        <w:t xml:space="preserve"> </w:t>
      </w:r>
      <w:proofErr w:type="gramStart"/>
      <w:r w:rsidR="00513CB2">
        <w:rPr>
          <w:rFonts w:ascii="GHEA Grapalat" w:hAnsi="GHEA Grapalat" w:cs="Sylfaen"/>
          <w:b/>
          <w:sz w:val="20"/>
        </w:rPr>
        <w:t>ՄՐՑՈՒՅԹ</w:t>
      </w:r>
      <w:r w:rsidRPr="00F566BF">
        <w:rPr>
          <w:rFonts w:ascii="GHEA Grapalat" w:hAnsi="GHEA Grapalat" w:cs="Sylfaen"/>
          <w:b/>
          <w:sz w:val="20"/>
        </w:rPr>
        <w:t>Ի</w:t>
      </w:r>
      <w:r w:rsidRPr="00F566BF">
        <w:rPr>
          <w:rFonts w:ascii="GHEA Grapalat" w:hAnsi="GHEA Grapalat" w:cs="Times Armenian"/>
          <w:b/>
          <w:sz w:val="20"/>
          <w:lang w:val="af-ZA"/>
        </w:rPr>
        <w:t xml:space="preserve">  </w:t>
      </w:r>
      <w:r w:rsidRPr="00F566BF">
        <w:rPr>
          <w:rFonts w:ascii="GHEA Grapalat" w:hAnsi="GHEA Grapalat" w:cs="Sylfaen"/>
          <w:b/>
          <w:sz w:val="20"/>
        </w:rPr>
        <w:t>ՀԱՅՏԸ</w:t>
      </w:r>
      <w:proofErr w:type="gramEnd"/>
      <w:r w:rsidRPr="00F566BF">
        <w:rPr>
          <w:rFonts w:ascii="GHEA Grapalat" w:hAnsi="GHEA Grapalat" w:cs="Times Armenian"/>
          <w:b/>
          <w:sz w:val="20"/>
          <w:lang w:val="af-ZA"/>
        </w:rPr>
        <w:t xml:space="preserve">  </w:t>
      </w:r>
      <w:proofErr w:type="gramStart"/>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roofErr w:type="gramEnd"/>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proofErr w:type="gram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proofErr w:type="gram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BBD6698" w14:textId="1952FD83"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sidR="00BB2ECF">
        <w:rPr>
          <w:rFonts w:ascii="GHEA Grapalat" w:hAnsi="GHEA Grapalat"/>
          <w:b/>
          <w:sz w:val="20"/>
          <w:lang w:val="af-ZA"/>
        </w:rPr>
        <w:t>ԵՔ-ՀԲՄԽԾՁԲ-25/46</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proofErr w:type="gram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r w:rsidR="00F26BC2">
        <w:rPr>
          <w:rFonts w:ascii="GHEA Grapalat" w:hAnsi="GHEA Grapalat" w:cs="Times Armenian"/>
          <w:sz w:val="20"/>
          <w:lang w:val="af-ZA"/>
        </w:rPr>
        <w:t xml:space="preserve"> հրատապ</w:t>
      </w:r>
      <w:proofErr w:type="gramEnd"/>
      <w:r w:rsidR="00F26BC2">
        <w:rPr>
          <w:rFonts w:ascii="GHEA Grapalat" w:hAnsi="GHEA Grapalat" w:cs="Times Armenian"/>
          <w:sz w:val="20"/>
          <w:lang w:val="af-ZA"/>
        </w:rPr>
        <w:t xml:space="preserve"> </w:t>
      </w:r>
      <w:proofErr w:type="spellStart"/>
      <w:r w:rsidRPr="00F566BF">
        <w:rPr>
          <w:rFonts w:ascii="GHEA Grapalat" w:hAnsi="GHEA Grapalat" w:cs="Sylfaen"/>
          <w:sz w:val="20"/>
        </w:rPr>
        <w:t>բաց</w:t>
      </w:r>
      <w:proofErr w:type="spellEnd"/>
      <w:r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մրցույթ</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004D5671" w:rsidRPr="00F566BF">
        <w:rPr>
          <w:rFonts w:ascii="GHEA Grapalat" w:hAnsi="GHEA Grapalat" w:cs="Times Armenian"/>
          <w:sz w:val="20"/>
          <w:lang w:val="af-ZA"/>
        </w:rPr>
        <w:t>։</w:t>
      </w:r>
    </w:p>
    <w:p w14:paraId="5C15CCBA" w14:textId="240F08EA"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003C53D4" w:rsidRPr="00F566BF">
        <w:rPr>
          <w:rFonts w:ascii="GHEA Grapalat" w:hAnsi="GHEA Grapalat"/>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կառավարության</w:t>
      </w:r>
      <w:proofErr w:type="spellEnd"/>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թվականի</w:t>
      </w:r>
      <w:proofErr w:type="spellEnd"/>
      <w:r w:rsidR="00F40D4D"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ապրիլ</w:t>
      </w:r>
      <w:r w:rsidR="00F40D4D" w:rsidRPr="00F566BF">
        <w:rPr>
          <w:rFonts w:ascii="GHEA Grapalat" w:hAnsi="GHEA Grapalat" w:cs="Times Armenian"/>
          <w:sz w:val="20"/>
        </w:rPr>
        <w:t>ի</w:t>
      </w:r>
      <w:proofErr w:type="spellEnd"/>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որոշմամբ</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հաստատված</w:t>
      </w:r>
      <w:proofErr w:type="spellEnd"/>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proofErr w:type="spellStart"/>
      <w:r w:rsidR="00F40D4D" w:rsidRPr="00F566BF">
        <w:rPr>
          <w:rFonts w:ascii="GHEA Grapalat" w:hAnsi="GHEA Grapalat" w:cs="Times Armenian"/>
          <w:sz w:val="20"/>
        </w:rPr>
        <w:t>լեկտրոնային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ձևով</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գնումների</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կատարման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sidR="003A2FEF" w:rsidRPr="00B8411D">
        <w:rPr>
          <w:rFonts w:ascii="GHEA Grapalat" w:hAnsi="GHEA Grapalat"/>
          <w:b/>
          <w:sz w:val="20"/>
          <w:lang w:val="hy-AM"/>
        </w:rPr>
        <w:t>Երևանի քաղաքապետարան</w:t>
      </w:r>
      <w:r w:rsidR="00A00E74" w:rsidRPr="003A2FEF">
        <w:rPr>
          <w:rFonts w:ascii="GHEA Grapalat" w:hAnsi="GHEA Grapalat"/>
          <w:b/>
          <w:sz w:val="20"/>
          <w:lang w:val="hy-AM"/>
        </w:rPr>
        <w:t>ի</w:t>
      </w:r>
      <w:r w:rsidR="00A00E74" w:rsidRPr="00F566BF">
        <w:rPr>
          <w:rFonts w:ascii="GHEA Grapalat" w:hAnsi="GHEA Grapalat"/>
          <w:sz w:val="20"/>
          <w:lang w:val="af-ZA"/>
        </w:rPr>
        <w:t xml:space="preserve"> </w:t>
      </w:r>
      <w:r w:rsidR="00A00E74" w:rsidRPr="00F566BF">
        <w:rPr>
          <w:rFonts w:ascii="GHEA Grapalat" w:hAnsi="GHEA Grapalat" w:cs="Times Armenian"/>
          <w:sz w:val="20"/>
          <w:lang w:val="af-ZA"/>
        </w:rPr>
        <w:t>(</w:t>
      </w:r>
      <w:proofErr w:type="spellStart"/>
      <w:r w:rsidR="00A00E74" w:rsidRPr="00F566BF">
        <w:rPr>
          <w:rFonts w:ascii="GHEA Grapalat" w:hAnsi="GHEA Grapalat" w:cs="Sylfaen"/>
          <w:sz w:val="20"/>
        </w:rPr>
        <w:t>այսուհետ</w:t>
      </w:r>
      <w:proofErr w:type="spellEnd"/>
      <w:r w:rsidR="00A00E74" w:rsidRPr="00F566BF">
        <w:rPr>
          <w:rFonts w:ascii="GHEA Grapalat" w:hAnsi="GHEA Grapalat" w:cs="Times Armenian"/>
          <w:sz w:val="20"/>
          <w:lang w:val="af-ZA"/>
        </w:rPr>
        <w:t xml:space="preserve">` </w:t>
      </w:r>
      <w:proofErr w:type="spellStart"/>
      <w:r w:rsidR="00A00E74" w:rsidRPr="00F566BF">
        <w:rPr>
          <w:rFonts w:ascii="GHEA Grapalat" w:hAnsi="GHEA Grapalat" w:cs="Sylfaen"/>
          <w:sz w:val="20"/>
        </w:rPr>
        <w:t>պատվիրատու</w:t>
      </w:r>
      <w:proofErr w:type="spellEnd"/>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000604CF"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003D0075" w:rsidRPr="00F566BF">
        <w:rPr>
          <w:rFonts w:ascii="GHEA Grapalat" w:hAnsi="GHEA Grapalat" w:cs="Sylfaen"/>
          <w:sz w:val="20"/>
        </w:rPr>
        <w:t>մ</w:t>
      </w:r>
      <w:r w:rsidRPr="00F566BF">
        <w:rPr>
          <w:rFonts w:ascii="GHEA Grapalat" w:hAnsi="GHEA Grapalat" w:cs="Sylfaen"/>
          <w:sz w:val="20"/>
        </w:rPr>
        <w:t>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004D5671" w:rsidRPr="00F566BF">
        <w:rPr>
          <w:rFonts w:ascii="GHEA Grapalat" w:hAnsi="GHEA Grapalat" w:cs="Times Armenian"/>
          <w:sz w:val="20"/>
          <w:lang w:val="af-ZA"/>
        </w:rPr>
        <w:t>։</w:t>
      </w:r>
    </w:p>
    <w:p w14:paraId="4B5BF0FC" w14:textId="77777777" w:rsidR="00096865" w:rsidRPr="00F566BF" w:rsidRDefault="00096865" w:rsidP="00EF3662">
      <w:pPr>
        <w:ind w:firstLine="567"/>
        <w:jc w:val="both"/>
        <w:rPr>
          <w:rFonts w:ascii="GHEA Grapalat" w:hAnsi="GHEA Grapalat"/>
          <w:sz w:val="20"/>
          <w:lang w:val="af-ZA"/>
        </w:rPr>
      </w:pPr>
      <w:r w:rsidRPr="00F566BF">
        <w:rPr>
          <w:rFonts w:ascii="GHEA Grapalat" w:hAnsi="GHEA Grapalat" w:cs="Sylfaen"/>
          <w:sz w:val="20"/>
        </w:rPr>
        <w:t>Հայտեր</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proofErr w:type="spellStart"/>
      <w:r w:rsidR="00753E6E" w:rsidRPr="00F566BF">
        <w:rPr>
          <w:rFonts w:ascii="GHEA Grapalat" w:hAnsi="GHEA Grapalat" w:cs="Sylfaen"/>
          <w:sz w:val="20"/>
        </w:rPr>
        <w:t>գրանցված</w:t>
      </w:r>
      <w:proofErr w:type="spellEnd"/>
      <w:r w:rsidR="00753E6E"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00B2681D"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004D5671" w:rsidRPr="00F566BF">
        <w:rPr>
          <w:rFonts w:ascii="GHEA Grapalat" w:hAnsi="GHEA Grapalat" w:cs="Times Armenian"/>
          <w:sz w:val="20"/>
          <w:lang w:val="af-ZA"/>
        </w:rPr>
        <w:t>։</w:t>
      </w:r>
    </w:p>
    <w:p w14:paraId="2138BF3A" w14:textId="77777777" w:rsidR="00926875" w:rsidRPr="00F566BF" w:rsidRDefault="0092687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proofErr w:type="spellStart"/>
      <w:r w:rsidRPr="00F566BF">
        <w:rPr>
          <w:rFonts w:ascii="GHEA Grapalat" w:hAnsi="GHEA Grapalat" w:cs="Sylfaen"/>
          <w:szCs w:val="24"/>
          <w:lang w:val="en-US"/>
        </w:rPr>
        <w:t>հասցեով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գործող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ինտերնետային</w:t>
      </w:r>
      <w:proofErr w:type="spellEnd"/>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Նշված</w:t>
      </w:r>
      <w:proofErr w:type="spellEnd"/>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մասնակից</w:t>
      </w:r>
      <w:proofErr w:type="spellEnd"/>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00844434"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00C4795F"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190CD915" w14:textId="77777777" w:rsidR="00096865" w:rsidRPr="00F566BF" w:rsidRDefault="00096865" w:rsidP="00EF3662">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14:paraId="416E75DC" w14:textId="1DD2B578" w:rsidR="003A2FEF" w:rsidRPr="00F566BF" w:rsidRDefault="003A2FEF" w:rsidP="003A2FEF">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էլեկտրոնային փոստի հասցեն է` </w:t>
      </w:r>
      <w:r w:rsidR="006F527F" w:rsidRPr="00E8217A">
        <w:rPr>
          <w:rFonts w:ascii="GHEA Grapalat" w:hAnsi="GHEA Grapalat"/>
          <w:lang w:val="hy-AM"/>
        </w:rPr>
        <w:t>edita.simonyan@yerevan.am</w:t>
      </w:r>
      <w:r>
        <w:rPr>
          <w:rFonts w:ascii="GHEA Grapalat" w:hAnsi="GHEA Grapalat"/>
          <w:sz w:val="16"/>
          <w:szCs w:val="16"/>
          <w:lang w:val="hy-AM"/>
        </w:rPr>
        <w:t>:</w:t>
      </w:r>
    </w:p>
    <w:p w14:paraId="38FA20A4" w14:textId="77777777" w:rsidR="00CD0CC7" w:rsidRDefault="00F5653D" w:rsidP="00EF3662">
      <w:pPr>
        <w:jc w:val="center"/>
        <w:rPr>
          <w:rFonts w:ascii="GHEA Grapalat" w:hAnsi="GHEA Grapalat"/>
          <w:sz w:val="16"/>
          <w:szCs w:val="16"/>
          <w:lang w:val="af-ZA"/>
        </w:rPr>
      </w:pPr>
      <w:r w:rsidRPr="00F566BF">
        <w:rPr>
          <w:rFonts w:ascii="GHEA Grapalat" w:hAnsi="GHEA Grapalat"/>
          <w:sz w:val="16"/>
          <w:szCs w:val="16"/>
          <w:lang w:val="af-ZA"/>
        </w:rPr>
        <w:br w:type="page"/>
      </w:r>
    </w:p>
    <w:p w14:paraId="47ED0153" w14:textId="77777777" w:rsidR="00CD0CC7" w:rsidRDefault="00CD0CC7" w:rsidP="00EF3662">
      <w:pPr>
        <w:jc w:val="center"/>
        <w:rPr>
          <w:rFonts w:ascii="GHEA Grapalat" w:hAnsi="GHEA Grapalat"/>
          <w:sz w:val="16"/>
          <w:szCs w:val="16"/>
          <w:lang w:val="af-ZA"/>
        </w:rPr>
      </w:pPr>
    </w:p>
    <w:p w14:paraId="5A006036" w14:textId="6EC2F2E4" w:rsidR="00096865" w:rsidRPr="00F566BF" w:rsidRDefault="00096865" w:rsidP="00EF3662">
      <w:pPr>
        <w:jc w:val="center"/>
        <w:rPr>
          <w:rFonts w:ascii="GHEA Grapalat" w:hAnsi="GHEA Grapalat"/>
          <w:szCs w:val="22"/>
          <w:lang w:val="af-ZA"/>
        </w:rPr>
      </w:pPr>
      <w:proofErr w:type="gramStart"/>
      <w:r w:rsidRPr="00F566BF">
        <w:rPr>
          <w:rFonts w:ascii="GHEA Grapalat" w:hAnsi="GHEA Grapalat" w:cs="Sylfaen"/>
          <w:szCs w:val="22"/>
        </w:rPr>
        <w:t>ՄԱՍ</w:t>
      </w:r>
      <w:r w:rsidRPr="00F566BF">
        <w:rPr>
          <w:rFonts w:ascii="GHEA Grapalat" w:hAnsi="GHEA Grapalat" w:cs="Times Armenian"/>
          <w:szCs w:val="22"/>
          <w:lang w:val="af-ZA"/>
        </w:rPr>
        <w:t xml:space="preserve">  I</w:t>
      </w:r>
      <w:proofErr w:type="gramEnd"/>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proofErr w:type="gramStart"/>
      <w:r w:rsidRPr="00F566BF">
        <w:rPr>
          <w:rFonts w:ascii="GHEA Grapalat" w:hAnsi="GHEA Grapalat" w:cs="Sylfaen"/>
          <w:b/>
          <w:sz w:val="20"/>
        </w:rPr>
        <w:t>ԳՆՄԱՆ  ԱՌԱՐԿԱՅԻ</w:t>
      </w:r>
      <w:proofErr w:type="gramEnd"/>
      <w:r w:rsidRPr="00F566BF">
        <w:rPr>
          <w:rFonts w:ascii="GHEA Grapalat" w:hAnsi="GHEA Grapalat" w:cs="Sylfaen"/>
          <w:b/>
          <w:sz w:val="20"/>
        </w:rPr>
        <w:t xml:space="preserve">  ԲՆՈՒԹԱԳԻՐԸ</w:t>
      </w:r>
    </w:p>
    <w:p w14:paraId="4B5CA9B9" w14:textId="77777777" w:rsidR="002B32D6" w:rsidRPr="00F566BF" w:rsidRDefault="002B32D6" w:rsidP="00EF3662">
      <w:pPr>
        <w:ind w:left="360"/>
        <w:jc w:val="center"/>
        <w:rPr>
          <w:rFonts w:ascii="GHEA Grapalat" w:hAnsi="GHEA Grapalat" w:cs="Sylfaen"/>
          <w:b/>
          <w:sz w:val="20"/>
        </w:rPr>
      </w:pPr>
    </w:p>
    <w:p w14:paraId="3CE7E910" w14:textId="7617E6CA" w:rsidR="00096865" w:rsidRPr="00F566BF" w:rsidRDefault="00845AA5" w:rsidP="00EF3662">
      <w:pPr>
        <w:pStyle w:val="Heading3"/>
        <w:spacing w:line="240" w:lineRule="auto"/>
        <w:ind w:firstLine="567"/>
        <w:jc w:val="both"/>
        <w:rPr>
          <w:rFonts w:ascii="GHEA Grapalat" w:hAnsi="GHEA Grapalat"/>
          <w:i w:val="0"/>
          <w:lang w:val="af-ZA"/>
        </w:rPr>
      </w:pPr>
      <w:r w:rsidRPr="00F566BF">
        <w:rPr>
          <w:rFonts w:ascii="GHEA Grapalat" w:hAnsi="GHEA Grapalat" w:cs="Sylfaen"/>
          <w:i w:val="0"/>
        </w:rPr>
        <w:t xml:space="preserve">1.1 </w:t>
      </w:r>
      <w:proofErr w:type="spellStart"/>
      <w:r w:rsidR="00D87E7B" w:rsidRPr="00F566BF">
        <w:rPr>
          <w:rFonts w:ascii="GHEA Grapalat" w:hAnsi="GHEA Grapalat" w:cs="Sylfaen"/>
          <w:i w:val="0"/>
        </w:rPr>
        <w:t>Գնման</w:t>
      </w:r>
      <w:proofErr w:type="spellEnd"/>
      <w:r w:rsidR="00D87E7B" w:rsidRPr="00F566BF">
        <w:rPr>
          <w:rFonts w:ascii="GHEA Grapalat" w:hAnsi="GHEA Grapalat" w:cs="Sylfaen"/>
          <w:i w:val="0"/>
          <w:lang w:val="af-ZA"/>
        </w:rPr>
        <w:t xml:space="preserve"> </w:t>
      </w:r>
      <w:proofErr w:type="spellStart"/>
      <w:r w:rsidR="00D87E7B" w:rsidRPr="00F566BF">
        <w:rPr>
          <w:rFonts w:ascii="GHEA Grapalat" w:hAnsi="GHEA Grapalat" w:cs="Sylfaen"/>
          <w:i w:val="0"/>
        </w:rPr>
        <w:t>առարկա</w:t>
      </w:r>
      <w:proofErr w:type="spellEnd"/>
      <w:r w:rsidR="00D87E7B" w:rsidRPr="00F566BF">
        <w:rPr>
          <w:rFonts w:ascii="GHEA Grapalat" w:hAnsi="GHEA Grapalat" w:cs="Sylfaen"/>
          <w:i w:val="0"/>
          <w:lang w:val="af-ZA"/>
        </w:rPr>
        <w:t xml:space="preserve"> </w:t>
      </w:r>
      <w:r w:rsidR="00D87E7B" w:rsidRPr="00F566BF">
        <w:rPr>
          <w:rFonts w:ascii="GHEA Grapalat" w:hAnsi="GHEA Grapalat" w:cs="Sylfaen"/>
          <w:i w:val="0"/>
        </w:rPr>
        <w:t>է</w:t>
      </w:r>
      <w:r w:rsidR="00D87E7B" w:rsidRPr="00F566BF">
        <w:rPr>
          <w:rFonts w:ascii="GHEA Grapalat" w:hAnsi="GHEA Grapalat" w:cs="Sylfaen"/>
          <w:i w:val="0"/>
          <w:lang w:val="af-ZA"/>
        </w:rPr>
        <w:t xml:space="preserve"> </w:t>
      </w:r>
      <w:proofErr w:type="spellStart"/>
      <w:proofErr w:type="gramStart"/>
      <w:r w:rsidR="00D87E7B" w:rsidRPr="00F566BF">
        <w:rPr>
          <w:rFonts w:ascii="GHEA Grapalat" w:hAnsi="GHEA Grapalat" w:cs="Sylfaen"/>
          <w:i w:val="0"/>
        </w:rPr>
        <w:t>հանդիսանում</w:t>
      </w:r>
      <w:proofErr w:type="spellEnd"/>
      <w:r w:rsidR="00D87E7B" w:rsidRPr="00F566BF">
        <w:rPr>
          <w:rFonts w:ascii="GHEA Grapalat" w:hAnsi="GHEA Grapalat" w:cs="Sylfaen"/>
          <w:i w:val="0"/>
          <w:lang w:val="af-ZA"/>
        </w:rPr>
        <w:t xml:space="preserve">  </w:t>
      </w:r>
      <w:r w:rsidR="00D87E7B" w:rsidRPr="004F0586">
        <w:rPr>
          <w:rFonts w:ascii="GHEA Grapalat" w:hAnsi="GHEA Grapalat" w:cs="Sylfaen"/>
          <w:i w:val="0"/>
          <w:lang w:val="hy-AM"/>
        </w:rPr>
        <w:t>Երևանի</w:t>
      </w:r>
      <w:proofErr w:type="gramEnd"/>
      <w:r w:rsidR="00D87E7B" w:rsidRPr="004F0586">
        <w:rPr>
          <w:rFonts w:ascii="GHEA Grapalat" w:hAnsi="GHEA Grapalat" w:cs="Sylfaen"/>
          <w:i w:val="0"/>
          <w:lang w:val="hy-AM"/>
        </w:rPr>
        <w:t xml:space="preserve"> քաղաքապետարանի</w:t>
      </w:r>
      <w:r w:rsidR="00D87E7B" w:rsidRPr="004F0586">
        <w:rPr>
          <w:rFonts w:ascii="GHEA Grapalat" w:hAnsi="GHEA Grapalat" w:cs="Sylfaen"/>
          <w:i w:val="0"/>
        </w:rPr>
        <w:t xml:space="preserve"> </w:t>
      </w:r>
      <w:proofErr w:type="spellStart"/>
      <w:r w:rsidR="00D87E7B" w:rsidRPr="004F0586">
        <w:rPr>
          <w:rFonts w:ascii="GHEA Grapalat" w:hAnsi="GHEA Grapalat" w:cs="Sylfaen"/>
          <w:i w:val="0"/>
        </w:rPr>
        <w:t>կարիքների</w:t>
      </w:r>
      <w:proofErr w:type="spellEnd"/>
      <w:r w:rsidR="00D87E7B" w:rsidRPr="004F0586">
        <w:rPr>
          <w:rFonts w:ascii="GHEA Grapalat" w:hAnsi="GHEA Grapalat" w:cs="Times Armenian"/>
          <w:i w:val="0"/>
          <w:lang w:val="af-ZA"/>
        </w:rPr>
        <w:t xml:space="preserve"> </w:t>
      </w:r>
      <w:proofErr w:type="spellStart"/>
      <w:r w:rsidR="00D87E7B" w:rsidRPr="004F0586">
        <w:rPr>
          <w:rFonts w:ascii="GHEA Grapalat" w:hAnsi="GHEA Grapalat" w:cs="Sylfaen"/>
          <w:i w:val="0"/>
        </w:rPr>
        <w:t>համար</w:t>
      </w:r>
      <w:proofErr w:type="spellEnd"/>
      <w:r w:rsidR="00D87E7B" w:rsidRPr="00F566BF">
        <w:rPr>
          <w:rFonts w:ascii="GHEA Grapalat" w:hAnsi="GHEA Grapalat" w:cs="Times Armenian"/>
          <w:i w:val="0"/>
          <w:lang w:val="af-ZA"/>
        </w:rPr>
        <w:t>`</w:t>
      </w:r>
      <w:r w:rsidR="00D87E7B" w:rsidRPr="00634274">
        <w:rPr>
          <w:rFonts w:ascii="GHEA Grapalat" w:hAnsi="GHEA Grapalat"/>
          <w:b/>
          <w:i w:val="0"/>
          <w:lang w:val="af-ZA"/>
        </w:rPr>
        <w:t xml:space="preserve"> </w:t>
      </w:r>
      <w:r w:rsidR="00BB2ECF">
        <w:rPr>
          <w:rFonts w:ascii="GHEA Grapalat" w:hAnsi="GHEA Grapalat" w:cs="Sylfaen"/>
          <w:b/>
          <w:i w:val="0"/>
          <w:lang w:val="hy-AM"/>
        </w:rPr>
        <w:t xml:space="preserve">Երևան քաղաքի Նոր Նորք վարչական շրջանում իրականացվող աշխատանքների </w:t>
      </w:r>
      <w:r w:rsidR="00072104">
        <w:rPr>
          <w:rFonts w:ascii="GHEA Grapalat" w:hAnsi="GHEA Grapalat" w:cs="Sylfaen"/>
          <w:b/>
          <w:i w:val="0"/>
          <w:lang w:val="hy-AM"/>
        </w:rPr>
        <w:t xml:space="preserve"> </w:t>
      </w:r>
      <w:r w:rsidR="00D87E7B" w:rsidRPr="007A2ACF">
        <w:rPr>
          <w:rFonts w:ascii="GHEA Grapalat" w:hAnsi="GHEA Grapalat" w:cs="Sylfaen"/>
          <w:b/>
          <w:i w:val="0"/>
          <w:lang w:val="hy-AM"/>
        </w:rPr>
        <w:t xml:space="preserve"> որակի տեխնիկական հսկողության խորհրդատվական ծառայությունների </w:t>
      </w:r>
      <w:r w:rsidR="00D87E7B" w:rsidRPr="008D214B">
        <w:rPr>
          <w:rFonts w:ascii="GHEA Grapalat" w:hAnsi="GHEA Grapalat" w:cs="Sylfaen"/>
          <w:b/>
          <w:i w:val="0"/>
          <w:lang w:val="hy-AM"/>
        </w:rPr>
        <w:t>ձեռքբերումը (այսուհետ` նաև ծառայություն),</w:t>
      </w:r>
      <w:r w:rsidR="00D87E7B">
        <w:rPr>
          <w:rFonts w:ascii="GHEA Grapalat" w:hAnsi="GHEA Grapalat"/>
          <w:i w:val="0"/>
          <w:lang w:val="af-ZA"/>
        </w:rPr>
        <w:t xml:space="preserve"> </w:t>
      </w:r>
      <w:r w:rsidR="00D87E7B">
        <w:rPr>
          <w:rFonts w:ascii="GHEA Grapalat" w:hAnsi="GHEA Grapalat"/>
          <w:i w:val="0"/>
          <w:lang w:val="ru-RU"/>
        </w:rPr>
        <w:t>որ</w:t>
      </w:r>
      <w:r w:rsidR="00D87E7B">
        <w:rPr>
          <w:rFonts w:ascii="GHEA Grapalat" w:hAnsi="GHEA Grapalat"/>
          <w:i w:val="0"/>
          <w:lang w:val="hy-AM"/>
        </w:rPr>
        <w:t xml:space="preserve">ը </w:t>
      </w:r>
      <w:r w:rsidR="00D87E7B">
        <w:rPr>
          <w:rFonts w:ascii="GHEA Grapalat" w:hAnsi="GHEA Grapalat"/>
          <w:i w:val="0"/>
          <w:lang w:val="ru-RU"/>
        </w:rPr>
        <w:t>խմբավորված</w:t>
      </w:r>
      <w:r w:rsidR="00D87E7B" w:rsidRPr="00592F17">
        <w:rPr>
          <w:rFonts w:ascii="GHEA Grapalat" w:hAnsi="GHEA Grapalat"/>
          <w:i w:val="0"/>
          <w:lang w:val="en-US"/>
        </w:rPr>
        <w:t xml:space="preserve"> </w:t>
      </w:r>
      <w:r w:rsidR="00D87E7B">
        <w:rPr>
          <w:rFonts w:ascii="GHEA Grapalat" w:hAnsi="GHEA Grapalat"/>
          <w:i w:val="0"/>
          <w:lang w:val="hy-AM"/>
        </w:rPr>
        <w:t>է</w:t>
      </w:r>
      <w:r w:rsidR="00031DA8">
        <w:rPr>
          <w:rFonts w:ascii="GHEA Grapalat" w:hAnsi="GHEA Grapalat"/>
          <w:i w:val="0"/>
          <w:lang w:val="hy-AM"/>
        </w:rPr>
        <w:t xml:space="preserve"> </w:t>
      </w:r>
      <w:r w:rsidR="00565588">
        <w:rPr>
          <w:rFonts w:ascii="GHEA Grapalat" w:hAnsi="GHEA Grapalat"/>
          <w:i w:val="0"/>
          <w:lang w:val="en-US"/>
        </w:rPr>
        <w:t>4</w:t>
      </w:r>
      <w:r w:rsidR="00D87E7B" w:rsidRPr="00592F17">
        <w:rPr>
          <w:rFonts w:ascii="GHEA Grapalat" w:hAnsi="GHEA Grapalat"/>
          <w:i w:val="0"/>
          <w:lang w:val="en-US"/>
        </w:rPr>
        <w:t xml:space="preserve"> </w:t>
      </w:r>
      <w:r w:rsidR="00D87E7B">
        <w:rPr>
          <w:rFonts w:ascii="GHEA Grapalat" w:hAnsi="GHEA Grapalat"/>
          <w:i w:val="0"/>
          <w:lang w:val="en-US"/>
        </w:rPr>
        <w:t>(</w:t>
      </w:r>
      <w:r w:rsidR="00565588">
        <w:rPr>
          <w:rFonts w:ascii="GHEA Grapalat" w:hAnsi="GHEA Grapalat"/>
          <w:i w:val="0"/>
          <w:lang w:val="hy-AM"/>
        </w:rPr>
        <w:t>չորս</w:t>
      </w:r>
      <w:r w:rsidR="00D87E7B">
        <w:rPr>
          <w:rFonts w:ascii="GHEA Grapalat" w:hAnsi="GHEA Grapalat"/>
          <w:i w:val="0"/>
          <w:lang w:val="en-US"/>
        </w:rPr>
        <w:t xml:space="preserve">) </w:t>
      </w:r>
      <w:r w:rsidR="00D87E7B">
        <w:rPr>
          <w:rFonts w:ascii="GHEA Grapalat" w:hAnsi="GHEA Grapalat"/>
          <w:i w:val="0"/>
          <w:lang w:val="ru-RU"/>
        </w:rPr>
        <w:t>չափաբաժ</w:t>
      </w:r>
      <w:r w:rsidR="00565588">
        <w:rPr>
          <w:rFonts w:ascii="GHEA Grapalat" w:hAnsi="GHEA Grapalat"/>
          <w:i w:val="0"/>
          <w:lang w:val="hy-AM"/>
        </w:rPr>
        <w:t>ի</w:t>
      </w:r>
      <w:r w:rsidR="00D87E7B">
        <w:rPr>
          <w:rFonts w:ascii="GHEA Grapalat" w:hAnsi="GHEA Grapalat"/>
          <w:i w:val="0"/>
          <w:lang w:val="ru-RU"/>
        </w:rPr>
        <w:t>ն</w:t>
      </w:r>
      <w:r w:rsidR="00565588">
        <w:rPr>
          <w:rFonts w:ascii="GHEA Grapalat" w:hAnsi="GHEA Grapalat"/>
          <w:i w:val="0"/>
          <w:lang w:val="hy-AM"/>
        </w:rPr>
        <w:t>ներ</w:t>
      </w:r>
      <w:r w:rsidR="00D87E7B">
        <w:rPr>
          <w:rFonts w:ascii="GHEA Grapalat" w:hAnsi="GHEA Grapalat"/>
          <w:i w:val="0"/>
          <w:lang w:val="hy-AM"/>
        </w:rPr>
        <w:t xml:space="preserve">ում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F566BF" w14:paraId="2EC3CB48" w14:textId="77777777" w:rsidTr="009E1D1C">
        <w:trPr>
          <w:trHeight w:val="353"/>
        </w:trPr>
        <w:tc>
          <w:tcPr>
            <w:tcW w:w="3544" w:type="dxa"/>
            <w:gridSpan w:val="2"/>
            <w:vAlign w:val="center"/>
          </w:tcPr>
          <w:p w14:paraId="27E4CFE6" w14:textId="77777777" w:rsidR="00AF1694" w:rsidRPr="00F566BF" w:rsidRDefault="00AF1694" w:rsidP="00EF3662">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F566BF" w:rsidRDefault="00AF1694" w:rsidP="00EF3662">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AF1694" w:rsidRPr="00F566BF" w14:paraId="3C4421C5" w14:textId="77777777" w:rsidTr="009E1D1C">
        <w:trPr>
          <w:trHeight w:val="141"/>
        </w:trPr>
        <w:tc>
          <w:tcPr>
            <w:tcW w:w="1701" w:type="dxa"/>
            <w:vAlign w:val="center"/>
          </w:tcPr>
          <w:p w14:paraId="285A62B3" w14:textId="77777777" w:rsidR="00AF1694" w:rsidRPr="00F566BF" w:rsidRDefault="007E7500" w:rsidP="00EF3662">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2E8922D4" w14:textId="1B16CB20" w:rsidR="00AF1694" w:rsidRPr="00F566BF" w:rsidRDefault="007E7500"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r w:rsidR="00D87E7B">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F566BF" w:rsidRDefault="00AF1694" w:rsidP="00EF3662">
            <w:pPr>
              <w:pStyle w:val="BodyTextIndent2"/>
              <w:spacing w:line="240" w:lineRule="auto"/>
              <w:ind w:firstLine="0"/>
              <w:jc w:val="center"/>
              <w:rPr>
                <w:rFonts w:ascii="GHEA Grapalat" w:hAnsi="GHEA Grapalat"/>
                <w:b/>
                <w:bCs/>
                <w:i/>
                <w:iCs/>
              </w:rPr>
            </w:pPr>
          </w:p>
        </w:tc>
      </w:tr>
      <w:tr w:rsidR="00AF1694" w:rsidRPr="007B29A0" w14:paraId="382849A2" w14:textId="77777777" w:rsidTr="009E1D1C">
        <w:tc>
          <w:tcPr>
            <w:tcW w:w="1701" w:type="dxa"/>
            <w:vAlign w:val="center"/>
          </w:tcPr>
          <w:p w14:paraId="1CD05C68" w14:textId="77777777" w:rsidR="00AF1694" w:rsidRPr="00F566BF" w:rsidRDefault="00AF1694" w:rsidP="00EF3662">
            <w:pPr>
              <w:pStyle w:val="BodyTextIndent2"/>
              <w:spacing w:line="240" w:lineRule="auto"/>
              <w:ind w:firstLine="0"/>
              <w:jc w:val="center"/>
              <w:rPr>
                <w:rFonts w:ascii="GHEA Grapalat" w:hAnsi="GHEA Grapalat"/>
                <w:sz w:val="16"/>
              </w:rPr>
            </w:pPr>
            <w:r w:rsidRPr="00F566BF">
              <w:rPr>
                <w:rFonts w:ascii="GHEA Grapalat" w:hAnsi="GHEA Grapalat"/>
                <w:sz w:val="16"/>
              </w:rPr>
              <w:t>1</w:t>
            </w:r>
          </w:p>
        </w:tc>
        <w:tc>
          <w:tcPr>
            <w:tcW w:w="1843" w:type="dxa"/>
            <w:vAlign w:val="center"/>
          </w:tcPr>
          <w:p w14:paraId="0075D375" w14:textId="59ECF3A2" w:rsidR="00AF1694" w:rsidRPr="00811D9C" w:rsidRDefault="00811D9C" w:rsidP="00AF1694">
            <w:pPr>
              <w:pStyle w:val="BodyTextIndent2"/>
              <w:spacing w:line="240" w:lineRule="auto"/>
              <w:ind w:firstLine="0"/>
              <w:jc w:val="center"/>
              <w:rPr>
                <w:rFonts w:ascii="GHEA Grapalat" w:hAnsi="GHEA Grapalat"/>
                <w:sz w:val="22"/>
                <w:szCs w:val="28"/>
              </w:rPr>
            </w:pPr>
            <w:r w:rsidRPr="00811D9C">
              <w:rPr>
                <w:rFonts w:ascii="GHEA Grapalat" w:hAnsi="GHEA Grapalat"/>
                <w:sz w:val="22"/>
                <w:szCs w:val="28"/>
              </w:rPr>
              <w:t>588234</w:t>
            </w:r>
          </w:p>
        </w:tc>
        <w:tc>
          <w:tcPr>
            <w:tcW w:w="6806" w:type="dxa"/>
            <w:vAlign w:val="center"/>
          </w:tcPr>
          <w:p w14:paraId="433DE288" w14:textId="6C458A79" w:rsidR="00AF1694" w:rsidRPr="00811D9C" w:rsidRDefault="00811D9C" w:rsidP="00EF3662">
            <w:pPr>
              <w:pStyle w:val="BodyTextIndent2"/>
              <w:spacing w:line="240" w:lineRule="auto"/>
              <w:ind w:firstLine="0"/>
              <w:rPr>
                <w:rFonts w:ascii="GHEA Grapalat" w:hAnsi="GHEA Grapalat" w:cs="Sylfaen"/>
                <w:b/>
                <w:i/>
                <w:lang w:val="hy-AM"/>
              </w:rPr>
            </w:pPr>
            <w:r>
              <w:rPr>
                <w:rFonts w:ascii="GHEA Grapalat" w:hAnsi="GHEA Grapalat" w:cs="Sylfaen"/>
                <w:b/>
                <w:i/>
                <w:lang w:val="hy-AM"/>
              </w:rPr>
              <w:t xml:space="preserve">Երևան քաղաքի </w:t>
            </w:r>
            <w:r w:rsidRPr="00811D9C">
              <w:rPr>
                <w:rFonts w:ascii="GHEA Grapalat" w:hAnsi="GHEA Grapalat" w:cs="Sylfaen"/>
                <w:b/>
                <w:i/>
                <w:lang w:val="hy-AM"/>
              </w:rPr>
              <w:t>Նոր Նորք վարչական շրջանի փողոցների եզրաքարերի ընթացիկ վերանորոգման աշխատանքներիորակի տեխնիկական հսկողության խորհրդատվական ծառայություններ</w:t>
            </w:r>
          </w:p>
        </w:tc>
      </w:tr>
      <w:tr w:rsidR="00565588" w:rsidRPr="007B29A0" w14:paraId="1915934B" w14:textId="77777777" w:rsidTr="009E1D1C">
        <w:tc>
          <w:tcPr>
            <w:tcW w:w="1701" w:type="dxa"/>
            <w:vAlign w:val="center"/>
          </w:tcPr>
          <w:p w14:paraId="61280F25" w14:textId="317DB8F4" w:rsidR="00565588" w:rsidRPr="00F566BF" w:rsidRDefault="00811D9C" w:rsidP="00EF3662">
            <w:pPr>
              <w:pStyle w:val="BodyTextIndent2"/>
              <w:spacing w:line="240" w:lineRule="auto"/>
              <w:ind w:firstLine="0"/>
              <w:jc w:val="center"/>
              <w:rPr>
                <w:rFonts w:ascii="GHEA Grapalat" w:hAnsi="GHEA Grapalat"/>
                <w:sz w:val="16"/>
              </w:rPr>
            </w:pPr>
            <w:r>
              <w:rPr>
                <w:rFonts w:ascii="GHEA Grapalat" w:hAnsi="GHEA Grapalat"/>
                <w:sz w:val="16"/>
              </w:rPr>
              <w:t>2</w:t>
            </w:r>
          </w:p>
        </w:tc>
        <w:tc>
          <w:tcPr>
            <w:tcW w:w="1843" w:type="dxa"/>
            <w:vAlign w:val="center"/>
          </w:tcPr>
          <w:p w14:paraId="58D9EFA8" w14:textId="7CB8045D" w:rsidR="00565588" w:rsidRPr="00072104" w:rsidRDefault="00811D9C" w:rsidP="00AF1694">
            <w:pPr>
              <w:pStyle w:val="BodyTextIndent2"/>
              <w:spacing w:line="240" w:lineRule="auto"/>
              <w:ind w:firstLine="0"/>
              <w:jc w:val="center"/>
              <w:rPr>
                <w:rFonts w:ascii="GHEA Grapalat" w:hAnsi="GHEA Grapalat"/>
                <w:sz w:val="22"/>
                <w:szCs w:val="28"/>
              </w:rPr>
            </w:pPr>
            <w:r w:rsidRPr="00811D9C">
              <w:rPr>
                <w:rFonts w:ascii="GHEA Grapalat" w:hAnsi="GHEA Grapalat"/>
                <w:sz w:val="22"/>
                <w:szCs w:val="28"/>
              </w:rPr>
              <w:t>431369</w:t>
            </w:r>
          </w:p>
        </w:tc>
        <w:tc>
          <w:tcPr>
            <w:tcW w:w="6806" w:type="dxa"/>
            <w:vAlign w:val="center"/>
          </w:tcPr>
          <w:p w14:paraId="3BCBEB7B" w14:textId="1E60A574" w:rsidR="00565588" w:rsidRDefault="00811D9C" w:rsidP="00EF3662">
            <w:pPr>
              <w:pStyle w:val="BodyTextIndent2"/>
              <w:spacing w:line="240" w:lineRule="auto"/>
              <w:ind w:firstLine="0"/>
              <w:rPr>
                <w:rFonts w:ascii="GHEA Grapalat" w:hAnsi="GHEA Grapalat" w:cs="Sylfaen"/>
                <w:bCs/>
                <w:lang w:val="hy-AM"/>
              </w:rPr>
            </w:pPr>
            <w:r>
              <w:rPr>
                <w:rFonts w:ascii="GHEA Grapalat" w:hAnsi="GHEA Grapalat" w:cs="Sylfaen"/>
                <w:b/>
                <w:i/>
                <w:lang w:val="hy-AM"/>
              </w:rPr>
              <w:t xml:space="preserve">Երևան քաղաքի </w:t>
            </w:r>
            <w:r w:rsidRPr="00811D9C">
              <w:rPr>
                <w:rFonts w:ascii="GHEA Grapalat" w:hAnsi="GHEA Grapalat" w:cs="Sylfaen"/>
                <w:b/>
                <w:i/>
                <w:lang w:val="hy-AM"/>
              </w:rPr>
              <w:t>Նոր Նորք վարչական շրջանի մինի ֆուտբոլի դաշտերի</w:t>
            </w:r>
            <w:r>
              <w:rPr>
                <w:rFonts w:ascii="GHEA Grapalat" w:hAnsi="GHEA Grapalat" w:cs="Sylfaen"/>
                <w:b/>
                <w:i/>
                <w:lang w:val="hy-AM"/>
              </w:rPr>
              <w:t xml:space="preserve"> </w:t>
            </w:r>
            <w:r w:rsidRPr="00811D9C">
              <w:rPr>
                <w:rFonts w:ascii="GHEA Grapalat" w:hAnsi="GHEA Grapalat" w:cs="Sylfaen"/>
                <w:b/>
                <w:i/>
                <w:lang w:val="hy-AM"/>
              </w:rPr>
              <w:t>վերանորոգման աշխատանքների</w:t>
            </w:r>
            <w:r>
              <w:rPr>
                <w:rFonts w:ascii="GHEA Grapalat" w:hAnsi="GHEA Grapalat" w:cs="Sylfaen"/>
                <w:b/>
                <w:i/>
                <w:lang w:val="hy-AM"/>
              </w:rPr>
              <w:t xml:space="preserve"> </w:t>
            </w:r>
            <w:r w:rsidRPr="00811D9C">
              <w:rPr>
                <w:rFonts w:ascii="GHEA Grapalat" w:hAnsi="GHEA Grapalat" w:cs="Sylfaen"/>
                <w:b/>
                <w:i/>
                <w:lang w:val="hy-AM"/>
              </w:rPr>
              <w:t>տեխնիկական հսկողության խորհրդատվական ծառայություններ</w:t>
            </w:r>
          </w:p>
        </w:tc>
      </w:tr>
      <w:tr w:rsidR="00565588" w:rsidRPr="007B29A0" w14:paraId="01DAFB58" w14:textId="77777777" w:rsidTr="009E1D1C">
        <w:tc>
          <w:tcPr>
            <w:tcW w:w="1701" w:type="dxa"/>
            <w:vAlign w:val="center"/>
          </w:tcPr>
          <w:p w14:paraId="0257D9AC" w14:textId="3F2D294E" w:rsidR="00565588" w:rsidRPr="00F566BF" w:rsidRDefault="00811D9C" w:rsidP="00EF3662">
            <w:pPr>
              <w:pStyle w:val="BodyTextIndent2"/>
              <w:spacing w:line="240" w:lineRule="auto"/>
              <w:ind w:firstLine="0"/>
              <w:jc w:val="center"/>
              <w:rPr>
                <w:rFonts w:ascii="GHEA Grapalat" w:hAnsi="GHEA Grapalat"/>
                <w:sz w:val="16"/>
              </w:rPr>
            </w:pPr>
            <w:r>
              <w:rPr>
                <w:rFonts w:ascii="GHEA Grapalat" w:hAnsi="GHEA Grapalat"/>
                <w:sz w:val="16"/>
              </w:rPr>
              <w:t>3</w:t>
            </w:r>
          </w:p>
        </w:tc>
        <w:tc>
          <w:tcPr>
            <w:tcW w:w="1843" w:type="dxa"/>
            <w:vAlign w:val="center"/>
          </w:tcPr>
          <w:p w14:paraId="7F463CF9" w14:textId="4A526B2F" w:rsidR="00565588" w:rsidRPr="00072104" w:rsidRDefault="00C2384E" w:rsidP="00AF1694">
            <w:pPr>
              <w:pStyle w:val="BodyTextIndent2"/>
              <w:spacing w:line="240" w:lineRule="auto"/>
              <w:ind w:firstLine="0"/>
              <w:jc w:val="center"/>
              <w:rPr>
                <w:rFonts w:ascii="GHEA Grapalat" w:hAnsi="GHEA Grapalat"/>
                <w:sz w:val="22"/>
                <w:szCs w:val="28"/>
              </w:rPr>
            </w:pPr>
            <w:r w:rsidRPr="00C2384E">
              <w:rPr>
                <w:rFonts w:ascii="GHEA Grapalat" w:hAnsi="GHEA Grapalat"/>
                <w:sz w:val="22"/>
                <w:szCs w:val="28"/>
              </w:rPr>
              <w:t>294102</w:t>
            </w:r>
          </w:p>
        </w:tc>
        <w:tc>
          <w:tcPr>
            <w:tcW w:w="6806" w:type="dxa"/>
            <w:vAlign w:val="center"/>
          </w:tcPr>
          <w:p w14:paraId="449E2414" w14:textId="382E6045" w:rsidR="00565588" w:rsidRPr="00811D9C" w:rsidRDefault="00811D9C" w:rsidP="00EF3662">
            <w:pPr>
              <w:pStyle w:val="BodyTextIndent2"/>
              <w:spacing w:line="240" w:lineRule="auto"/>
              <w:ind w:firstLine="0"/>
              <w:rPr>
                <w:rFonts w:ascii="GHEA Grapalat" w:hAnsi="GHEA Grapalat" w:cs="Sylfaen"/>
                <w:b/>
                <w:i/>
                <w:lang w:val="hy-AM"/>
              </w:rPr>
            </w:pPr>
            <w:r>
              <w:rPr>
                <w:rFonts w:ascii="GHEA Grapalat" w:hAnsi="GHEA Grapalat" w:cs="Sylfaen"/>
                <w:b/>
                <w:i/>
                <w:lang w:val="hy-AM"/>
              </w:rPr>
              <w:t xml:space="preserve">Երևան քաղաքի </w:t>
            </w:r>
            <w:r w:rsidRPr="00811D9C">
              <w:rPr>
                <w:rFonts w:ascii="GHEA Grapalat" w:hAnsi="GHEA Grapalat" w:cs="Sylfaen"/>
                <w:b/>
                <w:i/>
                <w:lang w:val="hy-AM"/>
              </w:rPr>
              <w:t>Նոր Նորք վարչական շրջանի խաղահրապարակներում ռետինե ծածկույթի իրականացման աշխատանքների տեխնիկական հսկողության խորհրդատվական ծառայություններ</w:t>
            </w:r>
          </w:p>
        </w:tc>
      </w:tr>
      <w:tr w:rsidR="00811D9C" w:rsidRPr="007B29A0" w14:paraId="2AF2363F" w14:textId="77777777" w:rsidTr="009E1D1C">
        <w:tc>
          <w:tcPr>
            <w:tcW w:w="1701" w:type="dxa"/>
            <w:vAlign w:val="center"/>
          </w:tcPr>
          <w:p w14:paraId="07B5793D" w14:textId="429665CF" w:rsidR="00811D9C" w:rsidRPr="00F566BF" w:rsidRDefault="00811D9C" w:rsidP="00811D9C">
            <w:pPr>
              <w:pStyle w:val="BodyTextIndent2"/>
              <w:spacing w:line="240" w:lineRule="auto"/>
              <w:ind w:firstLine="0"/>
              <w:jc w:val="center"/>
              <w:rPr>
                <w:rFonts w:ascii="GHEA Grapalat" w:hAnsi="GHEA Grapalat"/>
                <w:sz w:val="16"/>
              </w:rPr>
            </w:pPr>
            <w:r>
              <w:rPr>
                <w:rFonts w:ascii="GHEA Grapalat" w:hAnsi="GHEA Grapalat"/>
                <w:sz w:val="16"/>
              </w:rPr>
              <w:t>4</w:t>
            </w:r>
          </w:p>
        </w:tc>
        <w:tc>
          <w:tcPr>
            <w:tcW w:w="1843" w:type="dxa"/>
            <w:vAlign w:val="center"/>
          </w:tcPr>
          <w:p w14:paraId="57F8CF1B" w14:textId="56F34FAC" w:rsidR="00811D9C" w:rsidRPr="00072104" w:rsidRDefault="00811D9C" w:rsidP="00811D9C">
            <w:pPr>
              <w:pStyle w:val="BodyTextIndent2"/>
              <w:spacing w:line="240" w:lineRule="auto"/>
              <w:ind w:firstLine="0"/>
              <w:jc w:val="center"/>
              <w:rPr>
                <w:rFonts w:ascii="GHEA Grapalat" w:hAnsi="GHEA Grapalat"/>
                <w:sz w:val="22"/>
                <w:szCs w:val="28"/>
              </w:rPr>
            </w:pPr>
            <w:r w:rsidRPr="00811D9C">
              <w:rPr>
                <w:rFonts w:ascii="GHEA Grapalat" w:hAnsi="GHEA Grapalat"/>
                <w:sz w:val="22"/>
                <w:szCs w:val="28"/>
              </w:rPr>
              <w:t>98036</w:t>
            </w:r>
          </w:p>
        </w:tc>
        <w:tc>
          <w:tcPr>
            <w:tcW w:w="6806" w:type="dxa"/>
            <w:vAlign w:val="center"/>
          </w:tcPr>
          <w:p w14:paraId="7F2E369E" w14:textId="4F446FF2" w:rsidR="00811D9C" w:rsidRDefault="00811D9C" w:rsidP="00811D9C">
            <w:pPr>
              <w:pStyle w:val="BodyTextIndent2"/>
              <w:spacing w:line="240" w:lineRule="auto"/>
              <w:ind w:firstLine="0"/>
              <w:rPr>
                <w:rFonts w:ascii="GHEA Grapalat" w:hAnsi="GHEA Grapalat" w:cs="Sylfaen"/>
                <w:bCs/>
                <w:lang w:val="hy-AM"/>
              </w:rPr>
            </w:pPr>
            <w:r>
              <w:rPr>
                <w:rFonts w:ascii="GHEA Grapalat" w:hAnsi="GHEA Grapalat" w:cs="Sylfaen"/>
                <w:b/>
                <w:i/>
                <w:lang w:val="hy-AM"/>
              </w:rPr>
              <w:t xml:space="preserve">Երևան քաղաքի </w:t>
            </w:r>
            <w:r w:rsidRPr="00811D9C">
              <w:rPr>
                <w:rFonts w:ascii="GHEA Grapalat" w:hAnsi="GHEA Grapalat" w:cs="Sylfaen"/>
                <w:b/>
                <w:i/>
                <w:lang w:val="hy-AM"/>
              </w:rPr>
              <w:t>Նոր Նորք վարչական շրջանի այգիներում, պուրակներում և բակային տարածքներում նստարանների, լուսավորության հենասյուների ու լուսատուների վերանորոգման, խաղասարքերի վերանորոգման և ներկման աշխատանքների տեխնիկական հսկողության խորհրդատվական ծառայություններ</w:t>
            </w:r>
          </w:p>
        </w:tc>
      </w:tr>
    </w:tbl>
    <w:p w14:paraId="00E7A5FA" w14:textId="5BDEF01B" w:rsidR="00096865" w:rsidRPr="00F566BF" w:rsidRDefault="007F0755" w:rsidP="00EF3662">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55D2CABC" w14:textId="77777777" w:rsidR="00096865" w:rsidRPr="00F566BF" w:rsidRDefault="00096865" w:rsidP="00EF3662">
      <w:pPr>
        <w:ind w:firstLine="567"/>
        <w:rPr>
          <w:rFonts w:ascii="GHEA Grapalat" w:hAnsi="GHEA Grapalat" w:cs="Sylfaen"/>
          <w:i/>
          <w:sz w:val="20"/>
          <w:lang w:val="es-ES"/>
        </w:rPr>
      </w:pPr>
    </w:p>
    <w:p w14:paraId="12B880B7" w14:textId="77777777" w:rsidR="00845AA5" w:rsidRPr="00F566BF" w:rsidRDefault="00845AA5" w:rsidP="00EF3662">
      <w:pPr>
        <w:ind w:firstLine="567"/>
        <w:rPr>
          <w:rFonts w:ascii="GHEA Grapalat" w:hAnsi="GHEA Grapalat" w:cs="Sylfaen"/>
          <w:i/>
          <w:sz w:val="20"/>
          <w:lang w:val="es-ES"/>
        </w:rPr>
      </w:pPr>
    </w:p>
    <w:p w14:paraId="4B2EADF8" w14:textId="77777777" w:rsidR="00096865" w:rsidRPr="00F566BF" w:rsidRDefault="002B32D6" w:rsidP="00EF3662">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proofErr w:type="gramStart"/>
      <w:r w:rsidRPr="00F566BF">
        <w:rPr>
          <w:rFonts w:ascii="GHEA Grapalat" w:hAnsi="GHEA Grapalat" w:cs="Sylfaen"/>
          <w:b/>
          <w:sz w:val="20"/>
        </w:rPr>
        <w:t>ՉԱՓԱՆԻՇՆԵՐԸ</w:t>
      </w:r>
      <w:r w:rsidRPr="00F566BF">
        <w:rPr>
          <w:rFonts w:ascii="GHEA Grapalat" w:hAnsi="GHEA Grapalat"/>
          <w:b/>
          <w:sz w:val="20"/>
          <w:lang w:val="es-ES"/>
        </w:rPr>
        <w:t xml:space="preserve">  ԵՎ</w:t>
      </w:r>
      <w:proofErr w:type="gramEnd"/>
      <w:r w:rsidRPr="00F566BF">
        <w:rPr>
          <w:rFonts w:ascii="GHEA Grapalat" w:hAnsi="GHEA Grapalat"/>
          <w:b/>
          <w:sz w:val="20"/>
          <w:lang w:val="es-ES"/>
        </w:rPr>
        <w:t xml:space="preserve">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58D4D37E" w14:textId="77777777" w:rsidR="00096865" w:rsidRPr="00F566BF" w:rsidRDefault="00096865" w:rsidP="00EF3662">
      <w:pPr>
        <w:ind w:firstLine="567"/>
        <w:jc w:val="both"/>
        <w:rPr>
          <w:rFonts w:ascii="GHEA Grapalat" w:hAnsi="GHEA Grapalat"/>
          <w:szCs w:val="22"/>
          <w:lang w:val="es-ES"/>
        </w:rPr>
      </w:pPr>
    </w:p>
    <w:p w14:paraId="77C25ECA" w14:textId="77777777" w:rsidR="00753E6E" w:rsidRPr="00F566BF" w:rsidRDefault="00096865" w:rsidP="00EF3662">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proofErr w:type="gramStart"/>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proofErr w:type="gramEnd"/>
      <w:r w:rsidR="006F49AA" w:rsidRPr="00F566BF">
        <w:rPr>
          <w:rFonts w:ascii="GHEA Grapalat" w:hAnsi="GHEA Grapalat" w:cs="Arial Armenian"/>
          <w:sz w:val="20"/>
          <w:lang w:val="es-ES"/>
        </w:rPr>
        <w:t xml:space="preserve">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12125DD2" w14:textId="77777777" w:rsidR="00753E6E" w:rsidRPr="00F566BF"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օրվա</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դրությամբ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sz w:val="20"/>
          <w:szCs w:val="20"/>
          <w:lang w:val="es-ES"/>
        </w:rPr>
        <w:t>:</w:t>
      </w:r>
    </w:p>
    <w:p w14:paraId="65A5F237" w14:textId="77777777" w:rsidR="00990561" w:rsidRPr="009E1D1C" w:rsidRDefault="00990561" w:rsidP="00EF3662">
      <w:pPr>
        <w:ind w:firstLine="567"/>
        <w:jc w:val="both"/>
        <w:rPr>
          <w:rFonts w:ascii="GHEA Grapalat" w:hAnsi="GHEA Grapalat" w:cs="Sylfaen"/>
          <w:sz w:val="20"/>
          <w:lang w:val="es-ES"/>
        </w:rPr>
      </w:pPr>
      <w:proofErr w:type="spellStart"/>
      <w:r w:rsidRPr="00F566BF">
        <w:rPr>
          <w:rFonts w:ascii="GHEA Grapalat" w:hAnsi="GHEA Grapalat" w:cs="Sylfaen"/>
          <w:sz w:val="20"/>
          <w:lang w:val="es-ES"/>
        </w:rPr>
        <w:t>Ընդ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որում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եթե</w:t>
      </w:r>
      <w:proofErr w:type="spellEnd"/>
      <w:r w:rsidRPr="00F566BF">
        <w:rPr>
          <w:rFonts w:ascii="GHEA Grapalat" w:hAnsi="GHEA Grapalat" w:cs="Sylfaen"/>
          <w:sz w:val="20"/>
          <w:lang w:val="es-ES"/>
        </w:rPr>
        <w:t xml:space="preserve"> </w:t>
      </w:r>
      <w:proofErr w:type="spellStart"/>
      <w:r w:rsidRPr="009E1D1C">
        <w:rPr>
          <w:rFonts w:ascii="GHEA Grapalat" w:hAnsi="GHEA Grapalat" w:cs="Sylfaen"/>
          <w:sz w:val="20"/>
          <w:lang w:val="es-ES"/>
        </w:rPr>
        <w:t>մասնակիցը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սույն</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կետի</w:t>
      </w:r>
      <w:proofErr w:type="spellEnd"/>
      <w:r w:rsidRPr="009E1D1C">
        <w:rPr>
          <w:rFonts w:ascii="GHEA Grapalat" w:hAnsi="GHEA Grapalat" w:cs="Sylfaen"/>
          <w:sz w:val="20"/>
          <w:lang w:val="es-ES"/>
        </w:rPr>
        <w:t xml:space="preserve"> 5-րդ և 6-րդ </w:t>
      </w:r>
      <w:proofErr w:type="spellStart"/>
      <w:r w:rsidRPr="009E1D1C">
        <w:rPr>
          <w:rFonts w:ascii="GHEA Grapalat" w:hAnsi="GHEA Grapalat" w:cs="Sylfaen"/>
          <w:sz w:val="20"/>
          <w:lang w:val="es-ES"/>
        </w:rPr>
        <w:t>ենթակետերով</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նախատեսված</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ցուցակներում</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ներառվել</w:t>
      </w:r>
      <w:proofErr w:type="spellEnd"/>
      <w:r w:rsidRPr="009E1D1C">
        <w:rPr>
          <w:rFonts w:ascii="GHEA Grapalat" w:hAnsi="GHEA Grapalat" w:cs="Sylfaen"/>
          <w:sz w:val="20"/>
          <w:lang w:val="es-ES"/>
        </w:rPr>
        <w:t xml:space="preserve"> է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ներկայացնելու</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օրվանից</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հետո</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ապա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նրա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տվյալ</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ենթակա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չէ</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մերժման</w:t>
      </w:r>
      <w:proofErr w:type="spellEnd"/>
      <w:r w:rsidRPr="009E1D1C">
        <w:rPr>
          <w:rFonts w:ascii="GHEA Grapalat" w:hAnsi="GHEA Grapalat" w:cs="Sylfaen"/>
          <w:sz w:val="20"/>
          <w:lang w:val="es-ES"/>
        </w:rPr>
        <w:t>:</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proofErr w:type="spellStart"/>
      <w:r w:rsidRPr="009E1D1C">
        <w:rPr>
          <w:rFonts w:ascii="GHEA Grapalat" w:hAnsi="GHEA Grapalat" w:cs="Arial"/>
          <w:sz w:val="20"/>
          <w:lang w:val="es-ES"/>
        </w:rPr>
        <w:t>Մասնակիցն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ընդգրկվում</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գնումների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մասնակցելու</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իրավունք</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չունեցող</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մասնակիցների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FC1AE5E"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lastRenderedPageBreak/>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00837C18">
        <w:rPr>
          <w:rFonts w:ascii="GHEA Grapalat" w:hAnsi="GHEA Grapalat" w:cs="Arial"/>
          <w:sz w:val="20"/>
          <w:lang w:val="es-ES" w:eastAsia="en-US"/>
        </w:rPr>
        <w:t xml:space="preserve"> </w:t>
      </w:r>
      <w:proofErr w:type="spellStart"/>
      <w:r w:rsidR="00837C18">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770D7C88"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F6451" w14:textId="77777777" w:rsidR="004E34F8" w:rsidRPr="009E1D1C" w:rsidRDefault="004E34F8" w:rsidP="00EF3662">
      <w:pPr>
        <w:ind w:firstLine="567"/>
        <w:jc w:val="both"/>
        <w:rPr>
          <w:rFonts w:ascii="GHEA Grapalat" w:hAnsi="GHEA Grapalat" w:cs="Sylfaen"/>
          <w:sz w:val="20"/>
          <w:lang w:val="es-ES"/>
        </w:rPr>
      </w:pPr>
    </w:p>
    <w:p w14:paraId="549472B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2.2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պետք</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ներկայացնի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հաստատված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հրավերի</w:t>
      </w:r>
      <w:proofErr w:type="spellEnd"/>
      <w:r w:rsidRPr="008059DB">
        <w:rPr>
          <w:rFonts w:ascii="GHEA Grapalat" w:hAnsi="GHEA Grapalat" w:cs="Sylfaen"/>
          <w:sz w:val="20"/>
          <w:lang w:val="es-ES"/>
        </w:rPr>
        <w:t xml:space="preserve"> 2-րդ </w:t>
      </w:r>
      <w:proofErr w:type="spellStart"/>
      <w:r w:rsidRPr="008059DB">
        <w:rPr>
          <w:rFonts w:ascii="GHEA Grapalat" w:hAnsi="GHEA Grapalat" w:cs="Sylfaen"/>
          <w:sz w:val="20"/>
          <w:lang w:val="es-ES"/>
        </w:rPr>
        <w:t>մասի</w:t>
      </w:r>
      <w:proofErr w:type="spellEnd"/>
      <w:r w:rsidRPr="008059DB">
        <w:rPr>
          <w:rFonts w:ascii="GHEA Grapalat" w:hAnsi="GHEA Grapalat" w:cs="Sylfaen"/>
          <w:sz w:val="20"/>
          <w:lang w:val="es-ES"/>
        </w:rPr>
        <w:t xml:space="preserve"> 2.1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գրավոր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հայտարարությունից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այդ</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փաստաթղթեր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հիմնավորումներ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պահանջվել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իսկությունը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հանձնաժողովը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այսուհետ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հանձնաժողով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հրավերով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պայմաններով</w:t>
      </w:r>
      <w:proofErr w:type="spellEnd"/>
      <w:r w:rsidRPr="008059DB">
        <w:rPr>
          <w:rFonts w:ascii="GHEA Grapalat" w:hAnsi="GHEA Grapalat" w:cs="Sylfaen"/>
          <w:sz w:val="20"/>
          <w:lang w:val="es-ES"/>
        </w:rPr>
        <w:t>:</w:t>
      </w:r>
    </w:p>
    <w:p w14:paraId="5E017640"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2.3 </w:t>
      </w:r>
      <w:proofErr w:type="spellStart"/>
      <w:r w:rsidRPr="008059DB">
        <w:rPr>
          <w:rFonts w:ascii="GHEA Grapalat" w:hAnsi="GHEA Grapalat" w:cs="Sylfaen"/>
          <w:sz w:val="20"/>
          <w:lang w:val="es-ES"/>
        </w:rPr>
        <w:t>Մասնակիցի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Օրենքի</w:t>
      </w:r>
      <w:proofErr w:type="spellEnd"/>
      <w:r w:rsidRPr="008059DB">
        <w:rPr>
          <w:rFonts w:ascii="GHEA Grapalat" w:hAnsi="GHEA Grapalat" w:cs="Sylfaen"/>
          <w:sz w:val="20"/>
          <w:lang w:val="es-ES"/>
        </w:rPr>
        <w:t xml:space="preserve"> 6-րդ </w:t>
      </w:r>
      <w:proofErr w:type="spellStart"/>
      <w:r w:rsidRPr="008059DB">
        <w:rPr>
          <w:rFonts w:ascii="GHEA Grapalat" w:hAnsi="GHEA Grapalat" w:cs="Sylfaen"/>
          <w:sz w:val="20"/>
          <w:lang w:val="es-ES"/>
        </w:rPr>
        <w:t>հոդվածի</w:t>
      </w:r>
      <w:proofErr w:type="spellEnd"/>
      <w:r w:rsidRPr="008059DB">
        <w:rPr>
          <w:rFonts w:ascii="GHEA Grapalat" w:hAnsi="GHEA Grapalat" w:cs="Sylfaen"/>
          <w:sz w:val="20"/>
          <w:lang w:val="es-ES"/>
        </w:rPr>
        <w:t xml:space="preserve"> 1-ին </w:t>
      </w:r>
      <w:proofErr w:type="spellStart"/>
      <w:r w:rsidRPr="008059DB">
        <w:rPr>
          <w:rFonts w:ascii="GHEA Grapalat" w:hAnsi="GHEA Grapalat" w:cs="Sylfaen"/>
          <w:sz w:val="20"/>
          <w:lang w:val="es-ES"/>
        </w:rPr>
        <w:t>մասի</w:t>
      </w:r>
      <w:proofErr w:type="spellEnd"/>
      <w:r w:rsidRPr="008059DB">
        <w:rPr>
          <w:rFonts w:ascii="GHEA Grapalat" w:hAnsi="GHEA Grapalat" w:cs="Sylfaen"/>
          <w:sz w:val="20"/>
          <w:lang w:val="es-ES"/>
        </w:rPr>
        <w:t xml:space="preserve"> 6-րդ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ցուցակում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ներառվելը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դրանում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գտնվելու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ժամանակահատվածում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ինքնաբերաբար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հանգեցնում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վերջինիս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գործընթացին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սահմանափակման</w:t>
      </w:r>
      <w:proofErr w:type="spellEnd"/>
      <w:r w:rsidRPr="008059DB">
        <w:rPr>
          <w:rFonts w:ascii="GHEA Grapalat" w:hAnsi="GHEA Grapalat" w:cs="Sylfaen"/>
          <w:sz w:val="20"/>
          <w:lang w:val="es-ES"/>
        </w:rPr>
        <w:t xml:space="preserve">: </w:t>
      </w:r>
    </w:p>
    <w:p w14:paraId="79224FAF" w14:textId="77777777" w:rsidR="008059DB" w:rsidRPr="008059DB" w:rsidRDefault="008059DB" w:rsidP="008059DB">
      <w:pPr>
        <w:ind w:firstLine="567"/>
        <w:jc w:val="both"/>
        <w:rPr>
          <w:rFonts w:ascii="GHEA Grapalat" w:hAnsi="GHEA Grapalat" w:cs="Sylfaen"/>
          <w:sz w:val="20"/>
          <w:lang w:val="es-ES"/>
        </w:rPr>
      </w:pPr>
      <w:proofErr w:type="spellStart"/>
      <w:r w:rsidRPr="008059DB">
        <w:rPr>
          <w:rFonts w:ascii="GHEA Grapalat" w:hAnsi="GHEA Grapalat" w:cs="Sylfaen"/>
          <w:sz w:val="20"/>
          <w:lang w:val="es-ES"/>
        </w:rPr>
        <w:t>Արգելվում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հիմնադրված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հիսուն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պատկանող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բաժնեմաս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փայաբաժին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կազմակերպությունների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միաժամանակյա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մասնակցությունը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ընթացակարգին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չափաբաժնին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բացառությամբ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համայնքների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հիմնադրված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կազմակերպությունների</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կարգով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կոնսորցիումով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գործընթացին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դեպքերի</w:t>
      </w:r>
      <w:proofErr w:type="spellEnd"/>
      <w:r w:rsidRPr="008059DB">
        <w:rPr>
          <w:rFonts w:ascii="GHEA Grapalat" w:hAnsi="GHEA Grapalat" w:cs="Sylfaen"/>
          <w:sz w:val="20"/>
          <w:lang w:val="es-ES"/>
        </w:rPr>
        <w:t>:</w:t>
      </w:r>
    </w:p>
    <w:p w14:paraId="3457F5FE" w14:textId="77777777" w:rsidR="008059DB" w:rsidRPr="008059DB" w:rsidRDefault="008059DB" w:rsidP="008059DB">
      <w:pPr>
        <w:ind w:firstLine="567"/>
        <w:jc w:val="both"/>
        <w:rPr>
          <w:rFonts w:ascii="GHEA Grapalat" w:hAnsi="GHEA Grapalat" w:cs="Sylfaen"/>
          <w:sz w:val="20"/>
          <w:lang w:val="es-ES"/>
        </w:rPr>
      </w:pPr>
      <w:proofErr w:type="spellStart"/>
      <w:r w:rsidRPr="008059DB">
        <w:rPr>
          <w:rFonts w:ascii="GHEA Grapalat" w:hAnsi="GHEA Grapalat" w:cs="Sylfaen"/>
          <w:sz w:val="20"/>
          <w:lang w:val="es-ES"/>
        </w:rPr>
        <w:t>Կարգի</w:t>
      </w:r>
      <w:proofErr w:type="spellEnd"/>
      <w:r w:rsidRPr="008059DB">
        <w:rPr>
          <w:rFonts w:ascii="GHEA Grapalat" w:hAnsi="GHEA Grapalat" w:cs="Sylfaen"/>
          <w:sz w:val="20"/>
          <w:lang w:val="es-ES"/>
        </w:rPr>
        <w:t xml:space="preserve"> 119-րդ </w:t>
      </w:r>
      <w:proofErr w:type="spellStart"/>
      <w:r w:rsidRPr="008059DB">
        <w:rPr>
          <w:rFonts w:ascii="GHEA Grapalat" w:hAnsi="GHEA Grapalat" w:cs="Sylfaen"/>
          <w:sz w:val="20"/>
          <w:lang w:val="es-ES"/>
        </w:rPr>
        <w:t>կետի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իմաստով</w:t>
      </w:r>
      <w:proofErr w:type="spellEnd"/>
      <w:r w:rsidRPr="008059DB">
        <w:rPr>
          <w:rFonts w:ascii="GHEA Grapalat" w:hAnsi="GHEA Grapalat" w:cs="Sylfaen"/>
          <w:sz w:val="20"/>
          <w:lang w:val="es-ES"/>
        </w:rPr>
        <w:t>`</w:t>
      </w:r>
    </w:p>
    <w:p w14:paraId="2D84F036"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1)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վարում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ձեռնարկատիրական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 xml:space="preserve">, </w:t>
      </w:r>
    </w:p>
    <w:p w14:paraId="60000069"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2)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հանդիսանում</w:t>
      </w:r>
      <w:proofErr w:type="spellEnd"/>
      <w:r w:rsidRPr="008059DB">
        <w:rPr>
          <w:rFonts w:ascii="GHEA Grapalat" w:hAnsi="GHEA Grapalat" w:cs="Sylfaen"/>
          <w:sz w:val="20"/>
          <w:lang w:val="es-ES"/>
        </w:rPr>
        <w:t xml:space="preserve"> է՝</w:t>
      </w:r>
    </w:p>
    <w:p w14:paraId="7B1CB03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ա.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տնօրինող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w:t>
      </w:r>
      <w:proofErr w:type="spellEnd"/>
      <w:r w:rsidRPr="008059DB">
        <w:rPr>
          <w:rFonts w:ascii="GHEA Grapalat" w:hAnsi="GHEA Grapalat" w:cs="Sylfaen"/>
          <w:sz w:val="20"/>
          <w:lang w:val="es-ES"/>
        </w:rPr>
        <w:t>.</w:t>
      </w:r>
    </w:p>
    <w:p w14:paraId="16A0C8F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բ. </w:t>
      </w:r>
      <w:proofErr w:type="spellStart"/>
      <w:r w:rsidRPr="008059DB">
        <w:rPr>
          <w:rFonts w:ascii="GHEA Grapalat" w:hAnsi="GHEA Grapalat" w:cs="Sylfaen"/>
          <w:sz w:val="20"/>
          <w:lang w:val="es-ES"/>
        </w:rPr>
        <w:t>Հայաստանի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Հանրապետության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օրենսդրությամբ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w:t>
      </w:r>
    </w:p>
    <w:p w14:paraId="314A2177"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գ.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տեղակալ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տեղակալ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գործառույթներ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իրականացնող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կոլեգիալ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w:t>
      </w:r>
    </w:p>
    <w:p w14:paraId="03F2B07F"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դ.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այնպիսի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աշխատակից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աշխատում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տնօրենի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անմիջական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ղեկավարության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ներքո</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մարմինների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կայացման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հարցում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էական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ազդեցություն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ունի</w:t>
      </w:r>
      <w:proofErr w:type="spellEnd"/>
      <w:r w:rsidRPr="008059DB">
        <w:rPr>
          <w:rFonts w:ascii="GHEA Grapalat" w:hAnsi="GHEA Grapalat" w:cs="Sylfaen"/>
          <w:sz w:val="20"/>
          <w:lang w:val="es-ES"/>
        </w:rPr>
        <w:t>.</w:t>
      </w:r>
    </w:p>
    <w:p w14:paraId="1069989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3)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կարգավիճակ</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
    <w:p w14:paraId="3E0F588E"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ab/>
        <w:t xml:space="preserve">ա.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քվեարկելու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բաժնեմասերի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փայերի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այսուհետ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ավելի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ուժով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միջև</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կնքված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պայմանագրին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համապատասխան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w:t>
      </w:r>
    </w:p>
    <w:p w14:paraId="6DC523EA"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ab/>
        <w:t xml:space="preserve">բ. </w:t>
      </w:r>
      <w:proofErr w:type="spellStart"/>
      <w:r w:rsidRPr="008059DB">
        <w:rPr>
          <w:rFonts w:ascii="GHEA Grapalat" w:hAnsi="GHEA Grapalat" w:cs="Sylfaen"/>
          <w:sz w:val="20"/>
          <w:lang w:val="es-ES"/>
        </w:rPr>
        <w:t>նրանցից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օրենքով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բաժնետերը</w:t>
      </w:r>
      <w:proofErr w:type="spellEnd"/>
      <w:r w:rsidRPr="008059DB">
        <w:rPr>
          <w:rFonts w:ascii="GHEA Grapalat" w:hAnsi="GHEA Grapalat" w:cs="Sylfaen"/>
          <w:sz w:val="20"/>
          <w:lang w:val="es-ES"/>
        </w:rPr>
        <w:t>)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բաժնետերերը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ուղղակի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անուղղակի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կերպով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այդ</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առուվաճառքի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հավատարմագրային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պայմանագրերի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հանձնարարականի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գործարքների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Հայաստանի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Հանրապետության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օրենսդրությամբ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վերջինիս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w:t>
      </w:r>
    </w:p>
    <w:p w14:paraId="3EFFAA2A"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գ. </w:t>
      </w:r>
      <w:proofErr w:type="spellStart"/>
      <w:r w:rsidRPr="008059DB">
        <w:rPr>
          <w:rFonts w:ascii="GHEA Grapalat" w:hAnsi="GHEA Grapalat" w:cs="Sylfaen"/>
          <w:sz w:val="20"/>
          <w:lang w:val="es-ES"/>
        </w:rPr>
        <w:t>նրանցից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պարտականություններ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կատարող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ինչպես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նաև</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անդամներից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միաժամանակ</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հանդիսանում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մյուս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պարտականություններ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կատարող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w:t>
      </w:r>
    </w:p>
    <w:p w14:paraId="712FE54C"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դ.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w:t>
      </w:r>
    </w:p>
    <w:p w14:paraId="557C7EDB"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իմաստով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ամուսինը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ամուսնու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ծնողները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տատը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պապը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քույրը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եղբայրը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երեխաները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թոռները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քրոջ</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եղբոր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ամուսինն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երեխաները</w:t>
      </w:r>
      <w:proofErr w:type="spellEnd"/>
      <w:r w:rsidRPr="008059DB">
        <w:rPr>
          <w:rFonts w:ascii="GHEA Grapalat" w:hAnsi="GHEA Grapalat" w:cs="Sylfaen"/>
          <w:sz w:val="20"/>
          <w:lang w:val="es-ES"/>
        </w:rPr>
        <w:t>:</w:t>
      </w:r>
    </w:p>
    <w:p w14:paraId="241B8747" w14:textId="77777777" w:rsidR="008059DB" w:rsidRPr="008059DB" w:rsidRDefault="008059DB" w:rsidP="008059DB">
      <w:pPr>
        <w:ind w:firstLine="567"/>
        <w:jc w:val="both"/>
        <w:rPr>
          <w:rFonts w:ascii="GHEA Grapalat" w:hAnsi="GHEA Grapalat" w:cs="Sylfaen"/>
          <w:b/>
          <w:bCs/>
          <w:color w:val="FF0000"/>
          <w:sz w:val="20"/>
          <w:lang w:val="es-ES"/>
        </w:rPr>
      </w:pPr>
      <w:proofErr w:type="spellStart"/>
      <w:r w:rsidRPr="008059DB">
        <w:rPr>
          <w:rFonts w:ascii="GHEA Grapalat" w:hAnsi="GHEA Grapalat" w:cs="Sylfaen"/>
          <w:b/>
          <w:bCs/>
          <w:color w:val="FF0000"/>
          <w:sz w:val="20"/>
          <w:lang w:val="es-ES"/>
        </w:rPr>
        <w:t>Ընտրված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մասնակիցը</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որոշվում</w:t>
      </w:r>
      <w:proofErr w:type="spellEnd"/>
      <w:r w:rsidRPr="008059DB">
        <w:rPr>
          <w:rFonts w:ascii="GHEA Grapalat" w:hAnsi="GHEA Grapalat" w:cs="Sylfaen"/>
          <w:b/>
          <w:bCs/>
          <w:color w:val="FF0000"/>
          <w:sz w:val="20"/>
          <w:lang w:val="es-ES"/>
        </w:rPr>
        <w:t xml:space="preserve"> </w:t>
      </w:r>
      <w:proofErr w:type="gramStart"/>
      <w:r w:rsidRPr="008059DB">
        <w:rPr>
          <w:rFonts w:ascii="GHEA Grapalat" w:hAnsi="GHEA Grapalat" w:cs="Sylfaen"/>
          <w:b/>
          <w:bCs/>
          <w:color w:val="FF0000"/>
          <w:sz w:val="20"/>
          <w:lang w:val="es-ES"/>
        </w:rPr>
        <w:t xml:space="preserve">է,  </w:t>
      </w:r>
      <w:proofErr w:type="spellStart"/>
      <w:r w:rsidRPr="008059DB">
        <w:rPr>
          <w:rFonts w:ascii="GHEA Grapalat" w:hAnsi="GHEA Grapalat" w:cs="Sylfaen"/>
          <w:b/>
          <w:bCs/>
          <w:color w:val="FF0000"/>
          <w:sz w:val="20"/>
          <w:lang w:val="es-ES"/>
        </w:rPr>
        <w:t>համաձայն</w:t>
      </w:r>
      <w:proofErr w:type="spellEnd"/>
      <w:proofErr w:type="gram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Գնումների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օրենքի</w:t>
      </w:r>
      <w:proofErr w:type="spellEnd"/>
      <w:r w:rsidRPr="008059DB">
        <w:rPr>
          <w:rFonts w:ascii="GHEA Grapalat" w:hAnsi="GHEA Grapalat" w:cs="Sylfaen"/>
          <w:b/>
          <w:bCs/>
          <w:color w:val="FF0000"/>
          <w:sz w:val="20"/>
          <w:lang w:val="es-ES"/>
        </w:rPr>
        <w:t xml:space="preserve"> 44-րդ </w:t>
      </w:r>
      <w:proofErr w:type="spellStart"/>
      <w:r w:rsidRPr="008059DB">
        <w:rPr>
          <w:rFonts w:ascii="GHEA Grapalat" w:hAnsi="GHEA Grapalat" w:cs="Sylfaen"/>
          <w:b/>
          <w:bCs/>
          <w:color w:val="FF0000"/>
          <w:sz w:val="20"/>
          <w:lang w:val="es-ES"/>
        </w:rPr>
        <w:t>հոդվածի</w:t>
      </w:r>
      <w:proofErr w:type="spellEnd"/>
      <w:r w:rsidRPr="008059DB">
        <w:rPr>
          <w:rFonts w:ascii="GHEA Grapalat" w:hAnsi="GHEA Grapalat" w:cs="Sylfaen"/>
          <w:b/>
          <w:bCs/>
          <w:color w:val="FF0000"/>
          <w:sz w:val="20"/>
          <w:lang w:val="es-ES"/>
        </w:rPr>
        <w:t xml:space="preserve"> 2-րդ </w:t>
      </w:r>
      <w:proofErr w:type="spellStart"/>
      <w:r w:rsidRPr="008059DB">
        <w:rPr>
          <w:rFonts w:ascii="GHEA Grapalat" w:hAnsi="GHEA Grapalat" w:cs="Sylfaen"/>
          <w:b/>
          <w:bCs/>
          <w:color w:val="FF0000"/>
          <w:sz w:val="20"/>
          <w:lang w:val="es-ES"/>
        </w:rPr>
        <w:t>մասի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առաջարկած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գնին</w:t>
      </w:r>
      <w:proofErr w:type="spellEnd"/>
      <w:r w:rsidRPr="008059DB">
        <w:rPr>
          <w:rFonts w:ascii="GHEA Grapalat" w:hAnsi="GHEA Grapalat" w:cs="Sylfaen"/>
          <w:b/>
          <w:bCs/>
          <w:color w:val="FF0000"/>
          <w:sz w:val="20"/>
          <w:lang w:val="es-ES"/>
        </w:rPr>
        <w:t xml:space="preserve"> և </w:t>
      </w:r>
      <w:proofErr w:type="spellStart"/>
      <w:r w:rsidRPr="008059DB">
        <w:rPr>
          <w:rFonts w:ascii="GHEA Grapalat" w:hAnsi="GHEA Grapalat" w:cs="Sylfaen"/>
          <w:b/>
          <w:bCs/>
          <w:color w:val="FF0000"/>
          <w:sz w:val="20"/>
          <w:lang w:val="es-ES"/>
        </w:rPr>
        <w:t>հրավերով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սահմանված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ոչ</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գնային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պայմաններին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հրավերով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սահմանված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կարգով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lastRenderedPageBreak/>
        <w:t>տրված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գործակիցների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հանրագումարներից</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ամենաբարձր</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գործակիցը</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ստացած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մասնակցին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ընտրելու</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սկզբունքով</w:t>
      </w:r>
      <w:proofErr w:type="spellEnd"/>
      <w:r w:rsidRPr="008059DB">
        <w:rPr>
          <w:rFonts w:ascii="GHEA Grapalat" w:hAnsi="GHEA Grapalat" w:cs="Sylfaen"/>
          <w:b/>
          <w:bCs/>
          <w:color w:val="FF0000"/>
          <w:sz w:val="20"/>
          <w:lang w:val="es-ES"/>
        </w:rPr>
        <w:t>:</w:t>
      </w:r>
    </w:p>
    <w:p w14:paraId="4F2181F6"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մասնագիտական փորձառություն,</w:t>
      </w:r>
    </w:p>
    <w:p w14:paraId="7D6B9DC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աշխատանքային ռեսուրսներ։</w:t>
      </w:r>
    </w:p>
    <w:p w14:paraId="249194B8" w14:textId="77777777" w:rsidR="008059DB" w:rsidRPr="008059DB" w:rsidRDefault="008059DB" w:rsidP="008059DB">
      <w:pPr>
        <w:ind w:firstLine="567"/>
        <w:jc w:val="both"/>
        <w:rPr>
          <w:rFonts w:ascii="GHEA Grapalat" w:hAnsi="GHEA Grapalat" w:cs="Sylfaen"/>
          <w:sz w:val="20"/>
          <w:lang w:val="hy-AM"/>
        </w:rPr>
      </w:pPr>
    </w:p>
    <w:p w14:paraId="00032932" w14:textId="77777777" w:rsidR="008059DB" w:rsidRPr="008059DB" w:rsidRDefault="008059DB" w:rsidP="008059DB">
      <w:pPr>
        <w:ind w:firstLine="567"/>
        <w:jc w:val="both"/>
        <w:rPr>
          <w:rFonts w:ascii="GHEA Grapalat" w:hAnsi="GHEA Grapalat" w:cs="Sylfaen"/>
          <w:b/>
          <w:sz w:val="20"/>
          <w:lang w:val="hy-AM"/>
        </w:rPr>
      </w:pPr>
      <w:r w:rsidRPr="008059DB">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8059DB" w:rsidRDefault="008059DB" w:rsidP="008059DB">
      <w:pPr>
        <w:ind w:firstLine="567"/>
        <w:jc w:val="both"/>
        <w:rPr>
          <w:rFonts w:ascii="GHEA Grapalat" w:hAnsi="GHEA Grapalat" w:cs="Sylfaen"/>
          <w:b/>
          <w:sz w:val="20"/>
          <w:u w:val="single"/>
          <w:lang w:val="hy-AM"/>
        </w:rPr>
      </w:pPr>
    </w:p>
    <w:p w14:paraId="5D569C36" w14:textId="77777777" w:rsidR="008059DB" w:rsidRDefault="008059DB" w:rsidP="008059DB">
      <w:pPr>
        <w:ind w:firstLine="567"/>
        <w:jc w:val="both"/>
        <w:rPr>
          <w:rFonts w:ascii="GHEA Grapalat" w:hAnsi="GHEA Grapalat" w:cs="Sylfaen"/>
          <w:b/>
          <w:sz w:val="20"/>
          <w:lang w:val="hy-AM"/>
        </w:rPr>
      </w:pPr>
      <w:r w:rsidRPr="008059DB">
        <w:rPr>
          <w:rFonts w:ascii="GHEA Grapalat" w:hAnsi="GHEA Grapalat" w:cs="Sylfaen"/>
          <w:b/>
          <w:sz w:val="20"/>
          <w:lang w:val="hy-AM"/>
        </w:rPr>
        <w:t>Մասնակցի հայտի գնահատման առավելագույն չափ է սահմանվում 100 միավորը:</w:t>
      </w:r>
    </w:p>
    <w:p w14:paraId="03899562" w14:textId="77777777" w:rsidR="009D3299" w:rsidRPr="008059DB" w:rsidRDefault="009D3299" w:rsidP="008059DB">
      <w:pPr>
        <w:ind w:firstLine="567"/>
        <w:jc w:val="both"/>
        <w:rPr>
          <w:rFonts w:ascii="GHEA Grapalat" w:hAnsi="GHEA Grapalat" w:cs="Sylfaen"/>
          <w:b/>
          <w:sz w:val="20"/>
          <w:lang w:val="hy-AM"/>
        </w:rPr>
      </w:pPr>
    </w:p>
    <w:p w14:paraId="5EB3A090" w14:textId="77777777" w:rsidR="008059DB" w:rsidRPr="008059DB"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8059DB"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8059DB"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ԳՆԱՀԱՏՈՒՄ</w:t>
            </w:r>
          </w:p>
        </w:tc>
      </w:tr>
      <w:tr w:rsidR="008059DB" w:rsidRPr="008059DB"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8059DB"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8059DB"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b/>
                <w:sz w:val="20"/>
              </w:rPr>
              <w:t>ՀԱՄԱՄԱՍՆՈՒԹՅԱՆ</w:t>
            </w:r>
          </w:p>
        </w:tc>
      </w:tr>
      <w:tr w:rsidR="008059DB" w:rsidRPr="008059DB"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ՏԵԽՆԻԿԱԿԱՆ ԱՌԱՋԱՐԿ (ՏԱ</w:t>
            </w:r>
            <w:r w:rsidRPr="008059DB">
              <w:rPr>
                <w:rFonts w:ascii="GHEA Grapalat" w:hAnsi="GHEA Grapalat" w:cs="Sylfaen"/>
                <w:b/>
                <w:sz w:val="20"/>
                <w:lang w:val="hy-AM"/>
              </w:rPr>
              <w:t xml:space="preserve"> </w:t>
            </w:r>
            <w:r w:rsidRPr="008059DB">
              <w:rPr>
                <w:rFonts w:ascii="GHEA Grapalat" w:hAnsi="GHEA Grapalat" w:cs="Sylfaen"/>
                <w:b/>
                <w:sz w:val="20"/>
              </w:rPr>
              <w:t>= ՏԱ 1</w:t>
            </w:r>
            <w:r w:rsidRPr="008059DB">
              <w:rPr>
                <w:rFonts w:ascii="GHEA Grapalat" w:hAnsi="GHEA Grapalat" w:cs="Sylfaen"/>
                <w:b/>
                <w:sz w:val="20"/>
                <w:lang w:val="hy-AM"/>
              </w:rPr>
              <w:t xml:space="preserve"> </w:t>
            </w:r>
            <w:r w:rsidRPr="008059DB">
              <w:rPr>
                <w:rFonts w:ascii="GHEA Grapalat" w:hAnsi="GHEA Grapalat" w:cs="Sylfaen"/>
                <w:b/>
                <w:sz w:val="20"/>
              </w:rPr>
              <w:t>+ ՏԱ 2)</w:t>
            </w:r>
          </w:p>
          <w:p w14:paraId="5FE15CD0"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w:t>
            </w:r>
            <w:proofErr w:type="spellStart"/>
            <w:r w:rsidRPr="008059DB">
              <w:rPr>
                <w:rFonts w:ascii="GHEA Grapalat" w:hAnsi="GHEA Grapalat" w:cs="Sylfaen"/>
                <w:b/>
                <w:sz w:val="20"/>
              </w:rPr>
              <w:t>Մասնագիտական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փորձառություն</w:t>
            </w:r>
            <w:proofErr w:type="spellEnd"/>
            <w:r w:rsidRPr="008059DB">
              <w:rPr>
                <w:rFonts w:ascii="GHEA Grapalat" w:hAnsi="GHEA Grapalat" w:cs="Sylfaen"/>
                <w:b/>
                <w:sz w:val="20"/>
              </w:rPr>
              <w:t xml:space="preserve"> (ՏԱ1) և </w:t>
            </w: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w:t>
            </w:r>
            <w:proofErr w:type="spellEnd"/>
            <w:r w:rsidRPr="008059DB">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8059DB" w:rsidRDefault="008059DB" w:rsidP="00D5053C">
            <w:pPr>
              <w:ind w:firstLine="567"/>
              <w:jc w:val="center"/>
              <w:rPr>
                <w:rFonts w:ascii="GHEA Grapalat" w:hAnsi="GHEA Grapalat" w:cs="Sylfaen"/>
                <w:b/>
                <w:bCs/>
                <w:sz w:val="20"/>
              </w:rPr>
            </w:pPr>
            <w:r w:rsidRPr="008059DB">
              <w:rPr>
                <w:rFonts w:ascii="GHEA Grapalat" w:hAnsi="GHEA Grapalat" w:cs="Sylfaen"/>
                <w:b/>
                <w:bCs/>
                <w:sz w:val="20"/>
              </w:rPr>
              <w:t>70 %</w:t>
            </w:r>
          </w:p>
        </w:tc>
      </w:tr>
      <w:tr w:rsidR="008059DB" w:rsidRPr="008059DB"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8059DB" w:rsidRDefault="008059DB" w:rsidP="00D5053C">
            <w:pPr>
              <w:ind w:firstLine="567"/>
              <w:jc w:val="center"/>
              <w:rPr>
                <w:rFonts w:ascii="GHEA Grapalat" w:hAnsi="GHEA Grapalat" w:cs="Sylfaen"/>
                <w:b/>
                <w:bCs/>
                <w:sz w:val="20"/>
              </w:rPr>
            </w:pPr>
            <w:r w:rsidRPr="008059DB">
              <w:rPr>
                <w:rFonts w:ascii="GHEA Grapalat" w:hAnsi="GHEA Grapalat" w:cs="Sylfaen"/>
                <w:b/>
                <w:bCs/>
                <w:sz w:val="20"/>
              </w:rPr>
              <w:t>30 %</w:t>
            </w:r>
          </w:p>
        </w:tc>
      </w:tr>
    </w:tbl>
    <w:p w14:paraId="1F6F01D3" w14:textId="77777777" w:rsidR="008059DB" w:rsidRPr="008059DB" w:rsidRDefault="008059DB" w:rsidP="008059DB">
      <w:pPr>
        <w:ind w:firstLine="567"/>
        <w:jc w:val="both"/>
        <w:rPr>
          <w:rFonts w:ascii="GHEA Grapalat" w:hAnsi="GHEA Grapalat" w:cs="Sylfaen"/>
          <w:sz w:val="20"/>
          <w:lang w:val="hy-AM"/>
        </w:rPr>
      </w:pPr>
    </w:p>
    <w:p w14:paraId="00A5C89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2.4.1 Մասնակցին ներկայացվող`</w:t>
      </w:r>
    </w:p>
    <w:p w14:paraId="730DAAB0"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8059DB"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8059DB"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Փորձառությ</w:t>
            </w:r>
            <w:r w:rsidRPr="008059DB">
              <w:rPr>
                <w:rFonts w:ascii="GHEA Grapalat" w:hAnsi="GHEA Grapalat" w:cs="Sylfaen"/>
                <w:sz w:val="20"/>
              </w:rPr>
              <w:t>ա</w:t>
            </w:r>
            <w:r w:rsidRPr="008059DB">
              <w:rPr>
                <w:rFonts w:ascii="GHEA Grapalat" w:hAnsi="GHEA Grapalat" w:cs="Sylfaen"/>
                <w:sz w:val="20"/>
                <w:lang w:val="hy-AM"/>
              </w:rPr>
              <w:t xml:space="preserve">նը ներկայացվող </w:t>
            </w:r>
            <w:proofErr w:type="spellStart"/>
            <w:r w:rsidRPr="008059DB">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Նմանատիպությունը</w:t>
            </w:r>
          </w:p>
        </w:tc>
      </w:tr>
      <w:tr w:rsidR="008059DB" w:rsidRPr="007B29A0"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45A50368" w:rsidR="008059DB" w:rsidRPr="008059DB" w:rsidRDefault="008059DB" w:rsidP="00CE31BE">
            <w:pPr>
              <w:ind w:firstLine="567"/>
              <w:jc w:val="center"/>
              <w:rPr>
                <w:rFonts w:ascii="GHEA Grapalat" w:hAnsi="GHEA Grapalat" w:cs="Sylfaen"/>
                <w:sz w:val="20"/>
                <w:lang w:val="hy-AM"/>
              </w:rPr>
            </w:pPr>
            <w:r w:rsidRPr="008059DB">
              <w:rPr>
                <w:rFonts w:ascii="GHEA Grapalat" w:hAnsi="GHEA Grapalat" w:cs="Sylfaen"/>
                <w:sz w:val="20"/>
                <w:lang w:val="hy-AM"/>
              </w:rPr>
              <w:t>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8059DB" w:rsidRDefault="00FC73A5" w:rsidP="00CE31BE">
            <w:pPr>
              <w:ind w:firstLine="567"/>
              <w:jc w:val="center"/>
              <w:rPr>
                <w:rFonts w:ascii="GHEA Grapalat" w:hAnsi="GHEA Grapalat" w:cs="Sylfaen"/>
                <w:sz w:val="20"/>
                <w:lang w:val="hy-AM"/>
              </w:rPr>
            </w:pPr>
            <w:r w:rsidRPr="00A71C95">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8059DB">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8059DB" w:rsidRDefault="008059DB" w:rsidP="00CE31BE">
            <w:pPr>
              <w:ind w:firstLine="567"/>
              <w:jc w:val="center"/>
              <w:rPr>
                <w:rFonts w:ascii="GHEA Grapalat" w:hAnsi="GHEA Grapalat" w:cs="Sylfaen"/>
                <w:sz w:val="20"/>
                <w:lang w:val="hy-AM"/>
              </w:rPr>
            </w:pPr>
            <w:r w:rsidRPr="008059DB">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403F39CA" w14:textId="77777777" w:rsidR="000E2FED" w:rsidRPr="008059DB" w:rsidRDefault="000E2FED" w:rsidP="000E2FED">
      <w:pPr>
        <w:ind w:firstLine="567"/>
        <w:jc w:val="both"/>
        <w:rPr>
          <w:rFonts w:ascii="GHEA Grapalat" w:hAnsi="GHEA Grapalat" w:cs="Sylfaen"/>
          <w:sz w:val="20"/>
          <w:lang w:val="hy-AM"/>
        </w:rPr>
      </w:pPr>
      <w:r w:rsidRPr="008059D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6861C9DB" w14:textId="786CC20E"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0A89B68C" w14:textId="4D98DD06" w:rsidR="008059DB" w:rsidRPr="007964F9" w:rsidRDefault="008059DB" w:rsidP="008059DB">
      <w:pPr>
        <w:ind w:firstLine="567"/>
        <w:jc w:val="both"/>
        <w:rPr>
          <w:rFonts w:ascii="GHEA Grapalat" w:hAnsi="GHEA Grapalat" w:cs="Sylfaen"/>
          <w:b/>
          <w:sz w:val="20"/>
          <w:lang w:val="hy-AM"/>
        </w:rPr>
      </w:pPr>
      <w:r w:rsidRPr="007964F9">
        <w:rPr>
          <w:rFonts w:ascii="GHEA Grapalat" w:hAnsi="GHEA Grapalat" w:cs="Sylfaen"/>
          <w:b/>
          <w:sz w:val="20"/>
          <w:lang w:val="hy-AM"/>
        </w:rPr>
        <w:lastRenderedPageBreak/>
        <w:t xml:space="preserve">ա) </w:t>
      </w:r>
      <w:r w:rsidR="00C15E7A" w:rsidRPr="00C15E7A">
        <w:rPr>
          <w:rFonts w:ascii="GHEA Grapalat" w:hAnsi="GHEA Grapalat" w:cs="Sylfaen"/>
          <w:b/>
          <w:sz w:val="20"/>
          <w:lang w:val="hy-AM"/>
        </w:rPr>
        <w:t>աշխատակազմում պետք է ներգրավված լինի առնվազն թվով 1 - բնակելի, հասարակական, արտադրական կառույցների ճարտարագետ շինարար տեխնիկական հսկիչ</w:t>
      </w:r>
      <w:r w:rsidR="00C15E7A" w:rsidRPr="00C15E7A">
        <w:rPr>
          <w:rFonts w:ascii="GHEA Grapalat" w:hAnsi="GHEA Grapalat" w:cs="Sylfaen"/>
          <w:b/>
          <w:sz w:val="20"/>
          <w:vertAlign w:val="superscript"/>
          <w:lang w:val="hy-AM"/>
        </w:rPr>
        <w:t xml:space="preserve"> </w:t>
      </w:r>
      <w:r w:rsidRPr="007964F9">
        <w:rPr>
          <w:rFonts w:ascii="GHEA Grapalat" w:hAnsi="GHEA Grapalat" w:cs="Sylfaen"/>
          <w:b/>
          <w:sz w:val="20"/>
          <w:vertAlign w:val="superscript"/>
          <w:lang w:val="hy-AM"/>
        </w:rPr>
        <w:footnoteReference w:id="1"/>
      </w:r>
      <w:r w:rsidRPr="007964F9">
        <w:rPr>
          <w:rFonts w:ascii="GHEA Grapalat" w:hAnsi="GHEA Grapalat" w:cs="Sylfaen"/>
          <w:b/>
          <w:sz w:val="20"/>
          <w:lang w:val="hy-AM"/>
        </w:rPr>
        <w:t>։</w:t>
      </w:r>
    </w:p>
    <w:p w14:paraId="602CC01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8059DB"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8059DB"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Հիմնական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աշխատակազմում</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ներառված</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մասնագետների</w:t>
            </w:r>
            <w:proofErr w:type="spellEnd"/>
          </w:p>
        </w:tc>
      </w:tr>
      <w:tr w:rsidR="008059DB" w:rsidRPr="008059DB"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անունը</w:t>
            </w:r>
            <w:proofErr w:type="spellEnd"/>
            <w:r w:rsidRPr="008059DB">
              <w:rPr>
                <w:rFonts w:ascii="GHEA Grapalat" w:hAnsi="GHEA Grapalat" w:cs="Sylfaen"/>
                <w:sz w:val="20"/>
              </w:rPr>
              <w:t xml:space="preserve">, </w:t>
            </w:r>
            <w:proofErr w:type="spellStart"/>
            <w:r w:rsidRPr="008059DB">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Որակավորումը</w:t>
            </w:r>
            <w:proofErr w:type="spellEnd"/>
            <w:r w:rsidRPr="008059DB">
              <w:rPr>
                <w:rFonts w:ascii="GHEA Grapalat" w:hAnsi="GHEA Grapalat" w:cs="Sylfaen"/>
                <w:sz w:val="20"/>
              </w:rPr>
              <w:t xml:space="preserve"> </w:t>
            </w:r>
            <w:r w:rsidRPr="008059DB">
              <w:rPr>
                <w:rFonts w:ascii="GHEA Grapalat" w:hAnsi="GHEA Grapalat" w:cs="Sylfaen"/>
                <w:i/>
                <w:iCs/>
                <w:sz w:val="20"/>
              </w:rPr>
              <w:t>/</w:t>
            </w:r>
            <w:r w:rsidRPr="008059DB">
              <w:rPr>
                <w:rFonts w:ascii="GHEA Grapalat" w:hAnsi="GHEA Grapalat" w:cs="Sylfaen"/>
                <w:i/>
                <w:iCs/>
                <w:sz w:val="20"/>
                <w:lang w:val="hy-AM"/>
              </w:rPr>
              <w:t>համաձայն ՀՀ քաղաքաշինության կոմիտեի կողմից 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Աշխատանքային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փորձը</w:t>
            </w:r>
            <w:proofErr w:type="spellEnd"/>
          </w:p>
        </w:tc>
      </w:tr>
      <w:tr w:rsidR="008059DB" w:rsidRPr="008059DB"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8059DB"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8059DB"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lang w:val="hy-AM"/>
              </w:rPr>
              <w:t>ժ</w:t>
            </w:r>
            <w:proofErr w:type="spellStart"/>
            <w:r w:rsidRPr="008059DB">
              <w:rPr>
                <w:rFonts w:ascii="GHEA Grapalat" w:hAnsi="GHEA Grapalat" w:cs="Sylfaen"/>
                <w:sz w:val="20"/>
              </w:rPr>
              <w:t>ամանակա</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Գործունեության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ոլորտը</w:t>
            </w:r>
            <w:proofErr w:type="spellEnd"/>
            <w:r w:rsidRPr="008059DB">
              <w:rPr>
                <w:rFonts w:ascii="GHEA Grapalat" w:hAnsi="GHEA Grapalat" w:cs="Sylfaen"/>
                <w:sz w:val="20"/>
                <w:lang w:val="hy-AM"/>
              </w:rPr>
              <w:t xml:space="preserve"> </w:t>
            </w:r>
            <w:r w:rsidRPr="008059DB">
              <w:rPr>
                <w:rFonts w:ascii="GHEA Grapalat" w:hAnsi="GHEA Grapalat" w:cs="Sylfaen"/>
                <w:sz w:val="20"/>
              </w:rPr>
              <w:t>և</w:t>
            </w:r>
            <w:r w:rsidRPr="008059DB">
              <w:rPr>
                <w:rFonts w:ascii="GHEA Grapalat" w:hAnsi="GHEA Grapalat" w:cs="Sylfaen"/>
                <w:sz w:val="20"/>
                <w:lang w:val="hy-AM"/>
              </w:rPr>
              <w:t xml:space="preserve"> </w:t>
            </w:r>
            <w:proofErr w:type="spellStart"/>
            <w:r w:rsidRPr="008059DB">
              <w:rPr>
                <w:rFonts w:ascii="GHEA Grapalat" w:hAnsi="GHEA Grapalat" w:cs="Sylfaen"/>
                <w:sz w:val="20"/>
              </w:rPr>
              <w:t>կատարած</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աշխատանքը</w:t>
            </w:r>
            <w:proofErr w:type="spellEnd"/>
          </w:p>
        </w:tc>
      </w:tr>
      <w:tr w:rsidR="008059DB" w:rsidRPr="008059DB"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hideMark/>
          </w:tcPr>
          <w:p w14:paraId="4B87B5C1"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shd w:val="clear" w:color="auto" w:fill="auto"/>
            <w:hideMark/>
          </w:tcPr>
          <w:p w14:paraId="30548C20"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shd w:val="clear" w:color="auto" w:fill="auto"/>
            <w:hideMark/>
          </w:tcPr>
          <w:p w14:paraId="36906764"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shd w:val="clear" w:color="auto" w:fill="auto"/>
            <w:hideMark/>
          </w:tcPr>
          <w:p w14:paraId="5CDB30E8"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4</w:t>
            </w:r>
          </w:p>
        </w:tc>
      </w:tr>
      <w:tr w:rsidR="008059DB" w:rsidRPr="008059DB"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8059DB" w:rsidRDefault="008059DB" w:rsidP="00895D70">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8059DB" w:rsidRDefault="008059DB" w:rsidP="00895D70">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8059DB" w:rsidRDefault="008059DB" w:rsidP="00895D70">
            <w:pPr>
              <w:ind w:firstLine="567"/>
              <w:jc w:val="center"/>
              <w:rPr>
                <w:rFonts w:ascii="GHEA Grapalat" w:hAnsi="GHEA Grapalat" w:cs="Sylfaen"/>
                <w:sz w:val="20"/>
                <w:highlight w:val="yellow"/>
                <w:lang w:val="hy-AM"/>
              </w:rPr>
            </w:pPr>
          </w:p>
        </w:tc>
      </w:tr>
      <w:tr w:rsidR="008059DB" w:rsidRPr="008059DB"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8059DB" w:rsidRDefault="008059DB" w:rsidP="00895D70">
            <w:pPr>
              <w:ind w:firstLine="567"/>
              <w:jc w:val="center"/>
              <w:rPr>
                <w:rFonts w:ascii="GHEA Grapalat" w:hAnsi="GHEA Grapalat" w:cs="Sylfaen"/>
                <w:sz w:val="20"/>
                <w:lang w:val="hy-AM"/>
              </w:rPr>
            </w:pPr>
            <w:r w:rsidRPr="008059DB">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8059DB" w:rsidRDefault="008059DB" w:rsidP="00895D70">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8059DB" w:rsidRDefault="008059DB" w:rsidP="00895D70">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8059DB" w:rsidRDefault="008059DB" w:rsidP="00895D70">
            <w:pPr>
              <w:ind w:firstLine="567"/>
              <w:jc w:val="center"/>
              <w:rPr>
                <w:rFonts w:ascii="GHEA Grapalat" w:hAnsi="GHEA Grapalat" w:cs="Sylfaen"/>
                <w:sz w:val="20"/>
                <w:highlight w:val="yellow"/>
                <w:lang w:val="hy-AM"/>
              </w:rPr>
            </w:pPr>
          </w:p>
        </w:tc>
      </w:tr>
      <w:tr w:rsidR="008059DB" w:rsidRPr="008059DB"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8059DB"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8059DB"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8059DB" w:rsidRDefault="008059DB" w:rsidP="008059DB">
            <w:pPr>
              <w:ind w:firstLine="567"/>
              <w:jc w:val="both"/>
              <w:rPr>
                <w:rFonts w:ascii="GHEA Grapalat" w:hAnsi="GHEA Grapalat" w:cs="Sylfaen"/>
                <w:sz w:val="20"/>
                <w:lang w:val="hy-AM"/>
              </w:rPr>
            </w:pPr>
          </w:p>
        </w:tc>
      </w:tr>
    </w:tbl>
    <w:p w14:paraId="5A2BFA30" w14:textId="77777777" w:rsidR="008059DB" w:rsidRPr="008059DB" w:rsidRDefault="008059DB" w:rsidP="008059DB">
      <w:pPr>
        <w:ind w:firstLine="567"/>
        <w:jc w:val="both"/>
        <w:rPr>
          <w:rFonts w:ascii="GHEA Grapalat" w:hAnsi="GHEA Grapalat" w:cs="Sylfaen"/>
          <w:sz w:val="20"/>
          <w:lang w:val="hy-AM"/>
        </w:rPr>
      </w:pPr>
    </w:p>
    <w:p w14:paraId="6429F3C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8059DB">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8059DB">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8059DB" w:rsidRDefault="008059DB" w:rsidP="008059DB">
      <w:pPr>
        <w:ind w:firstLine="567"/>
        <w:jc w:val="both"/>
        <w:rPr>
          <w:rFonts w:ascii="GHEA Grapalat" w:hAnsi="GHEA Grapalat" w:cs="Sylfaen"/>
          <w:sz w:val="20"/>
          <w:lang w:val="hy-AM"/>
        </w:rPr>
      </w:pPr>
    </w:p>
    <w:p w14:paraId="12D102D2"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8059DB"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Որակավորման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համար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պահանջները</w:t>
            </w:r>
            <w:proofErr w:type="spellEnd"/>
          </w:p>
        </w:tc>
      </w:tr>
      <w:tr w:rsidR="008059DB" w:rsidRPr="008059DB"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8059DB" w:rsidRDefault="008059DB" w:rsidP="009D3299">
            <w:pPr>
              <w:ind w:firstLine="162"/>
              <w:rPr>
                <w:rFonts w:ascii="GHEA Grapalat" w:hAnsi="GHEA Grapalat" w:cs="Sylfaen"/>
                <w:b/>
                <w:sz w:val="20"/>
              </w:rPr>
            </w:pPr>
            <w:proofErr w:type="spellStart"/>
            <w:r w:rsidRPr="008059DB">
              <w:rPr>
                <w:rFonts w:ascii="GHEA Grapalat" w:hAnsi="GHEA Grapalat" w:cs="Sylfaen"/>
                <w:b/>
                <w:sz w:val="20"/>
              </w:rPr>
              <w:t>Մասնագիտական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փորձառություն</w:t>
            </w:r>
            <w:proofErr w:type="spellEnd"/>
            <w:r w:rsidRPr="008059DB">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8059DB" w:rsidRDefault="008059DB" w:rsidP="009D3299">
            <w:pPr>
              <w:ind w:firstLine="567"/>
              <w:jc w:val="center"/>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շեմը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սահմանվում</w:t>
            </w:r>
            <w:proofErr w:type="spellEnd"/>
            <w:r w:rsidRPr="008059DB">
              <w:rPr>
                <w:rFonts w:ascii="GHEA Grapalat" w:hAnsi="GHEA Grapalat" w:cs="Sylfaen"/>
                <w:b/>
                <w:sz w:val="20"/>
              </w:rPr>
              <w:t xml:space="preserve"> է 20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w:t>
            </w:r>
          </w:p>
          <w:p w14:paraId="27AE6D91"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 xml:space="preserve">2.4.1 </w:t>
            </w:r>
            <w:proofErr w:type="spellStart"/>
            <w:r w:rsidRPr="008059DB">
              <w:rPr>
                <w:rFonts w:ascii="GHEA Grapalat" w:hAnsi="GHEA Grapalat" w:cs="Sylfaen"/>
                <w:b/>
                <w:sz w:val="20"/>
              </w:rPr>
              <w:t>կետում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պայմաններին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համապատասխանող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փաստաթղթերի</w:t>
            </w:r>
            <w:proofErr w:type="spellEnd"/>
            <w:r w:rsidRPr="008059DB">
              <w:rPr>
                <w:rFonts w:ascii="GHEA Grapalat" w:hAnsi="GHEA Grapalat" w:cs="Sylfaen"/>
                <w:b/>
                <w:sz w:val="20"/>
              </w:rPr>
              <w:t xml:space="preserve"> </w:t>
            </w:r>
            <w:proofErr w:type="spellStart"/>
            <w:r w:rsidRPr="008059DB">
              <w:rPr>
                <w:rFonts w:ascii="GHEA Grapalat" w:hAnsi="GHEA Grapalat" w:cs="Sylfaen"/>
                <w:b/>
                <w:i/>
                <w:iCs/>
                <w:color w:val="FF0000"/>
                <w:sz w:val="20"/>
              </w:rPr>
              <w:t>մեկ</w:t>
            </w:r>
            <w:proofErr w:type="spellEnd"/>
            <w:r w:rsidRPr="008059DB">
              <w:rPr>
                <w:rFonts w:ascii="GHEA Grapalat" w:hAnsi="GHEA Grapalat" w:cs="Sylfaen"/>
                <w:b/>
                <w:i/>
                <w:iCs/>
                <w:color w:val="FF0000"/>
                <w:sz w:val="20"/>
              </w:rPr>
              <w:t xml:space="preserve"> </w:t>
            </w:r>
            <w:proofErr w:type="spellStart"/>
            <w:r w:rsidRPr="008059DB">
              <w:rPr>
                <w:rFonts w:ascii="GHEA Grapalat" w:hAnsi="GHEA Grapalat" w:cs="Sylfaen"/>
                <w:b/>
                <w:i/>
                <w:iCs/>
                <w:color w:val="FF0000"/>
                <w:sz w:val="20"/>
              </w:rPr>
              <w:t>փաթեթ</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sz w:val="20"/>
              </w:rPr>
              <w:t>ներկայացվելու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Յուրաքանչյուր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հավելյալ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նմանատիպ</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փաթեթը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ստանում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լրացուցիչ</w:t>
            </w:r>
            <w:proofErr w:type="spellEnd"/>
            <w:r w:rsidRPr="008059DB">
              <w:rPr>
                <w:rFonts w:ascii="GHEA Grapalat" w:hAnsi="GHEA Grapalat" w:cs="Sylfaen"/>
                <w:b/>
                <w:sz w:val="20"/>
              </w:rPr>
              <w:t xml:space="preserve"> 10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Առավելագւյն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գնահատականը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կարող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ավել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լինել</w:t>
            </w:r>
            <w:proofErr w:type="spellEnd"/>
            <w:r w:rsidRPr="008059DB">
              <w:rPr>
                <w:rFonts w:ascii="GHEA Grapalat" w:hAnsi="GHEA Grapalat" w:cs="Sylfaen"/>
                <w:b/>
                <w:sz w:val="20"/>
              </w:rPr>
              <w:t xml:space="preserve"> 40 </w:t>
            </w:r>
            <w:proofErr w:type="spellStart"/>
            <w:r w:rsidRPr="008059DB">
              <w:rPr>
                <w:rFonts w:ascii="GHEA Grapalat" w:hAnsi="GHEA Grapalat" w:cs="Sylfaen"/>
                <w:b/>
                <w:sz w:val="20"/>
              </w:rPr>
              <w:t>միավորից</w:t>
            </w:r>
            <w:proofErr w:type="spellEnd"/>
          </w:p>
          <w:p w14:paraId="69AE12C3"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color w:val="FF0000"/>
                <w:sz w:val="20"/>
              </w:rPr>
              <w:t>/</w:t>
            </w:r>
            <w:proofErr w:type="spellStart"/>
            <w:r w:rsidRPr="008059DB">
              <w:rPr>
                <w:rFonts w:ascii="GHEA Grapalat" w:hAnsi="GHEA Grapalat" w:cs="Sylfaen"/>
                <w:b/>
                <w:color w:val="FF0000"/>
                <w:sz w:val="20"/>
              </w:rPr>
              <w:t>Կդիտարկվեն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միայն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ամբողջական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կատարված</w:t>
            </w:r>
            <w:proofErr w:type="spellEnd"/>
            <w:r w:rsidRPr="008059DB">
              <w:rPr>
                <w:rFonts w:ascii="GHEA Grapalat" w:hAnsi="GHEA Grapalat" w:cs="Sylfaen"/>
                <w:b/>
                <w:color w:val="FF0000"/>
                <w:sz w:val="20"/>
              </w:rPr>
              <w:t xml:space="preserve"> (</w:t>
            </w:r>
            <w:r w:rsidRPr="008059DB">
              <w:rPr>
                <w:rFonts w:ascii="GHEA Grapalat" w:hAnsi="GHEA Grapalat" w:cs="Sylfaen"/>
                <w:b/>
                <w:color w:val="FF0000"/>
                <w:sz w:val="20"/>
                <w:lang w:val="hy-AM"/>
              </w:rPr>
              <w:t>ավարտված</w:t>
            </w:r>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պայմանագրերը</w:t>
            </w:r>
            <w:proofErr w:type="spellEnd"/>
            <w:r w:rsidRPr="008059DB">
              <w:rPr>
                <w:rFonts w:ascii="GHEA Grapalat" w:hAnsi="GHEA Grapalat" w:cs="Sylfaen"/>
                <w:b/>
                <w:color w:val="FF0000"/>
                <w:sz w:val="20"/>
              </w:rPr>
              <w:t>/</w:t>
            </w:r>
          </w:p>
        </w:tc>
      </w:tr>
      <w:tr w:rsidR="008059DB" w:rsidRPr="008059DB"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8059DB" w:rsidRDefault="008059DB" w:rsidP="009D3299">
            <w:pPr>
              <w:ind w:hanging="18"/>
              <w:jc w:val="center"/>
              <w:rPr>
                <w:rFonts w:ascii="GHEA Grapalat" w:hAnsi="GHEA Grapalat" w:cs="Sylfaen"/>
                <w:b/>
                <w:sz w:val="20"/>
              </w:rPr>
            </w:pP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w:t>
            </w:r>
            <w:proofErr w:type="spellEnd"/>
            <w:r w:rsidRPr="008059DB">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8059DB" w:rsidRDefault="008059DB" w:rsidP="009D3299">
            <w:pPr>
              <w:ind w:firstLine="567"/>
              <w:jc w:val="center"/>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շեմը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սահմանվում</w:t>
            </w:r>
            <w:proofErr w:type="spellEnd"/>
            <w:r w:rsidRPr="008059DB">
              <w:rPr>
                <w:rFonts w:ascii="GHEA Grapalat" w:hAnsi="GHEA Grapalat" w:cs="Sylfaen"/>
                <w:b/>
                <w:sz w:val="20"/>
              </w:rPr>
              <w:t xml:space="preserve"> է 20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արդյունքում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հիմնական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lastRenderedPageBreak/>
              <w:t>աշխատակազմում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ներառված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մասնագետների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հրավերով</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պահանջներին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բավարարելու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Յուրաքանչյուր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լրացուցիչ</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մասնագետ</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հավելյալ</w:t>
            </w:r>
            <w:proofErr w:type="spellEnd"/>
            <w:r w:rsidRPr="008059DB">
              <w:rPr>
                <w:rFonts w:ascii="GHEA Grapalat" w:hAnsi="GHEA Grapalat" w:cs="Sylfaen"/>
                <w:b/>
                <w:sz w:val="20"/>
              </w:rPr>
              <w:t xml:space="preserve"> 5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Առավելագույն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գնահատականը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կարող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ավել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լինել</w:t>
            </w:r>
            <w:proofErr w:type="spellEnd"/>
            <w:r w:rsidRPr="008059DB">
              <w:rPr>
                <w:rFonts w:ascii="GHEA Grapalat" w:hAnsi="GHEA Grapalat" w:cs="Sylfaen"/>
                <w:b/>
                <w:sz w:val="20"/>
              </w:rPr>
              <w:t xml:space="preserve"> 30 </w:t>
            </w:r>
            <w:proofErr w:type="spellStart"/>
            <w:r w:rsidRPr="008059DB">
              <w:rPr>
                <w:rFonts w:ascii="GHEA Grapalat" w:hAnsi="GHEA Grapalat" w:cs="Sylfaen"/>
                <w:b/>
                <w:sz w:val="20"/>
              </w:rPr>
              <w:t>միավորից</w:t>
            </w:r>
            <w:proofErr w:type="spellEnd"/>
            <w:r w:rsidRPr="008059DB">
              <w:rPr>
                <w:rFonts w:ascii="GHEA Grapalat" w:hAnsi="GHEA Grapalat" w:cs="Sylfaen"/>
                <w:b/>
                <w:sz w:val="20"/>
              </w:rPr>
              <w:t>:</w:t>
            </w:r>
          </w:p>
        </w:tc>
      </w:tr>
    </w:tbl>
    <w:p w14:paraId="7E697FA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lastRenderedPageBreak/>
        <w:t>Մասնակիցների հայտերը գնահատվում են հետևյալ կարգով`</w:t>
      </w:r>
    </w:p>
    <w:p w14:paraId="30544E9E"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 ՆԳ X 100/ԳԳ,</w:t>
      </w:r>
    </w:p>
    <w:p w14:paraId="4212E287"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որտեղ`</w:t>
      </w:r>
    </w:p>
    <w:p w14:paraId="698920F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ԳՄ-ն գնային առաջարկին տրվող միավորն է,</w:t>
      </w:r>
    </w:p>
    <w:p w14:paraId="4CC1BDD4"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ՆԳ-ն նվազագույն գինն է,</w:t>
      </w:r>
    </w:p>
    <w:p w14:paraId="3F9C46A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ԳԳ-ն գնահատվող մասնակցի առաջարկած գինն է,</w:t>
      </w:r>
    </w:p>
    <w:p w14:paraId="694F704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ՄԳ = (ԳՄ X 0.3) + (ՏԱ X 0.7),</w:t>
      </w:r>
    </w:p>
    <w:p w14:paraId="7519B7A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որտեղ`</w:t>
      </w:r>
    </w:p>
    <w:p w14:paraId="76A69F95"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ՄԳ-ն մասնակցին տրվող գնահատականն է,</w:t>
      </w:r>
    </w:p>
    <w:p w14:paraId="71452052"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ԳՄ-ն մասնակցի գնային առաջարկին տրված միավորն է,</w:t>
      </w:r>
    </w:p>
    <w:p w14:paraId="03F5DA1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ՏԱ-ն մասնակցի տեխնիկական առաջարկին տրված միավորն է. ՏԱ=ՏԱ1+ՏԱ2</w:t>
      </w:r>
    </w:p>
    <w:p w14:paraId="66222EE9" w14:textId="77777777" w:rsidR="00CD0CC7" w:rsidRDefault="00CD0CC7" w:rsidP="008059DB">
      <w:pPr>
        <w:ind w:firstLine="567"/>
        <w:jc w:val="both"/>
        <w:rPr>
          <w:rFonts w:ascii="GHEA Grapalat" w:hAnsi="GHEA Grapalat" w:cs="Sylfaen"/>
          <w:sz w:val="20"/>
          <w:lang w:val="hy-AM"/>
        </w:rPr>
      </w:pPr>
    </w:p>
    <w:p w14:paraId="521B702F" w14:textId="77777777" w:rsidR="00CD0CC7" w:rsidRDefault="00CD0CC7" w:rsidP="008059DB">
      <w:pPr>
        <w:ind w:firstLine="567"/>
        <w:jc w:val="both"/>
        <w:rPr>
          <w:rFonts w:ascii="GHEA Grapalat" w:hAnsi="GHEA Grapalat" w:cs="Sylfaen"/>
          <w:sz w:val="20"/>
          <w:lang w:val="hy-AM"/>
        </w:rPr>
      </w:pPr>
    </w:p>
    <w:p w14:paraId="09BD2271" w14:textId="486E7F6E"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8059DB" w:rsidRDefault="008059DB" w:rsidP="008059DB">
      <w:pPr>
        <w:ind w:firstLine="567"/>
        <w:jc w:val="both"/>
        <w:rPr>
          <w:rFonts w:ascii="GHEA Grapalat" w:hAnsi="GHEA Grapalat" w:cs="Sylfaen"/>
          <w:b/>
          <w:bCs/>
          <w:color w:val="FF0000"/>
          <w:szCs w:val="32"/>
          <w:lang w:val="hy-AM"/>
        </w:rPr>
      </w:pPr>
      <w:r w:rsidRPr="008059DB">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8059DB" w:rsidRDefault="008059DB" w:rsidP="008059DB">
      <w:pPr>
        <w:ind w:firstLine="567"/>
        <w:jc w:val="both"/>
        <w:rPr>
          <w:rFonts w:ascii="GHEA Grapalat" w:hAnsi="GHEA Grapalat" w:cs="Sylfaen"/>
          <w:sz w:val="20"/>
          <w:lang w:val="af-ZA"/>
        </w:rPr>
      </w:pPr>
      <w:r w:rsidRPr="008059DB">
        <w:rPr>
          <w:rFonts w:ascii="GHEA Grapalat" w:hAnsi="GHEA Grapalat" w:cs="Sylfaen"/>
          <w:sz w:val="20"/>
          <w:lang w:val="hy-AM"/>
        </w:rPr>
        <w:t>2.5 Սույն ընթացակարգի շրջանակում կնքվելիք պայմանագիրը կարող</w:t>
      </w:r>
      <w:r w:rsidRPr="008059DB">
        <w:rPr>
          <w:rFonts w:ascii="GHEA Grapalat" w:hAnsi="GHEA Grapalat" w:cs="Sylfaen"/>
          <w:sz w:val="20"/>
          <w:lang w:val="af-ZA"/>
        </w:rPr>
        <w:t xml:space="preserve"> է </w:t>
      </w:r>
      <w:r w:rsidRPr="008059DB">
        <w:rPr>
          <w:rFonts w:ascii="GHEA Grapalat" w:hAnsi="GHEA Grapalat" w:cs="Sylfaen"/>
          <w:sz w:val="20"/>
          <w:lang w:val="hy-AM"/>
        </w:rPr>
        <w:t>իրականացվել</w:t>
      </w:r>
      <w:r w:rsidRPr="008059DB">
        <w:rPr>
          <w:rFonts w:ascii="GHEA Grapalat" w:hAnsi="GHEA Grapalat" w:cs="Sylfaen"/>
          <w:sz w:val="20"/>
          <w:lang w:val="af-ZA"/>
        </w:rPr>
        <w:t xml:space="preserve"> ենթակապալի </w:t>
      </w:r>
      <w:r w:rsidRPr="008059DB">
        <w:rPr>
          <w:rFonts w:ascii="GHEA Grapalat" w:hAnsi="GHEA Grapalat" w:cs="Sylfaen"/>
          <w:sz w:val="20"/>
          <w:lang w:val="hy-AM"/>
        </w:rPr>
        <w:t>պայմանագիր կնքելու միջոցով։</w:t>
      </w:r>
      <w:r w:rsidRPr="008059DB">
        <w:rPr>
          <w:rFonts w:ascii="GHEA Grapalat" w:hAnsi="GHEA Grapalat" w:cs="Sylfaen"/>
          <w:sz w:val="20"/>
          <w:lang w:val="af-ZA"/>
        </w:rPr>
        <w:t xml:space="preserve"> Ենթակապալի </w:t>
      </w:r>
      <w:proofErr w:type="spellStart"/>
      <w:r w:rsidRPr="008059DB">
        <w:rPr>
          <w:rFonts w:ascii="GHEA Grapalat" w:hAnsi="GHEA Grapalat" w:cs="Sylfaen"/>
          <w:sz w:val="20"/>
        </w:rPr>
        <w:t>պայմանագրի</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կողմ</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չի</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կարող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հանդիսանալ</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սույն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ընթացակարգին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միևնույն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չափաբաժնին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մասնակցելու</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նպատակով</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հայտ</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ներկայացրած</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մասնակիցը</w:t>
      </w:r>
      <w:proofErr w:type="spellEnd"/>
      <w:r w:rsidRPr="008059DB">
        <w:rPr>
          <w:rFonts w:ascii="GHEA Grapalat" w:hAnsi="GHEA Grapalat" w:cs="Sylfaen"/>
          <w:sz w:val="20"/>
          <w:lang w:val="af-ZA"/>
        </w:rPr>
        <w:t>:</w:t>
      </w:r>
    </w:p>
    <w:p w14:paraId="62177F0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af-ZA"/>
        </w:rPr>
        <w:t xml:space="preserve"> 2.6 </w:t>
      </w:r>
      <w:proofErr w:type="spellStart"/>
      <w:r w:rsidRPr="008059DB">
        <w:rPr>
          <w:rFonts w:ascii="GHEA Grapalat" w:hAnsi="GHEA Grapalat" w:cs="Sylfaen"/>
          <w:sz w:val="20"/>
        </w:rPr>
        <w:t>Մասնակիցները</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կարող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են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սույն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ընթացակարգին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մասնակցել</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համատեղ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գործունեության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կարգով</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կոնսորցիումով</w:t>
      </w:r>
      <w:proofErr w:type="spellEnd"/>
      <w:r w:rsidRPr="008059DB">
        <w:rPr>
          <w:rFonts w:ascii="GHEA Grapalat" w:hAnsi="GHEA Grapalat" w:cs="Sylfaen"/>
          <w:sz w:val="20"/>
          <w:lang w:val="af-ZA"/>
        </w:rPr>
        <w:t>)</w:t>
      </w:r>
      <w:r w:rsidRPr="008059DB">
        <w:rPr>
          <w:rFonts w:ascii="GHEA Grapalat" w:hAnsi="GHEA Grapalat" w:cs="Sylfaen"/>
          <w:sz w:val="20"/>
        </w:rPr>
        <w:t>։</w:t>
      </w:r>
      <w:r w:rsidRPr="008059DB">
        <w:rPr>
          <w:rFonts w:ascii="GHEA Grapalat" w:hAnsi="GHEA Grapalat" w:cs="Sylfaen"/>
          <w:sz w:val="20"/>
          <w:lang w:val="hy-AM"/>
        </w:rPr>
        <w:t xml:space="preserve"> Նման դեպքում`</w:t>
      </w:r>
    </w:p>
    <w:p w14:paraId="3A718C5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8059DB" w:rsidRDefault="00096865" w:rsidP="00EF3662">
      <w:pPr>
        <w:ind w:firstLine="567"/>
        <w:jc w:val="both"/>
        <w:rPr>
          <w:rFonts w:ascii="GHEA Grapalat" w:hAnsi="GHEA Grapalat"/>
          <w:b/>
          <w:sz w:val="20"/>
          <w:lang w:val="hy-AM"/>
        </w:rPr>
      </w:pPr>
    </w:p>
    <w:p w14:paraId="66B447A8" w14:textId="77777777" w:rsidR="00581DC3" w:rsidRPr="00F566BF" w:rsidRDefault="00581DC3" w:rsidP="00EF3662">
      <w:pPr>
        <w:ind w:firstLine="567"/>
        <w:jc w:val="both"/>
        <w:rPr>
          <w:rFonts w:ascii="GHEA Grapalat" w:hAnsi="GHEA Grapalat"/>
          <w:b/>
          <w:sz w:val="20"/>
          <w:lang w:val="af-ZA"/>
        </w:rPr>
      </w:pPr>
    </w:p>
    <w:p w14:paraId="2D2DF77C" w14:textId="77777777" w:rsidR="00CC16D6" w:rsidRDefault="00CC16D6" w:rsidP="00EF3662">
      <w:pPr>
        <w:jc w:val="center"/>
        <w:rPr>
          <w:rFonts w:ascii="GHEA Grapalat" w:hAnsi="GHEA Grapalat"/>
          <w:b/>
          <w:sz w:val="20"/>
          <w:lang w:val="af-ZA"/>
        </w:rPr>
      </w:pPr>
    </w:p>
    <w:p w14:paraId="2DE72D68" w14:textId="77777777" w:rsidR="00CD0CC7" w:rsidRDefault="007212CC" w:rsidP="00EF3662">
      <w:pPr>
        <w:jc w:val="center"/>
        <w:rPr>
          <w:rFonts w:ascii="GHEA Grapalat" w:hAnsi="GHEA Grapalat"/>
          <w:b/>
          <w:sz w:val="20"/>
          <w:lang w:val="af-ZA"/>
        </w:rPr>
      </w:pPr>
      <w:r>
        <w:rPr>
          <w:rFonts w:ascii="GHEA Grapalat" w:hAnsi="GHEA Grapalat"/>
          <w:b/>
          <w:sz w:val="20"/>
          <w:lang w:val="af-ZA"/>
        </w:rPr>
        <w:br w:type="page"/>
      </w:r>
    </w:p>
    <w:p w14:paraId="743BC0A0" w14:textId="77777777" w:rsidR="00CD0CC7" w:rsidRDefault="00CD0CC7" w:rsidP="00EF3662">
      <w:pPr>
        <w:jc w:val="center"/>
        <w:rPr>
          <w:rFonts w:ascii="GHEA Grapalat" w:hAnsi="GHEA Grapalat"/>
          <w:b/>
          <w:sz w:val="20"/>
          <w:lang w:val="af-ZA"/>
        </w:rPr>
      </w:pPr>
    </w:p>
    <w:p w14:paraId="15480F17" w14:textId="77777777" w:rsidR="00CD0CC7" w:rsidRDefault="00CD0CC7" w:rsidP="00EF3662">
      <w:pPr>
        <w:jc w:val="center"/>
        <w:rPr>
          <w:rFonts w:ascii="GHEA Grapalat" w:hAnsi="GHEA Grapalat"/>
          <w:b/>
          <w:sz w:val="20"/>
          <w:lang w:val="af-ZA"/>
        </w:rPr>
      </w:pPr>
    </w:p>
    <w:p w14:paraId="6F3794A9" w14:textId="77777777" w:rsidR="00CD0CC7" w:rsidRDefault="00CD0CC7" w:rsidP="00EF3662">
      <w:pPr>
        <w:jc w:val="center"/>
        <w:rPr>
          <w:rFonts w:ascii="GHEA Grapalat" w:hAnsi="GHEA Grapalat"/>
          <w:b/>
          <w:sz w:val="20"/>
          <w:lang w:val="af-ZA"/>
        </w:rPr>
      </w:pPr>
    </w:p>
    <w:p w14:paraId="577C28C3" w14:textId="0877990F" w:rsidR="00096865" w:rsidRPr="00271FEB" w:rsidRDefault="002B32D6" w:rsidP="00EF3662">
      <w:pPr>
        <w:jc w:val="center"/>
        <w:rPr>
          <w:rFonts w:ascii="GHEA Grapalat" w:hAnsi="GHEA Grapalat" w:cs="Arial"/>
          <w:b/>
          <w:sz w:val="20"/>
          <w:lang w:val="af-ZA"/>
        </w:rPr>
      </w:pPr>
      <w:r w:rsidRPr="00F566BF">
        <w:rPr>
          <w:rFonts w:ascii="GHEA Grapalat" w:hAnsi="GHEA Grapalat"/>
          <w:b/>
          <w:sz w:val="20"/>
          <w:lang w:val="af-ZA"/>
        </w:rPr>
        <w:t>3</w:t>
      </w:r>
      <w:r w:rsidRPr="00271FEB">
        <w:rPr>
          <w:rFonts w:ascii="GHEA Grapalat" w:hAnsi="GHEA Grapalat"/>
          <w:b/>
          <w:sz w:val="20"/>
          <w:lang w:val="af-ZA"/>
        </w:rPr>
        <w:t xml:space="preserve">.  </w:t>
      </w:r>
      <w:proofErr w:type="gramStart"/>
      <w:r w:rsidRPr="00271FEB">
        <w:rPr>
          <w:rFonts w:ascii="GHEA Grapalat" w:hAnsi="GHEA Grapalat" w:cs="Sylfaen"/>
          <w:b/>
          <w:sz w:val="20"/>
        </w:rPr>
        <w:t>ՀՐԱՎԵՐԻ</w:t>
      </w:r>
      <w:r w:rsidRPr="00271FEB">
        <w:rPr>
          <w:rFonts w:ascii="GHEA Grapalat" w:hAnsi="GHEA Grapalat" w:cs="Arial"/>
          <w:b/>
          <w:sz w:val="20"/>
          <w:lang w:val="af-ZA"/>
        </w:rPr>
        <w:t xml:space="preserve">  </w:t>
      </w:r>
      <w:r w:rsidRPr="00271FEB">
        <w:rPr>
          <w:rFonts w:ascii="GHEA Grapalat" w:hAnsi="GHEA Grapalat" w:cs="Sylfaen"/>
          <w:b/>
          <w:sz w:val="20"/>
        </w:rPr>
        <w:t>ՊԱՐԶԱԲԱՆՈՒՄԸ</w:t>
      </w:r>
      <w:proofErr w:type="gramEnd"/>
      <w:r w:rsidRPr="00271FEB">
        <w:rPr>
          <w:rFonts w:ascii="GHEA Grapalat" w:hAnsi="GHEA Grapalat" w:cs="Arial"/>
          <w:b/>
          <w:sz w:val="20"/>
          <w:lang w:val="af-ZA"/>
        </w:rPr>
        <w:t xml:space="preserve">  </w:t>
      </w:r>
      <w:r w:rsidRPr="00271FEB">
        <w:rPr>
          <w:rFonts w:ascii="GHEA Grapalat" w:hAnsi="GHEA Grapalat" w:cs="Arial"/>
          <w:b/>
          <w:sz w:val="20"/>
        </w:rPr>
        <w:t>ԵՎ</w:t>
      </w:r>
      <w:r w:rsidRPr="00271FEB">
        <w:rPr>
          <w:rFonts w:ascii="GHEA Grapalat" w:hAnsi="GHEA Grapalat" w:cs="Arial"/>
          <w:b/>
          <w:sz w:val="20"/>
          <w:lang w:val="af-ZA"/>
        </w:rPr>
        <w:t xml:space="preserve"> </w:t>
      </w:r>
      <w:r w:rsidRPr="00271FEB">
        <w:rPr>
          <w:rFonts w:ascii="GHEA Grapalat" w:hAnsi="GHEA Grapalat" w:cs="Sylfaen"/>
          <w:b/>
          <w:sz w:val="20"/>
        </w:rPr>
        <w:t>ՀՐԱՎԵՐՈՒՄ</w:t>
      </w:r>
      <w:r w:rsidRPr="00271FEB">
        <w:rPr>
          <w:rFonts w:ascii="GHEA Grapalat" w:hAnsi="GHEA Grapalat" w:cs="Arial"/>
          <w:b/>
          <w:sz w:val="20"/>
          <w:lang w:val="af-ZA"/>
        </w:rPr>
        <w:t xml:space="preserve"> </w:t>
      </w:r>
      <w:r w:rsidRPr="00271FEB">
        <w:rPr>
          <w:rFonts w:ascii="GHEA Grapalat" w:hAnsi="GHEA Grapalat" w:cs="Sylfaen"/>
          <w:b/>
          <w:sz w:val="20"/>
        </w:rPr>
        <w:t>ՓՈՓՈԽՈՒԹՅՈՒՆ</w:t>
      </w:r>
      <w:r w:rsidRPr="00271FEB">
        <w:rPr>
          <w:rFonts w:ascii="GHEA Grapalat" w:hAnsi="GHEA Grapalat" w:cs="Arial"/>
          <w:b/>
          <w:sz w:val="20"/>
          <w:lang w:val="af-ZA"/>
        </w:rPr>
        <w:t xml:space="preserve"> </w:t>
      </w:r>
      <w:r w:rsidRPr="00271FEB">
        <w:rPr>
          <w:rFonts w:ascii="GHEA Grapalat" w:hAnsi="GHEA Grapalat" w:cs="Sylfaen"/>
          <w:b/>
          <w:sz w:val="20"/>
        </w:rPr>
        <w:t>ԿԱՏԱՐԵԼՈՒ</w:t>
      </w:r>
      <w:r w:rsidRPr="00271FEB">
        <w:rPr>
          <w:rFonts w:ascii="GHEA Grapalat" w:hAnsi="GHEA Grapalat" w:cs="Arial"/>
          <w:b/>
          <w:sz w:val="20"/>
          <w:lang w:val="af-ZA"/>
        </w:rPr>
        <w:t xml:space="preserve"> </w:t>
      </w:r>
      <w:r w:rsidRPr="00271FEB">
        <w:rPr>
          <w:rFonts w:ascii="GHEA Grapalat" w:hAnsi="GHEA Grapalat" w:cs="Sylfaen"/>
          <w:b/>
          <w:sz w:val="20"/>
        </w:rPr>
        <w:t>ԿԱՐԳԸ</w:t>
      </w:r>
      <w:r w:rsidRPr="00271FEB">
        <w:rPr>
          <w:rFonts w:ascii="GHEA Grapalat" w:hAnsi="GHEA Grapalat" w:cs="Arial"/>
          <w:b/>
          <w:sz w:val="20"/>
          <w:lang w:val="af-ZA"/>
        </w:rPr>
        <w:t xml:space="preserve"> </w:t>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00AE4008" w:rsidRPr="00271FEB">
        <w:rPr>
          <w:rFonts w:ascii="GHEA Grapalat" w:hAnsi="GHEA Grapalat" w:cs="Sylfaen"/>
          <w:sz w:val="20"/>
        </w:rPr>
        <w:t>պ</w:t>
      </w:r>
      <w:r w:rsidRPr="00271FEB">
        <w:rPr>
          <w:rFonts w:ascii="GHEA Grapalat" w:hAnsi="GHEA Grapalat" w:cs="Sylfaen"/>
          <w:sz w:val="20"/>
        </w:rPr>
        <w:t>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002B5F87"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00965B76" w:rsidRPr="00271FEB">
        <w:rPr>
          <w:rFonts w:ascii="GHEA Grapalat" w:hAnsi="GHEA Grapalat" w:cs="Arial"/>
          <w:sz w:val="20"/>
        </w:rPr>
        <w:t>համակարգի</w:t>
      </w:r>
      <w:proofErr w:type="spellEnd"/>
      <w:r w:rsidR="00965B76" w:rsidRPr="00271FEB">
        <w:rPr>
          <w:rFonts w:ascii="GHEA Grapalat" w:hAnsi="GHEA Grapalat" w:cs="Arial"/>
          <w:sz w:val="20"/>
          <w:lang w:val="af-ZA"/>
        </w:rPr>
        <w:t xml:space="preserve"> </w:t>
      </w:r>
      <w:proofErr w:type="spellStart"/>
      <w:r w:rsidR="00965B76" w:rsidRPr="00271FEB">
        <w:rPr>
          <w:rFonts w:ascii="GHEA Grapalat" w:hAnsi="GHEA Grapalat" w:cs="Arial"/>
          <w:sz w:val="20"/>
        </w:rPr>
        <w:t>միջոցով</w:t>
      </w:r>
      <w:proofErr w:type="spellEnd"/>
      <w:r w:rsidR="00965B76" w:rsidRPr="00271FEB">
        <w:rPr>
          <w:rFonts w:ascii="GHEA Grapalat" w:hAnsi="GHEA Grapalat" w:cs="Arial"/>
          <w:sz w:val="20"/>
          <w:lang w:val="af-ZA"/>
        </w:rPr>
        <w:t xml:space="preserve"> </w:t>
      </w:r>
      <w:proofErr w:type="spellStart"/>
      <w:r w:rsidR="000946A3" w:rsidRPr="00271FEB">
        <w:rPr>
          <w:rFonts w:ascii="GHEA Grapalat" w:hAnsi="GHEA Grapalat" w:cs="Sylfaen"/>
          <w:sz w:val="20"/>
        </w:rPr>
        <w:t>հանձնաժողովից</w:t>
      </w:r>
      <w:proofErr w:type="spellEnd"/>
      <w:r w:rsidR="000946A3"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r w:rsidRPr="00271FEB">
        <w:rPr>
          <w:rFonts w:ascii="GHEA Grapalat" w:hAnsi="GHEA Grapalat"/>
          <w:sz w:val="20"/>
          <w:lang w:val="af-ZA"/>
        </w:rPr>
        <w:t xml:space="preserve"> </w:t>
      </w:r>
      <w:proofErr w:type="spellStart"/>
      <w:r w:rsidR="000946A3" w:rsidRPr="00271FEB">
        <w:rPr>
          <w:rFonts w:ascii="GHEA Grapalat" w:hAnsi="GHEA Grapalat"/>
          <w:sz w:val="20"/>
        </w:rPr>
        <w:t>Հանձնաժողովը</w:t>
      </w:r>
      <w:proofErr w:type="spellEnd"/>
      <w:r w:rsidR="000946A3" w:rsidRPr="00271FEB">
        <w:rPr>
          <w:rFonts w:ascii="GHEA Grapalat" w:hAnsi="GHEA Grapalat"/>
          <w:sz w:val="20"/>
          <w:lang w:val="af-ZA"/>
        </w:rPr>
        <w:t xml:space="preserve"> </w:t>
      </w:r>
      <w:proofErr w:type="spellStart"/>
      <w:r w:rsidR="000946A3" w:rsidRPr="00271FEB">
        <w:rPr>
          <w:rFonts w:ascii="GHEA Grapalat" w:hAnsi="GHEA Grapalat" w:cs="Sylfaen"/>
          <w:sz w:val="20"/>
        </w:rPr>
        <w:t>հարցումը</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946A3" w:rsidRPr="00271FEB">
        <w:rPr>
          <w:rFonts w:ascii="GHEA Grapalat" w:hAnsi="GHEA Grapalat" w:cs="Arial"/>
          <w:sz w:val="20"/>
        </w:rPr>
        <w:t>մ</w:t>
      </w:r>
      <w:r w:rsidR="000946A3" w:rsidRPr="00271FEB">
        <w:rPr>
          <w:rFonts w:ascii="GHEA Grapalat" w:hAnsi="GHEA Grapalat" w:cs="Sylfaen"/>
          <w:sz w:val="20"/>
        </w:rPr>
        <w:t>ասնակցին</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համակարգի</w:t>
      </w:r>
      <w:proofErr w:type="spellEnd"/>
      <w:r w:rsidR="00926875"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միջոցով</w:t>
      </w:r>
      <w:proofErr w:type="spellEnd"/>
      <w:r w:rsidR="00926875"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w:t>
      </w:r>
      <w:r w:rsidR="000946A3" w:rsidRPr="00271FEB">
        <w:rPr>
          <w:rFonts w:ascii="GHEA Grapalat" w:hAnsi="GHEA Grapalat" w:cs="Sylfaen"/>
          <w:sz w:val="20"/>
        </w:rPr>
        <w:t>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w:t>
      </w:r>
      <w:r w:rsidR="00A93710" w:rsidRPr="00271FEB">
        <w:rPr>
          <w:rFonts w:ascii="GHEA Grapalat" w:hAnsi="GHEA Grapalat" w:cs="Sylfaen"/>
          <w:sz w:val="20"/>
        </w:rPr>
        <w:t>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պարզաբանումը</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տրամադրելու</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օրը</w:t>
      </w:r>
      <w:proofErr w:type="spellEnd"/>
      <w:r w:rsidR="00781688"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համակարգում</w:t>
      </w:r>
      <w:proofErr w:type="spellEnd"/>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r w:rsidR="00757A3F" w:rsidRPr="00271FEB">
        <w:rPr>
          <w:rFonts w:ascii="GHEA Grapalat" w:hAnsi="GHEA Grapalat" w:cs="Sylfaen"/>
          <w:sz w:val="20"/>
          <w:lang w:val="ru-RU"/>
        </w:rPr>
        <w:t>հասցեով</w:t>
      </w:r>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rPr>
        <w:t>գործող</w:t>
      </w:r>
      <w:proofErr w:type="spellEnd"/>
      <w:r w:rsidR="00757A3F" w:rsidRPr="00271FEB">
        <w:rPr>
          <w:rFonts w:ascii="GHEA Grapalat" w:hAnsi="GHEA Grapalat" w:cs="Sylfaen"/>
          <w:sz w:val="20"/>
          <w:lang w:val="af-ZA"/>
        </w:rPr>
        <w:t xml:space="preserve"> </w:t>
      </w:r>
      <w:r w:rsidR="00757A3F" w:rsidRPr="00271FEB">
        <w:rPr>
          <w:rFonts w:ascii="GHEA Grapalat" w:hAnsi="GHEA Grapalat" w:cs="Sylfaen"/>
          <w:sz w:val="20"/>
          <w:lang w:val="ru-RU"/>
        </w:rPr>
        <w:t>տեղեկագր</w:t>
      </w:r>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այսուհետ</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տեղեկագիր</w:t>
      </w:r>
      <w:r w:rsidR="009A73D5"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Գնումների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բաժնի</w:t>
      </w:r>
      <w:proofErr w:type="spellEnd"/>
      <w:r w:rsidR="00051B7F"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Հրավերների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պարզաբանումների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վերաբերյալ</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ենթաբա</w:t>
      </w:r>
      <w:r w:rsidR="009A73D5" w:rsidRPr="00271FEB">
        <w:rPr>
          <w:rFonts w:ascii="GHEA Grapalat" w:hAnsi="GHEA Grapalat" w:cs="Sylfaen"/>
          <w:sz w:val="20"/>
        </w:rPr>
        <w:t>բաժնում</w:t>
      </w:r>
      <w:proofErr w:type="spellEnd"/>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proofErr w:type="spellEnd"/>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009A73D5" w:rsidRPr="00271FEB">
        <w:rPr>
          <w:rFonts w:ascii="GHEA Grapalat" w:hAnsi="GHEA Grapalat" w:cs="Arial Unicode"/>
          <w:sz w:val="20"/>
        </w:rPr>
        <w:t>սույն</w:t>
      </w:r>
      <w:proofErr w:type="spellEnd"/>
      <w:r w:rsidR="009A73D5"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00A4729F" w:rsidRPr="00271FEB">
        <w:rPr>
          <w:rFonts w:ascii="GHEA Grapalat" w:hAnsi="GHEA Grapalat"/>
          <w:sz w:val="20"/>
          <w:szCs w:val="20"/>
        </w:rPr>
        <w:t>Ընդ</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որում</w:t>
      </w:r>
      <w:proofErr w:type="spellEnd"/>
      <w:r w:rsidR="00A4729F" w:rsidRPr="00271FEB">
        <w:rPr>
          <w:rFonts w:ascii="GHEA Grapalat" w:hAnsi="GHEA Grapalat"/>
          <w:sz w:val="20"/>
          <w:szCs w:val="20"/>
          <w:lang w:val="af-ZA"/>
        </w:rPr>
        <w:t xml:space="preserve">, </w:t>
      </w:r>
      <w:proofErr w:type="spellStart"/>
      <w:r w:rsidR="00051B7F" w:rsidRPr="00271FEB">
        <w:rPr>
          <w:rFonts w:ascii="GHEA Grapalat" w:hAnsi="GHEA Grapalat"/>
          <w:sz w:val="20"/>
          <w:szCs w:val="20"/>
        </w:rPr>
        <w:t>մ</w:t>
      </w:r>
      <w:r w:rsidR="00A4729F" w:rsidRPr="00271FEB">
        <w:rPr>
          <w:rFonts w:ascii="GHEA Grapalat" w:hAnsi="GHEA Grapalat"/>
          <w:sz w:val="20"/>
          <w:szCs w:val="20"/>
        </w:rPr>
        <w:t>ասնակիցը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գրավոր</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ծանուցվում</w:t>
      </w:r>
      <w:proofErr w:type="spellEnd"/>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պարզաբանում</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չտրամադրելու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հիմքերի</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մասին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հարցումը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ստանալու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հաջորդող</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երկու</w:t>
      </w:r>
      <w:proofErr w:type="spellEnd"/>
      <w:r w:rsidR="00A4729F" w:rsidRPr="00271FEB">
        <w:rPr>
          <w:rFonts w:ascii="GHEA Grapalat" w:hAnsi="GHEA Grapalat" w:cs="Sylfaen"/>
          <w:sz w:val="20"/>
          <w:szCs w:val="20"/>
          <w:lang w:val="af-ZA"/>
        </w:rPr>
        <w:t xml:space="preserve"> </w:t>
      </w:r>
      <w:proofErr w:type="spellStart"/>
      <w:r w:rsidR="00A4729F" w:rsidRPr="00271FEB">
        <w:rPr>
          <w:rFonts w:ascii="GHEA Grapalat" w:hAnsi="GHEA Grapalat" w:cs="Sylfaen"/>
          <w:sz w:val="20"/>
          <w:szCs w:val="20"/>
        </w:rPr>
        <w:t>օրացուցային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ընթացքում</w:t>
      </w:r>
      <w:proofErr w:type="spellEnd"/>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proofErr w:type="spellStart"/>
      <w:r w:rsidR="00781688" w:rsidRPr="00271FEB">
        <w:rPr>
          <w:rFonts w:ascii="GHEA Grapalat" w:hAnsi="GHEA Grapalat" w:cs="Arial Unicode"/>
          <w:sz w:val="20"/>
        </w:rPr>
        <w:t>համակարգում</w:t>
      </w:r>
      <w:proofErr w:type="spellEnd"/>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55F22D38" w14:textId="24836E44"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hy-AM"/>
        </w:rPr>
        <w:t>3.</w:t>
      </w:r>
      <w:r w:rsidR="00BF74AB" w:rsidRPr="00271FEB">
        <w:rPr>
          <w:rFonts w:ascii="GHEA Grapalat" w:hAnsi="GHEA Grapalat" w:cs="Arial Unicode"/>
          <w:sz w:val="20"/>
          <w:lang w:val="hy-AM"/>
        </w:rPr>
        <w:t xml:space="preserve">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004D5671" w:rsidRPr="00271FEB">
        <w:rPr>
          <w:rFonts w:ascii="GHEA Grapalat" w:hAnsi="GHEA Grapalat" w:cs="Tahoma"/>
          <w:sz w:val="20"/>
          <w:lang w:val="hy-AM"/>
        </w:rPr>
        <w:t>։</w:t>
      </w:r>
      <w:r w:rsidRPr="00271FEB">
        <w:rPr>
          <w:rFonts w:ascii="GHEA Grapalat" w:hAnsi="GHEA Grapalat" w:cs="Arial Unicode"/>
          <w:sz w:val="20"/>
          <w:lang w:val="hy-AM"/>
        </w:rPr>
        <w:t xml:space="preserve"> </w:t>
      </w:r>
    </w:p>
    <w:p w14:paraId="46BD9562" w14:textId="77777777" w:rsidR="0092445C" w:rsidRPr="00271FEB" w:rsidRDefault="0092445C" w:rsidP="0092445C">
      <w:pPr>
        <w:ind w:firstLine="567"/>
        <w:jc w:val="both"/>
        <w:rPr>
          <w:rFonts w:ascii="GHEA Grapalat" w:hAnsi="GHEA Grapalat"/>
          <w:b/>
          <w:sz w:val="20"/>
          <w:lang w:val="hy-AM"/>
        </w:rPr>
      </w:pPr>
    </w:p>
    <w:p w14:paraId="7218BAD9" w14:textId="77777777" w:rsidR="00096865" w:rsidRPr="00F566BF" w:rsidRDefault="0092445C" w:rsidP="0092445C">
      <w:pPr>
        <w:ind w:firstLine="567"/>
        <w:jc w:val="center"/>
        <w:rPr>
          <w:rFonts w:ascii="GHEA Grapalat" w:hAnsi="GHEA Grapalat" w:cs="Arial"/>
          <w:b/>
          <w:sz w:val="20"/>
          <w:lang w:val="hy-AM"/>
        </w:rPr>
      </w:pPr>
      <w:r>
        <w:rPr>
          <w:rFonts w:ascii="GHEA Grapalat" w:hAnsi="GHEA Grapalat"/>
          <w:b/>
          <w:sz w:val="20"/>
          <w:lang w:val="hy-AM"/>
        </w:rPr>
        <w:br w:type="page"/>
      </w:r>
      <w:r w:rsidR="00955A1E" w:rsidRPr="00F566BF">
        <w:rPr>
          <w:rFonts w:ascii="GHEA Grapalat" w:hAnsi="GHEA Grapalat"/>
          <w:b/>
          <w:sz w:val="20"/>
          <w:lang w:val="hy-AM"/>
        </w:rPr>
        <w:lastRenderedPageBreak/>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F3F5415" w14:textId="16B2CA90" w:rsidR="00486B55" w:rsidRPr="00AE608F" w:rsidRDefault="00096865" w:rsidP="00EF3662">
      <w:pPr>
        <w:pStyle w:val="BodyTextIndent2"/>
        <w:spacing w:line="240" w:lineRule="auto"/>
        <w:ind w:firstLine="567"/>
        <w:rPr>
          <w:rFonts w:ascii="GHEA Grapalat" w:hAnsi="GHEA Grapalat" w:cs="Sylfaen"/>
          <w:szCs w:val="24"/>
          <w:lang w:val="hy-AM"/>
        </w:rPr>
      </w:pPr>
      <w:r w:rsidRPr="00895D70">
        <w:rPr>
          <w:rFonts w:ascii="GHEA Grapalat" w:hAnsi="GHEA Grapalat" w:cs="Sylfaen"/>
        </w:rPr>
        <w:t>Մասնակիցը</w:t>
      </w:r>
      <w:r w:rsidRPr="00895D70">
        <w:rPr>
          <w:rFonts w:ascii="GHEA Grapalat" w:hAnsi="GHEA Grapalat"/>
          <w:lang w:val="hy-AM"/>
        </w:rPr>
        <w:t xml:space="preserve"> </w:t>
      </w:r>
      <w:r w:rsidRPr="00895D70">
        <w:rPr>
          <w:rFonts w:ascii="GHEA Grapalat" w:hAnsi="GHEA Grapalat" w:cs="Sylfaen"/>
        </w:rPr>
        <w:t>կարող</w:t>
      </w:r>
      <w:r w:rsidRPr="00895D70">
        <w:rPr>
          <w:rFonts w:ascii="GHEA Grapalat" w:hAnsi="GHEA Grapalat"/>
          <w:lang w:val="hy-AM"/>
        </w:rPr>
        <w:t xml:space="preserve"> </w:t>
      </w:r>
      <w:r w:rsidR="000946A3" w:rsidRPr="00895D70">
        <w:rPr>
          <w:rFonts w:ascii="GHEA Grapalat" w:hAnsi="GHEA Grapalat" w:cs="Sylfaen"/>
        </w:rPr>
        <w:t>է</w:t>
      </w:r>
      <w:r w:rsidR="000946A3" w:rsidRPr="00895D70">
        <w:rPr>
          <w:rFonts w:ascii="GHEA Grapalat" w:hAnsi="GHEA Grapalat"/>
          <w:lang w:val="hy-AM"/>
        </w:rPr>
        <w:t xml:space="preserve"> </w:t>
      </w:r>
      <w:r w:rsidRPr="00895D70">
        <w:rPr>
          <w:rFonts w:ascii="GHEA Grapalat" w:hAnsi="GHEA Grapalat" w:cs="Sylfaen"/>
        </w:rPr>
        <w:t>հայտ</w:t>
      </w:r>
      <w:r w:rsidRPr="00895D70">
        <w:rPr>
          <w:rFonts w:ascii="GHEA Grapalat" w:hAnsi="GHEA Grapalat"/>
          <w:lang w:val="hy-AM"/>
        </w:rPr>
        <w:t xml:space="preserve"> </w:t>
      </w:r>
      <w:r w:rsidRPr="00895D70">
        <w:rPr>
          <w:rFonts w:ascii="GHEA Grapalat" w:hAnsi="GHEA Grapalat" w:cs="Sylfaen"/>
        </w:rPr>
        <w:t>ներկայացնել</w:t>
      </w:r>
      <w:r w:rsidRPr="00895D70">
        <w:rPr>
          <w:rFonts w:ascii="GHEA Grapalat" w:hAnsi="GHEA Grapalat"/>
          <w:lang w:val="hy-AM"/>
        </w:rPr>
        <w:t xml:space="preserve"> </w:t>
      </w:r>
      <w:r w:rsidRPr="00895D70">
        <w:rPr>
          <w:rFonts w:ascii="GHEA Grapalat" w:hAnsi="GHEA Grapalat" w:cs="Sylfaen"/>
        </w:rPr>
        <w:t>ինչպես</w:t>
      </w:r>
      <w:r w:rsidRPr="00895D70">
        <w:rPr>
          <w:rFonts w:ascii="GHEA Grapalat" w:hAnsi="GHEA Grapalat"/>
          <w:lang w:val="hy-AM"/>
        </w:rPr>
        <w:t xml:space="preserve"> </w:t>
      </w:r>
      <w:r w:rsidRPr="00895D70">
        <w:rPr>
          <w:rFonts w:ascii="GHEA Grapalat" w:hAnsi="GHEA Grapalat" w:cs="Sylfaen"/>
        </w:rPr>
        <w:t>յուրաքանչյուր</w:t>
      </w:r>
      <w:r w:rsidRPr="00895D70">
        <w:rPr>
          <w:rFonts w:ascii="GHEA Grapalat" w:hAnsi="GHEA Grapalat"/>
          <w:lang w:val="hy-AM"/>
        </w:rPr>
        <w:t xml:space="preserve"> </w:t>
      </w:r>
      <w:r w:rsidRPr="00895D70">
        <w:rPr>
          <w:rFonts w:ascii="GHEA Grapalat" w:hAnsi="GHEA Grapalat" w:cs="Sylfaen"/>
        </w:rPr>
        <w:t>չափաբաժնի</w:t>
      </w:r>
      <w:r w:rsidRPr="00895D70">
        <w:rPr>
          <w:rFonts w:ascii="GHEA Grapalat" w:hAnsi="GHEA Grapalat"/>
          <w:lang w:val="hy-AM"/>
        </w:rPr>
        <w:t xml:space="preserve">, </w:t>
      </w:r>
      <w:r w:rsidRPr="00895D70">
        <w:rPr>
          <w:rFonts w:ascii="GHEA Grapalat" w:hAnsi="GHEA Grapalat" w:cs="Sylfaen"/>
        </w:rPr>
        <w:t>այնպես</w:t>
      </w:r>
      <w:r w:rsidRPr="00895D70">
        <w:rPr>
          <w:rFonts w:ascii="GHEA Grapalat" w:hAnsi="GHEA Grapalat"/>
          <w:lang w:val="hy-AM"/>
        </w:rPr>
        <w:t xml:space="preserve"> </w:t>
      </w:r>
      <w:r w:rsidRPr="00895D70">
        <w:rPr>
          <w:rFonts w:ascii="GHEA Grapalat" w:hAnsi="GHEA Grapalat" w:cs="Sylfaen"/>
        </w:rPr>
        <w:t>էլ</w:t>
      </w:r>
      <w:r w:rsidRPr="00895D70">
        <w:rPr>
          <w:rFonts w:ascii="GHEA Grapalat" w:hAnsi="GHEA Grapalat"/>
          <w:lang w:val="hy-AM"/>
        </w:rPr>
        <w:t xml:space="preserve"> </w:t>
      </w:r>
      <w:r w:rsidRPr="00895D70">
        <w:rPr>
          <w:rFonts w:ascii="GHEA Grapalat" w:hAnsi="GHEA Grapalat" w:cs="Sylfaen"/>
        </w:rPr>
        <w:t>մի</w:t>
      </w:r>
      <w:r w:rsidRPr="00895D70">
        <w:rPr>
          <w:rFonts w:ascii="GHEA Grapalat" w:hAnsi="GHEA Grapalat"/>
          <w:lang w:val="hy-AM"/>
        </w:rPr>
        <w:t xml:space="preserve"> </w:t>
      </w:r>
      <w:r w:rsidRPr="00895D70">
        <w:rPr>
          <w:rFonts w:ascii="GHEA Grapalat" w:hAnsi="GHEA Grapalat" w:cs="Sylfaen"/>
        </w:rPr>
        <w:t>քանի</w:t>
      </w:r>
      <w:r w:rsidRPr="00895D70">
        <w:rPr>
          <w:rFonts w:ascii="GHEA Grapalat" w:hAnsi="GHEA Grapalat"/>
          <w:lang w:val="hy-AM"/>
        </w:rPr>
        <w:t xml:space="preserve"> </w:t>
      </w:r>
      <w:r w:rsidRPr="00895D70">
        <w:rPr>
          <w:rFonts w:ascii="GHEA Grapalat" w:hAnsi="GHEA Grapalat" w:cs="Sylfaen"/>
        </w:rPr>
        <w:t>կամ</w:t>
      </w:r>
      <w:r w:rsidRPr="00895D70">
        <w:rPr>
          <w:rFonts w:ascii="GHEA Grapalat" w:hAnsi="GHEA Grapalat"/>
          <w:lang w:val="hy-AM"/>
        </w:rPr>
        <w:t xml:space="preserve"> </w:t>
      </w:r>
      <w:r w:rsidRPr="00895D70">
        <w:rPr>
          <w:rFonts w:ascii="GHEA Grapalat" w:hAnsi="GHEA Grapalat" w:cs="Sylfaen"/>
        </w:rPr>
        <w:t>բոլոր</w:t>
      </w:r>
      <w:r w:rsidRPr="00895D70">
        <w:rPr>
          <w:rFonts w:ascii="GHEA Grapalat" w:hAnsi="GHEA Grapalat"/>
          <w:lang w:val="hy-AM"/>
        </w:rPr>
        <w:t xml:space="preserve"> </w:t>
      </w:r>
      <w:r w:rsidRPr="00895D70">
        <w:rPr>
          <w:rFonts w:ascii="GHEA Grapalat" w:hAnsi="GHEA Grapalat" w:cs="Sylfaen"/>
        </w:rPr>
        <w:t>չափաբաժինների</w:t>
      </w:r>
      <w:r w:rsidRPr="00895D70">
        <w:rPr>
          <w:rFonts w:ascii="GHEA Grapalat" w:hAnsi="GHEA Grapalat"/>
          <w:lang w:val="hy-AM"/>
        </w:rPr>
        <w:t xml:space="preserve"> </w:t>
      </w:r>
      <w:r w:rsidR="00F9052C" w:rsidRPr="00895D70">
        <w:rPr>
          <w:rFonts w:ascii="GHEA Grapalat" w:hAnsi="GHEA Grapalat" w:cs="Sylfaen"/>
        </w:rPr>
        <w:t>համար</w:t>
      </w:r>
      <w:r w:rsidR="00AE608F" w:rsidRPr="00895D70">
        <w:rPr>
          <w:rStyle w:val="FootnoteReference"/>
          <w:rFonts w:ascii="GHEA Grapalat" w:hAnsi="GHEA Grapalat" w:cs="Sylfaen"/>
        </w:rPr>
        <w:footnoteReference w:id="2"/>
      </w:r>
      <w:r w:rsidR="004D5671" w:rsidRPr="00895D70">
        <w:rPr>
          <w:rFonts w:ascii="GHEA Grapalat" w:hAnsi="GHEA Grapalat" w:cs="Sylfaen"/>
          <w:szCs w:val="24"/>
          <w:lang w:val="hy-AM"/>
        </w:rPr>
        <w:t>։</w:t>
      </w:r>
      <w:r w:rsidRPr="00AE608F">
        <w:rPr>
          <w:rFonts w:ascii="GHEA Grapalat" w:hAnsi="GHEA Grapalat" w:cs="Sylfaen"/>
          <w:szCs w:val="24"/>
          <w:lang w:val="hy-AM"/>
        </w:rPr>
        <w:t xml:space="preserve">  </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6777FAFB"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F26BC2">
        <w:rPr>
          <w:rFonts w:ascii="GHEA Grapalat" w:hAnsi="GHEA Grapalat" w:cs="Sylfaen"/>
          <w:szCs w:val="24"/>
          <w:lang w:val="hy-AM"/>
        </w:rPr>
        <w:t xml:space="preserve">հրատապ </w:t>
      </w:r>
      <w:r w:rsidRPr="00F566BF">
        <w:rPr>
          <w:rFonts w:ascii="GHEA Grapalat" w:hAnsi="GHEA Grapalat" w:cs="Sylfaen"/>
          <w:szCs w:val="24"/>
          <w:lang w:val="hy-AM"/>
        </w:rPr>
        <w:t>բ</w:t>
      </w:r>
      <w:r w:rsidR="00096865" w:rsidRPr="00F566BF">
        <w:rPr>
          <w:rFonts w:ascii="GHEA Grapalat" w:hAnsi="GHEA Grapalat" w:cs="Sylfaen"/>
          <w:szCs w:val="24"/>
          <w:lang w:val="hy-AM"/>
        </w:rPr>
        <w:t xml:space="preserve">աց </w:t>
      </w:r>
      <w:r w:rsidR="00AE26C8" w:rsidRPr="00F566BF">
        <w:rPr>
          <w:rFonts w:ascii="GHEA Grapalat" w:hAnsi="GHEA Grapalat" w:cs="Sylfaen"/>
          <w:szCs w:val="24"/>
          <w:lang w:val="hy-AM"/>
        </w:rPr>
        <w:t xml:space="preserve">մրցույթի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01FA16D9" w14:textId="5C08B5F3" w:rsidR="00477276" w:rsidRPr="00F566BF" w:rsidRDefault="00096865" w:rsidP="00477276">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w:t>
      </w:r>
      <w:r w:rsidR="00477276" w:rsidRPr="00F566BF">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00477276">
        <w:rPr>
          <w:rFonts w:ascii="GHEA Grapalat" w:hAnsi="GHEA Grapalat" w:cs="Sylfaen"/>
          <w:szCs w:val="24"/>
          <w:lang w:val="hy-AM"/>
        </w:rPr>
        <w:t xml:space="preserve">մինչև </w:t>
      </w:r>
      <w:r w:rsidR="00477276">
        <w:rPr>
          <w:rFonts w:ascii="GHEA Grapalat" w:hAnsi="GHEA Grapalat" w:cs="Sylfaen"/>
          <w:b/>
          <w:szCs w:val="24"/>
          <w:lang w:val="hy-AM"/>
        </w:rPr>
        <w:t xml:space="preserve">2025 թվականի </w:t>
      </w:r>
      <w:r w:rsidR="00C15E7A">
        <w:rPr>
          <w:rFonts w:ascii="GHEA Grapalat" w:hAnsi="GHEA Grapalat" w:cs="Sylfaen"/>
          <w:b/>
          <w:szCs w:val="24"/>
          <w:lang w:val="hy-AM"/>
        </w:rPr>
        <w:t>հունիսի 0</w:t>
      </w:r>
      <w:r w:rsidR="00BB2ECF">
        <w:rPr>
          <w:rFonts w:ascii="GHEA Grapalat" w:hAnsi="GHEA Grapalat" w:cs="Sylfaen"/>
          <w:b/>
          <w:szCs w:val="24"/>
          <w:lang w:val="hy-AM"/>
        </w:rPr>
        <w:t>6</w:t>
      </w:r>
      <w:r w:rsidR="00477276" w:rsidRPr="00C94903">
        <w:rPr>
          <w:rFonts w:ascii="GHEA Grapalat" w:hAnsi="GHEA Grapalat" w:cs="Sylfaen"/>
          <w:b/>
          <w:szCs w:val="24"/>
          <w:lang w:val="hy-AM"/>
        </w:rPr>
        <w:t>-ը</w:t>
      </w:r>
      <w:r w:rsidR="00477276">
        <w:rPr>
          <w:rFonts w:ascii="GHEA Grapalat" w:hAnsi="GHEA Grapalat" w:cs="Sylfaen"/>
          <w:b/>
          <w:szCs w:val="24"/>
          <w:lang w:val="hy-AM"/>
        </w:rPr>
        <w:t>,</w:t>
      </w:r>
      <w:r w:rsidR="00477276" w:rsidRPr="00C94903">
        <w:rPr>
          <w:rFonts w:ascii="GHEA Grapalat" w:hAnsi="GHEA Grapalat" w:cs="Sylfaen"/>
          <w:b/>
          <w:szCs w:val="24"/>
          <w:lang w:val="hy-AM"/>
        </w:rPr>
        <w:t xml:space="preserve"> ժամը</w:t>
      </w:r>
      <w:r w:rsidR="00477276" w:rsidRPr="00064790">
        <w:rPr>
          <w:rFonts w:ascii="GHEA Grapalat" w:hAnsi="GHEA Grapalat" w:cs="Sylfaen"/>
          <w:b/>
          <w:szCs w:val="24"/>
          <w:lang w:val="hy-AM"/>
        </w:rPr>
        <w:t xml:space="preserve"> 10:00-ը</w:t>
      </w:r>
      <w:r w:rsidR="00477276">
        <w:rPr>
          <w:rFonts w:ascii="GHEA Grapalat" w:hAnsi="GHEA Grapalat" w:cs="Sylfaen"/>
          <w:szCs w:val="24"/>
          <w:lang w:val="hy-AM"/>
        </w:rPr>
        <w:t xml:space="preserve">։ </w:t>
      </w:r>
      <w:r w:rsidR="00477276" w:rsidRPr="00671AFC">
        <w:rPr>
          <w:rFonts w:ascii="GHEA Grapalat" w:hAnsi="GHEA Grapalat" w:cs="Sylfaen"/>
          <w:szCs w:val="24"/>
          <w:lang w:val="hy-AM"/>
        </w:rPr>
        <w:t>Հայտերը ներկայացնելու</w:t>
      </w:r>
      <w:r w:rsidR="00477276" w:rsidRPr="00F566BF">
        <w:rPr>
          <w:rFonts w:ascii="GHEA Grapalat" w:hAnsi="GHEA Grapalat" w:cs="Sylfaen"/>
          <w:szCs w:val="24"/>
          <w:lang w:val="hy-AM"/>
        </w:rPr>
        <w:t xml:space="preserve"> վերջնաժամկետը լրանալուց հետո ներկայացված հայտերը չեն ընդունվում համակարգի 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2"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4CE54D48" w14:textId="5C3AED6D" w:rsidR="001820DF" w:rsidRPr="00224D9D" w:rsidRDefault="003850A0" w:rsidP="001820DF">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1820DF" w:rsidRPr="00DC0D0F">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r w:rsidR="001820DF" w:rsidRPr="000E2576">
        <w:rPr>
          <w:rFonts w:ascii="GHEA Grapalat" w:hAnsi="GHEA Grapalat" w:cs="Sylfaen"/>
          <w:sz w:val="20"/>
          <w:lang w:val="hy-AM"/>
        </w:rPr>
        <w:t>.</w:t>
      </w:r>
      <w:r w:rsidR="001820DF" w:rsidRPr="00777D3C">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w:t>
      </w:r>
      <w:r w:rsidR="00821851" w:rsidRPr="0086226B">
        <w:rPr>
          <w:rFonts w:ascii="GHEA Grapalat" w:hAnsi="GHEA Grapalat" w:cs="Sylfaen"/>
          <w:sz w:val="20"/>
          <w:lang w:val="hy-AM"/>
        </w:rPr>
        <w:t>համակարգում, պայմանագիր կնքելու որոշման մասին հայտարարության հետ միաժամանակ հրապարակվում է նաև տեղեկագրում։</w:t>
      </w:r>
      <w:r w:rsidR="00F15FB2" w:rsidRPr="0086226B">
        <w:rPr>
          <w:rStyle w:val="FootnoteReference"/>
          <w:rFonts w:ascii="GHEA Grapalat" w:hAnsi="GHEA Grapalat" w:cs="Sylfaen"/>
          <w:sz w:val="20"/>
          <w:lang w:val="hy-AM"/>
        </w:rPr>
        <w:footnoteReference w:id="3"/>
      </w:r>
    </w:p>
    <w:p w14:paraId="032DBE71" w14:textId="77777777" w:rsidR="00B67CCD" w:rsidRPr="002D4DC4" w:rsidRDefault="00246F46" w:rsidP="005624A7">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3"/>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47117B" w:rsidRPr="00F566BF">
        <w:rPr>
          <w:rFonts w:ascii="GHEA Grapalat" w:hAnsi="GHEA Grapalat" w:cs="Sylfaen"/>
          <w:sz w:val="20"/>
          <w:szCs w:val="24"/>
          <w:lang w:val="hy-AM" w:eastAsia="en-US"/>
        </w:rPr>
        <w:t xml:space="preserve">իր կողմից հաստատված </w:t>
      </w:r>
      <w:r w:rsidR="00B67CCD" w:rsidRPr="00F566BF">
        <w:rPr>
          <w:rFonts w:ascii="GHEA Grapalat" w:hAnsi="GHEA Grapalat" w:cs="Sylfaen"/>
          <w:sz w:val="20"/>
          <w:szCs w:val="24"/>
          <w:lang w:val="hy-AM" w:eastAsia="en-US"/>
        </w:rPr>
        <w:t>գնային առաջարկ</w:t>
      </w:r>
      <w:r w:rsidR="005624A7" w:rsidRPr="002D4DC4">
        <w:rPr>
          <w:rFonts w:ascii="GHEA Grapalat" w:hAnsi="GHEA Grapalat" w:cs="Sylfaen"/>
          <w:sz w:val="20"/>
          <w:szCs w:val="24"/>
          <w:lang w:val="hy-AM" w:eastAsia="en-US"/>
        </w:rPr>
        <w:t>.</w:t>
      </w:r>
    </w:p>
    <w:p w14:paraId="0CEF9E31" w14:textId="561F5B73" w:rsidR="006C3115" w:rsidRPr="00F566BF" w:rsidRDefault="00E326DD" w:rsidP="00EF3662">
      <w:pPr>
        <w:ind w:firstLine="567"/>
        <w:jc w:val="both"/>
        <w:rPr>
          <w:rFonts w:ascii="GHEA Grapalat" w:hAnsi="GHEA Grapalat" w:cs="Sylfaen"/>
          <w:color w:val="FFFFFF"/>
          <w:sz w:val="20"/>
          <w:lang w:val="hy-AM"/>
        </w:rPr>
      </w:pPr>
      <w:r w:rsidRPr="00F566BF">
        <w:rPr>
          <w:rFonts w:ascii="GHEA Grapalat" w:hAnsi="GHEA Grapalat" w:cs="Sylfaen"/>
          <w:sz w:val="20"/>
          <w:lang w:val="hy-AM"/>
        </w:rPr>
        <w:t xml:space="preserve">  </w:t>
      </w:r>
      <w:r w:rsidR="00C96127" w:rsidRPr="002D4DC4">
        <w:rPr>
          <w:rFonts w:ascii="GHEA Grapalat" w:hAnsi="GHEA Grapalat" w:cs="Sylfaen"/>
          <w:sz w:val="20"/>
          <w:lang w:val="hy-AM"/>
        </w:rPr>
        <w:t>3</w:t>
      </w:r>
      <w:r w:rsidR="00F53525" w:rsidRPr="00F566BF">
        <w:rPr>
          <w:rFonts w:ascii="GHEA Grapalat" w:hAnsi="GHEA Grapalat" w:cs="Sylfaen"/>
          <w:sz w:val="20"/>
          <w:lang w:val="hy-AM"/>
        </w:rPr>
        <w:t xml:space="preserve">) </w:t>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4"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15C415A9" w14:textId="77777777" w:rsidR="00477276" w:rsidRDefault="00477276" w:rsidP="00EF3662">
      <w:pPr>
        <w:jc w:val="center"/>
        <w:rPr>
          <w:rFonts w:ascii="GHEA Grapalat" w:hAnsi="GHEA Grapalat"/>
          <w:b/>
          <w:sz w:val="20"/>
          <w:lang w:val="es-ES"/>
        </w:rPr>
      </w:pPr>
    </w:p>
    <w:p w14:paraId="23211EA2" w14:textId="77777777" w:rsidR="00477276" w:rsidRDefault="00477276" w:rsidP="00EF3662">
      <w:pPr>
        <w:jc w:val="center"/>
        <w:rPr>
          <w:rFonts w:ascii="GHEA Grapalat" w:hAnsi="GHEA Grapalat"/>
          <w:b/>
          <w:sz w:val="20"/>
          <w:lang w:val="es-ES"/>
        </w:rPr>
      </w:pPr>
    </w:p>
    <w:p w14:paraId="642A4789" w14:textId="1E7FAD1E"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proofErr w:type="gramStart"/>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proofErr w:type="gramEnd"/>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77777777"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proofErr w:type="gramStart"/>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proofErr w:type="gramEnd"/>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հ</w:t>
      </w:r>
      <w:r w:rsidR="00A45946" w:rsidRPr="00F566BF">
        <w:rPr>
          <w:rFonts w:ascii="GHEA Grapalat" w:hAnsi="GHEA Grapalat"/>
          <w:sz w:val="20"/>
          <w:lang w:val="es-ES"/>
        </w:rPr>
        <w:t>ամակարգի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միջոցով</w:t>
      </w:r>
      <w:proofErr w:type="spellEnd"/>
      <w:r w:rsidR="00A45946" w:rsidRPr="00F566BF">
        <w:rPr>
          <w:rFonts w:ascii="GHEA Grapalat" w:hAnsi="GHEA Grapalat"/>
          <w:sz w:val="20"/>
          <w:lang w:val="es-ES"/>
        </w:rPr>
        <w:t>:</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r w:rsidR="00A45946" w:rsidRPr="00F566BF">
        <w:rPr>
          <w:rFonts w:ascii="GHEA Grapalat" w:hAnsi="GHEA Grapalat" w:cs="Sylfaen"/>
          <w:sz w:val="20"/>
          <w:lang w:val="ru-RU"/>
        </w:rPr>
        <w:t>ներկայաց</w:t>
      </w:r>
      <w:proofErr w:type="spellStart"/>
      <w:r w:rsidR="00A45946" w:rsidRPr="00F566BF">
        <w:rPr>
          <w:rFonts w:ascii="GHEA Grapalat" w:hAnsi="GHEA Grapalat" w:cs="Sylfaen"/>
          <w:sz w:val="20"/>
        </w:rPr>
        <w:t>վող</w:t>
      </w:r>
      <w:proofErr w:type="spellEnd"/>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գնային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առաջարկում</w:t>
      </w:r>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Ընդ</w:t>
      </w:r>
      <w:proofErr w:type="spellEnd"/>
      <w:r w:rsidR="00337F3C"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որում</w:t>
      </w:r>
      <w:proofErr w:type="spellEnd"/>
      <w:r w:rsidR="00337F3C" w:rsidRPr="00F566BF">
        <w:rPr>
          <w:rFonts w:ascii="GHEA Grapalat" w:hAnsi="GHEA Grapalat" w:cs="Sylfaen"/>
          <w:sz w:val="20"/>
          <w:szCs w:val="24"/>
          <w:lang w:val="es-ES" w:eastAsia="en-US"/>
        </w:rPr>
        <w:t>՝</w:t>
      </w:r>
    </w:p>
    <w:p w14:paraId="3B17C053" w14:textId="77777777"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77777777"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Եթե</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կնքվելիք</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գինը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կայուն</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ապա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ներկայացվում</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մեկ</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թվով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կատարման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համար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առաջարկվող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ընդհանուր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գնով</w:t>
      </w:r>
      <w:proofErr w:type="spellEnd"/>
      <w:r w:rsidR="00A45946" w:rsidRPr="00F566BF">
        <w:rPr>
          <w:rFonts w:ascii="GHEA Grapalat" w:hAnsi="GHEA Grapalat"/>
          <w:sz w:val="20"/>
          <w:lang w:val="es-ES"/>
        </w:rPr>
        <w:t xml:space="preserve"> և </w:t>
      </w:r>
      <w:proofErr w:type="spellStart"/>
      <w:r w:rsidR="00A45946" w:rsidRPr="00F566BF">
        <w:rPr>
          <w:rFonts w:ascii="GHEA Grapalat" w:hAnsi="GHEA Grapalat"/>
          <w:sz w:val="20"/>
          <w:lang w:val="es-ES"/>
        </w:rPr>
        <w:t>համակարգում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պարտադիր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լրացվում</w:t>
      </w:r>
      <w:proofErr w:type="spellEnd"/>
      <w:r w:rsidR="00A45946" w:rsidRPr="00F566BF">
        <w:rPr>
          <w:rFonts w:ascii="GHEA Grapalat" w:hAnsi="GHEA Grapalat"/>
          <w:sz w:val="20"/>
          <w:lang w:val="es-ES"/>
        </w:rPr>
        <w:t xml:space="preserve">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մասնակցից</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պահանջվել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ներկայացնի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հիմնավորումներ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որևէ</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այլ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տիպի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տեղեկություններ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փաստաթղթեր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ինչպես</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նաև</w:t>
      </w:r>
      <w:proofErr w:type="spellEnd"/>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մ</w:t>
      </w:r>
      <w:r w:rsidR="00A45946" w:rsidRPr="00F566BF">
        <w:rPr>
          <w:rFonts w:ascii="GHEA Grapalat" w:hAnsi="GHEA Grapalat"/>
          <w:sz w:val="20"/>
          <w:lang w:val="es-ES"/>
        </w:rPr>
        <w:t>ասնակցի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շահույթի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չափը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հրավերով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սահմանափակվել</w:t>
      </w:r>
      <w:proofErr w:type="spellEnd"/>
      <w:r w:rsidR="00A45946"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6FF725CC" w14:textId="30730A21" w:rsidR="00A42E71" w:rsidRPr="00F566BF" w:rsidRDefault="000D701E" w:rsidP="00CF18EF">
      <w:pPr>
        <w:ind w:firstLine="567"/>
        <w:jc w:val="center"/>
        <w:rPr>
          <w:rFonts w:ascii="GHEA Grapalat" w:hAnsi="GHEA Grapalat" w:cs="Sylfaen"/>
          <w:sz w:val="20"/>
          <w:szCs w:val="20"/>
          <w:lang w:val="af-ZA"/>
        </w:rPr>
      </w:pPr>
      <w:r w:rsidRPr="00F566BF">
        <w:rPr>
          <w:rFonts w:ascii="GHEA Grapalat" w:hAnsi="GHEA Grapalat"/>
          <w:b/>
          <w:sz w:val="20"/>
          <w:lang w:val="af-ZA"/>
        </w:rPr>
        <w:t>7</w:t>
      </w:r>
      <w:r w:rsidR="00955A1E" w:rsidRPr="00F566BF">
        <w:rPr>
          <w:rFonts w:ascii="GHEA Grapalat" w:hAnsi="GHEA Grapalat"/>
          <w:b/>
          <w:sz w:val="20"/>
          <w:lang w:val="af-ZA"/>
        </w:rPr>
        <w:t xml:space="preserve">. </w:t>
      </w: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28764A8E" w14:textId="06DF6913" w:rsidR="00CF18EF" w:rsidRPr="00F566BF" w:rsidRDefault="00CF18EF" w:rsidP="00CF18EF">
      <w:pPr>
        <w:pStyle w:val="BodyTextIndent2"/>
        <w:spacing w:line="240" w:lineRule="auto"/>
        <w:ind w:firstLine="567"/>
        <w:rPr>
          <w:rFonts w:ascii="GHEA Grapalat" w:hAnsi="GHEA Grapalat" w:cs="Tahoma"/>
        </w:rPr>
      </w:pPr>
      <w:r w:rsidRPr="00F566BF">
        <w:rPr>
          <w:rFonts w:ascii="GHEA Grapalat" w:hAnsi="GHEA Grapalat"/>
        </w:rPr>
        <w:t xml:space="preserve">8.1 </w:t>
      </w:r>
      <w:r w:rsidRPr="00F566BF">
        <w:rPr>
          <w:rFonts w:ascii="GHEA Grapalat" w:hAnsi="GHEA Grapalat" w:cs="Sylfaen"/>
          <w:lang w:val="ru-RU"/>
        </w:rPr>
        <w:t>Հայտերի</w:t>
      </w:r>
      <w:r w:rsidRPr="00F566BF">
        <w:rPr>
          <w:rFonts w:ascii="GHEA Grapalat" w:hAnsi="GHEA Grapalat" w:cs="Sylfaen"/>
        </w:rPr>
        <w:t xml:space="preserve"> </w:t>
      </w:r>
      <w:r w:rsidRPr="00F566BF">
        <w:rPr>
          <w:rFonts w:ascii="GHEA Grapalat" w:hAnsi="GHEA Grapalat" w:cs="Sylfaen"/>
          <w:lang w:val="ru-RU"/>
        </w:rPr>
        <w:t>բացումը</w:t>
      </w:r>
      <w:r w:rsidRPr="00F566BF">
        <w:rPr>
          <w:rFonts w:ascii="GHEA Grapalat" w:hAnsi="GHEA Grapalat" w:cs="Sylfaen"/>
        </w:rPr>
        <w:t xml:space="preserve"> </w:t>
      </w:r>
      <w:r w:rsidRPr="00F566BF">
        <w:rPr>
          <w:rFonts w:ascii="GHEA Grapalat" w:hAnsi="GHEA Grapalat" w:cs="Sylfaen"/>
          <w:lang w:val="ru-RU"/>
        </w:rPr>
        <w:t>կկատարվի</w:t>
      </w:r>
      <w:r w:rsidRPr="00F566BF">
        <w:rPr>
          <w:rFonts w:ascii="GHEA Grapalat" w:hAnsi="GHEA Grapalat" w:cs="Sylfaen"/>
        </w:rPr>
        <w:t xml:space="preserve"> </w:t>
      </w:r>
      <w:proofErr w:type="spellStart"/>
      <w:r w:rsidRPr="00F566BF">
        <w:rPr>
          <w:rFonts w:ascii="GHEA Grapalat" w:hAnsi="GHEA Grapalat" w:cs="Sylfaen"/>
          <w:szCs w:val="24"/>
          <w:lang w:val="en-US"/>
        </w:rPr>
        <w:t>համակարգի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միջոցով</w:t>
      </w:r>
      <w:proofErr w:type="spellEnd"/>
      <w:r w:rsidRPr="00064790">
        <w:rPr>
          <w:rFonts w:ascii="GHEA Grapalat" w:hAnsi="GHEA Grapalat" w:cs="Sylfaen"/>
          <w:szCs w:val="24"/>
        </w:rPr>
        <w:t xml:space="preserve">`  </w:t>
      </w:r>
      <w:r>
        <w:rPr>
          <w:rFonts w:ascii="GHEA Grapalat" w:hAnsi="GHEA Grapalat" w:cs="Sylfaen"/>
          <w:b/>
          <w:szCs w:val="24"/>
          <w:lang w:val="hy-AM"/>
        </w:rPr>
        <w:t xml:space="preserve">2025 թվականի </w:t>
      </w:r>
      <w:r w:rsidR="00C15E7A">
        <w:rPr>
          <w:rFonts w:ascii="GHEA Grapalat" w:hAnsi="GHEA Grapalat" w:cs="Sylfaen"/>
          <w:b/>
          <w:szCs w:val="24"/>
          <w:lang w:val="hy-AM"/>
        </w:rPr>
        <w:t>հունիսի 0</w:t>
      </w:r>
      <w:r w:rsidR="00BB2ECF">
        <w:rPr>
          <w:rFonts w:ascii="GHEA Grapalat" w:hAnsi="GHEA Grapalat" w:cs="Sylfaen"/>
          <w:b/>
          <w:szCs w:val="24"/>
          <w:lang w:val="hy-AM"/>
        </w:rPr>
        <w:t>6</w:t>
      </w:r>
      <w:r w:rsidRPr="0079652F">
        <w:rPr>
          <w:rFonts w:ascii="GHEA Grapalat" w:hAnsi="GHEA Grapalat" w:cs="Sylfaen"/>
          <w:b/>
          <w:szCs w:val="24"/>
          <w:lang w:val="hy-AM"/>
        </w:rPr>
        <w:t>-ին</w:t>
      </w:r>
      <w:r>
        <w:rPr>
          <w:rFonts w:ascii="GHEA Grapalat" w:hAnsi="GHEA Grapalat" w:cs="Sylfaen"/>
          <w:b/>
          <w:szCs w:val="24"/>
          <w:lang w:val="hy-AM"/>
        </w:rPr>
        <w:t>,</w:t>
      </w:r>
      <w:r w:rsidRPr="00064790">
        <w:rPr>
          <w:rFonts w:ascii="GHEA Grapalat" w:hAnsi="GHEA Grapalat" w:cs="Sylfaen"/>
          <w:b/>
          <w:szCs w:val="24"/>
          <w:lang w:val="hy-AM"/>
        </w:rPr>
        <w:t xml:space="preserve"> ժամը </w:t>
      </w:r>
      <w:r>
        <w:rPr>
          <w:rFonts w:ascii="GHEA Grapalat" w:hAnsi="GHEA Grapalat" w:cs="Sylfaen"/>
          <w:b/>
          <w:szCs w:val="24"/>
          <w:lang w:val="hy-AM"/>
        </w:rPr>
        <w:br/>
      </w:r>
      <w:r w:rsidRPr="00064790">
        <w:rPr>
          <w:rFonts w:ascii="GHEA Grapalat" w:hAnsi="GHEA Grapalat" w:cs="Sylfaen"/>
          <w:b/>
          <w:szCs w:val="24"/>
          <w:lang w:val="hy-AM"/>
        </w:rPr>
        <w:t>10:00-</w:t>
      </w:r>
      <w:r w:rsidRPr="00064790">
        <w:rPr>
          <w:rFonts w:ascii="GHEA Grapalat" w:hAnsi="GHEA Grapalat" w:cs="Sylfaen"/>
          <w:b/>
          <w:szCs w:val="24"/>
          <w:lang w:val="en-US"/>
        </w:rPr>
        <w:t>ի</w:t>
      </w:r>
      <w:r w:rsidRPr="00064790">
        <w:rPr>
          <w:rFonts w:ascii="GHEA Grapalat" w:hAnsi="GHEA Grapalat" w:cs="Sylfaen"/>
          <w:b/>
          <w:szCs w:val="24"/>
          <w:lang w:val="ru-RU"/>
        </w:rPr>
        <w:t>ն։</w:t>
      </w:r>
      <w:r w:rsidRPr="00F566BF">
        <w:rPr>
          <w:rFonts w:ascii="GHEA Grapalat" w:hAnsi="GHEA Grapalat" w:cs="Sylfaen"/>
          <w:szCs w:val="24"/>
        </w:rPr>
        <w:t xml:space="preserve"> </w:t>
      </w:r>
    </w:p>
    <w:p w14:paraId="49ED33DC" w14:textId="77777777" w:rsidR="00ED6836" w:rsidRPr="00F566BF" w:rsidRDefault="009B6D58" w:rsidP="00EF3662">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00CC3419"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 xml:space="preserve">րակում է </w:t>
      </w:r>
      <w:r w:rsidR="00A222D7" w:rsidRPr="00F566BF">
        <w:rPr>
          <w:rFonts w:ascii="GHEA Grapalat" w:hAnsi="GHEA Grapalat" w:cs="Sylfaen"/>
          <w:sz w:val="20"/>
          <w:lang w:val="hy-AM"/>
        </w:rPr>
        <w:t>գնման հայտով սահմանված</w:t>
      </w:r>
      <w:r w:rsidR="00A222D7" w:rsidRPr="00F566BF">
        <w:rPr>
          <w:rFonts w:ascii="GHEA Grapalat" w:hAnsi="GHEA Grapalat" w:cs="Sylfaen"/>
          <w:sz w:val="20"/>
          <w:lang w:val="af-ZA"/>
        </w:rPr>
        <w:t>`</w:t>
      </w:r>
      <w:r w:rsidR="00A222D7" w:rsidRPr="00F566BF">
        <w:rPr>
          <w:rFonts w:ascii="GHEA Grapalat" w:hAnsi="GHEA Grapalat" w:cs="Sylfaen"/>
          <w:sz w:val="20"/>
          <w:lang w:val="hy-AM"/>
        </w:rPr>
        <w:t xml:space="preserve"> </w:t>
      </w:r>
      <w:proofErr w:type="spellStart"/>
      <w:r w:rsidR="00A222D7" w:rsidRPr="00F566BF">
        <w:rPr>
          <w:rFonts w:ascii="GHEA Grapalat" w:hAnsi="GHEA Grapalat" w:cs="Sylfaen"/>
          <w:sz w:val="20"/>
        </w:rPr>
        <w:t>սույն</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ընթացակարգի</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շրջանակում</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գնվելիք</w:t>
      </w:r>
      <w:proofErr w:type="spellEnd"/>
      <w:r w:rsidR="00A222D7" w:rsidRPr="00F566BF">
        <w:rPr>
          <w:rFonts w:ascii="GHEA Grapalat" w:hAnsi="GHEA Grapalat" w:cs="Sylfaen"/>
          <w:sz w:val="20"/>
          <w:lang w:val="af-ZA"/>
        </w:rPr>
        <w:t xml:space="preserve"> </w:t>
      </w:r>
      <w:r w:rsidR="002A5E43" w:rsidRPr="00F566BF">
        <w:rPr>
          <w:rFonts w:ascii="GHEA Grapalat" w:hAnsi="GHEA Grapalat" w:cs="Sylfaen"/>
          <w:sz w:val="20"/>
          <w:lang w:val="af-ZA"/>
        </w:rPr>
        <w:t>ծառայությունների</w:t>
      </w:r>
      <w:r w:rsidR="0043390C">
        <w:rPr>
          <w:rFonts w:ascii="GHEA Grapalat" w:hAnsi="GHEA Grapalat" w:cs="Sylfaen"/>
          <w:sz w:val="20"/>
          <w:lang w:val="hy-AM"/>
        </w:rPr>
        <w:t xml:space="preserve"> գնման</w:t>
      </w:r>
      <w:r w:rsidR="00A222D7"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ինչպես</w:t>
      </w:r>
      <w:proofErr w:type="spellEnd"/>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նաև</w:t>
      </w:r>
      <w:proofErr w:type="spellEnd"/>
      <w:r w:rsidR="00F20DA5" w:rsidRPr="00F566BF">
        <w:rPr>
          <w:rFonts w:ascii="GHEA Grapalat" w:hAnsi="GHEA Grapalat" w:cs="Sylfaen"/>
          <w:sz w:val="20"/>
          <w:lang w:val="af-ZA"/>
        </w:rPr>
        <w:t xml:space="preserve"> </w:t>
      </w:r>
      <w:r w:rsidR="00745561"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lastRenderedPageBreak/>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proofErr w:type="gramStart"/>
      <w:r w:rsidR="009A796C" w:rsidRPr="00F566BF">
        <w:rPr>
          <w:rFonts w:ascii="GHEA Grapalat" w:hAnsi="GHEA Grapalat" w:cs="Sylfaen"/>
          <w:sz w:val="20"/>
        </w:rPr>
        <w:t>հաշված</w:t>
      </w:r>
      <w:proofErr w:type="spellEnd"/>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proofErr w:type="gramEnd"/>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77777777" w:rsidR="00ED6836" w:rsidRPr="00F566BF" w:rsidRDefault="00745561" w:rsidP="00EF3662">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B46279" w:rsidRPr="00F566BF">
        <w:rPr>
          <w:rFonts w:ascii="GHEA Grapalat" w:hAnsi="GHEA Grapalat" w:cs="Sylfaen"/>
          <w:sz w:val="20"/>
        </w:rPr>
        <w:t>Ընդ</w:t>
      </w:r>
      <w:proofErr w:type="spellEnd"/>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proofErr w:type="spellStart"/>
      <w:r w:rsidR="00B46279" w:rsidRPr="00F566BF">
        <w:rPr>
          <w:rFonts w:ascii="GHEA Grapalat" w:hAnsi="GHEA Grapalat" w:cs="Sylfaen"/>
          <w:sz w:val="20"/>
        </w:rPr>
        <w:t>որոնցում</w:t>
      </w:r>
      <w:proofErr w:type="spellEnd"/>
      <w:r w:rsidR="00B46279" w:rsidRPr="00F566BF">
        <w:rPr>
          <w:rFonts w:ascii="GHEA Grapalat" w:hAnsi="GHEA Grapalat" w:cs="Sylfaen"/>
          <w:sz w:val="20"/>
          <w:lang w:val="af-ZA"/>
        </w:rPr>
        <w:t xml:space="preserve"> </w:t>
      </w:r>
      <w:r w:rsidR="00ED6836" w:rsidRPr="00F566BF">
        <w:rPr>
          <w:rFonts w:ascii="GHEA Grapalat" w:hAnsi="GHEA Grapalat" w:cs="Sylfaen"/>
          <w:sz w:val="20"/>
        </w:rPr>
        <w:t>բացակայում</w:t>
      </w:r>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գնային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առաջարկ</w:t>
      </w:r>
      <w:r w:rsidR="00771A92" w:rsidRPr="00F566BF">
        <w:rPr>
          <w:rFonts w:ascii="GHEA Grapalat" w:hAnsi="GHEA Grapalat" w:cs="Sylfaen"/>
          <w:sz w:val="20"/>
        </w:rPr>
        <w:t>ներ</w:t>
      </w:r>
      <w:r w:rsidR="00ED6836" w:rsidRPr="00F566BF">
        <w:rPr>
          <w:rFonts w:ascii="GHEA Grapalat" w:hAnsi="GHEA Grapalat" w:cs="Sylfaen"/>
          <w:sz w:val="20"/>
        </w:rPr>
        <w:t>ը</w:t>
      </w:r>
      <w:proofErr w:type="spellEnd"/>
      <w:r w:rsidR="0043390C" w:rsidRPr="0043390C">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կամ</w:t>
      </w:r>
      <w:proofErr w:type="spellEnd"/>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proofErr w:type="spellStart"/>
      <w:r w:rsidR="00ED6836" w:rsidRPr="00F566BF">
        <w:rPr>
          <w:rFonts w:ascii="GHEA Grapalat" w:hAnsi="GHEA Grapalat" w:cs="Sylfaen"/>
          <w:sz w:val="20"/>
        </w:rPr>
        <w:t>ներկայացված</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են</w:t>
      </w:r>
      <w:proofErr w:type="spellEnd"/>
      <w:r w:rsidR="00B1695D"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հրավերի</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պահանջներին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անհամապատասխան</w:t>
      </w:r>
      <w:proofErr w:type="spellEnd"/>
      <w:r w:rsidR="00B5713B" w:rsidRPr="00F566BF">
        <w:rPr>
          <w:rFonts w:ascii="GHEA Grapalat" w:hAnsi="GHEA Grapalat" w:cs="Sylfaen"/>
          <w:sz w:val="20"/>
          <w:lang w:val="hy-AM"/>
        </w:rPr>
        <w:t xml:space="preserve">, </w:t>
      </w:r>
      <w:proofErr w:type="gramStart"/>
      <w:r w:rsidR="00B5713B" w:rsidRPr="00F566BF">
        <w:rPr>
          <w:rFonts w:ascii="GHEA Grapalat" w:hAnsi="GHEA Grapalat" w:cs="Sylfaen"/>
          <w:sz w:val="20"/>
          <w:lang w:val="hy-AM"/>
        </w:rPr>
        <w:t xml:space="preserve">բացառությամբ </w:t>
      </w:r>
      <w:r w:rsidR="00270AF6" w:rsidRPr="00F566BF">
        <w:rPr>
          <w:rFonts w:ascii="GHEA Grapalat" w:hAnsi="GHEA Grapalat" w:cs="Sylfaen"/>
          <w:sz w:val="20"/>
          <w:lang w:val="hy-AM"/>
        </w:rPr>
        <w:t xml:space="preserve"> սույն</w:t>
      </w:r>
      <w:proofErr w:type="gramEnd"/>
      <w:r w:rsidR="00270AF6" w:rsidRPr="00F566BF">
        <w:rPr>
          <w:rFonts w:ascii="GHEA Grapalat" w:hAnsi="GHEA Grapalat" w:cs="Sylfaen"/>
          <w:sz w:val="20"/>
          <w:lang w:val="hy-AM"/>
        </w:rPr>
        <w:t xml:space="preserve"> հրավերի 1-ին մասի 8.9 կետով սահմանված դեպքի: </w:t>
      </w:r>
    </w:p>
    <w:p w14:paraId="30CA4FDC" w14:textId="77777777"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5C66850F" w14:textId="77777777"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մասնակիցը</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բավարար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գնահատված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հայտեր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թվից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նվազագույն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153C87" w:rsidRPr="00F566BF">
        <w:rPr>
          <w:rFonts w:ascii="GHEA Grapalat" w:hAnsi="GHEA Grapalat" w:cs="Sylfaen"/>
          <w:szCs w:val="24"/>
          <w:lang w:val="en-US"/>
        </w:rPr>
        <w:t>մ</w:t>
      </w:r>
      <w:r w:rsidR="00153C87" w:rsidRPr="00F566BF">
        <w:rPr>
          <w:rFonts w:ascii="GHEA Grapalat" w:hAnsi="GHEA Grapalat" w:cs="Sylfaen"/>
          <w:szCs w:val="24"/>
          <w:lang w:val="ru-RU"/>
        </w:rPr>
        <w:t>ասնակցին</w:t>
      </w:r>
      <w:r w:rsidR="00153C87" w:rsidRPr="00F566BF">
        <w:rPr>
          <w:rFonts w:ascii="GHEA Grapalat" w:hAnsi="GHEA Grapalat" w:cs="Sylfaen"/>
          <w:szCs w:val="24"/>
        </w:rPr>
        <w:t xml:space="preserve"> </w:t>
      </w:r>
      <w:r w:rsidR="00B514E8" w:rsidRPr="00F566BF">
        <w:rPr>
          <w:rFonts w:ascii="GHEA Grapalat" w:hAnsi="GHEA Grapalat" w:cs="Sylfaen"/>
          <w:szCs w:val="24"/>
          <w:lang w:val="ru-RU"/>
        </w:rPr>
        <w:t>նախապատվություն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տալու</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սկզբունքով։</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Ընդ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հանձնաժողովի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կողմից</w:t>
      </w:r>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որոշելիս</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առաջարկների</w:t>
      </w:r>
      <w:r w:rsidR="00B514E8" w:rsidRPr="00F566BF">
        <w:rPr>
          <w:rFonts w:ascii="GHEA Grapalat" w:hAnsi="GHEA Grapalat" w:cs="Sylfaen"/>
          <w:szCs w:val="24"/>
        </w:rPr>
        <w:t xml:space="preserve"> գնահատումը և </w:t>
      </w:r>
      <w:r w:rsidR="00B514E8" w:rsidRPr="00F566BF">
        <w:rPr>
          <w:rFonts w:ascii="GHEA Grapalat" w:hAnsi="GHEA Grapalat" w:cs="Sylfaen"/>
          <w:szCs w:val="24"/>
          <w:lang w:val="ru-RU"/>
        </w:rPr>
        <w:t>համեմատումն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իրականացվում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առանց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հրավերի</w:t>
      </w:r>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մասի</w:t>
      </w:r>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կետում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նշված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հարկի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գումարի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հաշվարկման</w:t>
      </w:r>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proofErr w:type="spellStart"/>
      <w:r w:rsidR="00F61898" w:rsidRPr="00F566BF">
        <w:rPr>
          <w:rFonts w:ascii="GHEA Grapalat" w:hAnsi="GHEA Grapalat" w:cs="Sylfaen"/>
          <w:lang w:val="en-US"/>
        </w:rPr>
        <w:t>հիմք</w:t>
      </w:r>
      <w:proofErr w:type="spellEnd"/>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proofErr w:type="spellStart"/>
      <w:r w:rsidR="00F61898" w:rsidRPr="00F566BF">
        <w:rPr>
          <w:rFonts w:ascii="GHEA Grapalat" w:hAnsi="GHEA Grapalat" w:cs="Sylfaen"/>
          <w:lang w:val="en-US"/>
        </w:rPr>
        <w:t>ընդունում</w:t>
      </w:r>
      <w:proofErr w:type="spellEnd"/>
      <w:r w:rsidR="00F61898" w:rsidRPr="00F566BF">
        <w:rPr>
          <w:rFonts w:ascii="GHEA Grapalat" w:hAnsi="GHEA Grapalat" w:cs="Sylfaen"/>
        </w:rPr>
        <w:t xml:space="preserve"> </w:t>
      </w:r>
      <w:r w:rsidR="00153C87" w:rsidRPr="00F566BF">
        <w:rPr>
          <w:rFonts w:ascii="GHEA Grapalat" w:hAnsi="GHEA Grapalat" w:cs="Sylfaen"/>
        </w:rPr>
        <w:t>հ</w:t>
      </w:r>
      <w:proofErr w:type="spellStart"/>
      <w:r w:rsidR="00153C87" w:rsidRPr="00F566BF">
        <w:rPr>
          <w:rFonts w:ascii="GHEA Grapalat" w:hAnsi="GHEA Grapalat" w:cs="Sylfaen"/>
          <w:lang w:val="en-US"/>
        </w:rPr>
        <w:t>ամակարգում</w:t>
      </w:r>
      <w:proofErr w:type="spellEnd"/>
      <w:r w:rsidR="00153C87" w:rsidRPr="00F566BF">
        <w:rPr>
          <w:rFonts w:ascii="GHEA Grapalat" w:hAnsi="GHEA Grapalat" w:cs="Sylfaen"/>
        </w:rPr>
        <w:t xml:space="preserve"> </w:t>
      </w:r>
      <w:proofErr w:type="spellStart"/>
      <w:r w:rsidR="00F61898" w:rsidRPr="00F566BF">
        <w:rPr>
          <w:rFonts w:ascii="GHEA Grapalat" w:hAnsi="GHEA Grapalat" w:cs="Sylfaen"/>
          <w:lang w:val="en-US"/>
        </w:rPr>
        <w:t>կցված</w:t>
      </w:r>
      <w:proofErr w:type="spellEnd"/>
      <w:r w:rsidR="00F61898" w:rsidRPr="00F566BF">
        <w:rPr>
          <w:rFonts w:ascii="GHEA Grapalat" w:hAnsi="GHEA Grapalat" w:cs="Sylfaen"/>
        </w:rPr>
        <w:t xml:space="preserve">` </w:t>
      </w:r>
      <w:proofErr w:type="spellStart"/>
      <w:r w:rsidR="00AE4008" w:rsidRPr="00F566BF">
        <w:rPr>
          <w:rFonts w:ascii="GHEA Grapalat" w:hAnsi="GHEA Grapalat" w:cs="Sylfaen"/>
          <w:lang w:val="en-US"/>
        </w:rPr>
        <w:t>մ</w:t>
      </w:r>
      <w:r w:rsidR="00F61898" w:rsidRPr="00F566BF">
        <w:rPr>
          <w:rFonts w:ascii="GHEA Grapalat" w:hAnsi="GHEA Grapalat" w:cs="Sylfaen"/>
          <w:lang w:val="en-US"/>
        </w:rPr>
        <w:t>ասնակցի</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կողմից</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հաստատված</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գնային</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առաջարկը</w:t>
      </w:r>
      <w:proofErr w:type="spellEnd"/>
      <w:r w:rsidR="00F61898" w:rsidRPr="00F566BF">
        <w:rPr>
          <w:rFonts w:ascii="GHEA Grapalat" w:hAnsi="GHEA Grapalat" w:cs="Sylfaen"/>
          <w:lang w:val="hy-AM"/>
        </w:rPr>
        <w:t>:</w:t>
      </w:r>
    </w:p>
    <w:p w14:paraId="43994BF3" w14:textId="77777777" w:rsidR="00CF18EF" w:rsidRDefault="00FD2748" w:rsidP="00CF18EF">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Եթե</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առաջարկվող</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գները</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ներկայացված</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երկու</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կամ</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ավելի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արժույթներով</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ապա</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դրանք</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համեմատվում</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Հայաստանի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Հանրապետության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դրամով</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Կենտրոնական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բանկի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կողմից</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հայտերի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բացման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օրվա</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սահմանված</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փոխարժեքով։</w:t>
      </w:r>
      <w:r w:rsidR="00CF18EF" w:rsidRPr="00CF18EF">
        <w:rPr>
          <w:rFonts w:ascii="GHEA Grapalat" w:hAnsi="GHEA Grapalat" w:cs="Sylfaen"/>
          <w:i w:val="0"/>
          <w:szCs w:val="24"/>
          <w:lang w:val="af-ZA"/>
        </w:rPr>
        <w:t xml:space="preserve"> </w:t>
      </w:r>
    </w:p>
    <w:p w14:paraId="12E71D29" w14:textId="65D55135" w:rsidR="009B6D58" w:rsidRPr="00F566BF" w:rsidRDefault="00FD2748" w:rsidP="00CF18EF">
      <w:pPr>
        <w:pStyle w:val="BodyTextIndent"/>
        <w:spacing w:line="240" w:lineRule="auto"/>
        <w:ind w:firstLine="567"/>
        <w:rPr>
          <w:rFonts w:ascii="GHEA Grapalat" w:hAnsi="GHEA Grapalat" w:cs="Sylfaen"/>
          <w:szCs w:val="24"/>
          <w:lang w:val="af-ZA"/>
        </w:rPr>
      </w:pPr>
      <w:r w:rsidRPr="00C33DB6">
        <w:rPr>
          <w:rFonts w:ascii="GHEA Grapalat" w:hAnsi="GHEA Grapalat"/>
          <w:i w:val="0"/>
          <w:iCs/>
          <w:lang w:val="af-ZA" w:eastAsia="x-none"/>
        </w:rPr>
        <w:t>8</w:t>
      </w:r>
      <w:r w:rsidR="00633389" w:rsidRPr="00C33DB6">
        <w:rPr>
          <w:rFonts w:ascii="GHEA Grapalat" w:hAnsi="GHEA Grapalat"/>
          <w:i w:val="0"/>
          <w:iCs/>
          <w:lang w:val="af-ZA" w:eastAsia="x-none"/>
        </w:rPr>
        <w:t>.</w:t>
      </w:r>
      <w:r w:rsidR="00DA10D3" w:rsidRPr="00C33DB6">
        <w:rPr>
          <w:rFonts w:ascii="GHEA Grapalat" w:hAnsi="GHEA Grapalat"/>
          <w:i w:val="0"/>
          <w:iCs/>
          <w:lang w:val="hy-AM" w:eastAsia="x-none"/>
        </w:rPr>
        <w:t>6</w:t>
      </w:r>
      <w:r w:rsidR="00D7435F" w:rsidRPr="00C33DB6">
        <w:rPr>
          <w:rFonts w:ascii="GHEA Grapalat" w:hAnsi="GHEA Grapalat"/>
          <w:i w:val="0"/>
          <w:iCs/>
          <w:lang w:val="af-ZA" w:eastAsia="x-none"/>
        </w:rPr>
        <w:t xml:space="preserve"> </w:t>
      </w:r>
      <w:r w:rsidR="00973FB1" w:rsidRPr="00C33DB6">
        <w:rPr>
          <w:rFonts w:ascii="GHEA Grapalat" w:hAnsi="GHEA Grapalat"/>
          <w:i w:val="0"/>
          <w:iCs/>
          <w:lang w:val="af-ZA" w:eastAsia="x-none"/>
        </w:rPr>
        <w:t>Հ</w:t>
      </w:r>
      <w:r w:rsidR="00973FB1" w:rsidRPr="00C33DB6">
        <w:rPr>
          <w:rFonts w:ascii="GHEA Grapalat" w:hAnsi="GHEA Grapalat" w:cs="Sylfaen"/>
          <w:i w:val="0"/>
          <w:iCs/>
          <w:szCs w:val="24"/>
          <w:lang w:val="ru-RU"/>
        </w:rPr>
        <w:t>անձնաժողովը</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հրավերի</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պահանջների</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նկատմամբ</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բավարար</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գնահատված</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հայտեր</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ներկայացրած</w:t>
      </w:r>
      <w:r w:rsidR="00973FB1" w:rsidRPr="00CF18EF">
        <w:rPr>
          <w:rFonts w:ascii="GHEA Grapalat" w:hAnsi="GHEA Grapalat" w:cs="Sylfaen"/>
          <w:i w:val="0"/>
          <w:iCs/>
          <w:szCs w:val="24"/>
          <w:lang w:val="af-ZA"/>
        </w:rPr>
        <w:t xml:space="preserve"> </w:t>
      </w:r>
      <w:r w:rsidRPr="00CF18EF">
        <w:rPr>
          <w:rFonts w:ascii="GHEA Grapalat" w:hAnsi="GHEA Grapalat" w:cs="Sylfaen"/>
          <w:i w:val="0"/>
          <w:iCs/>
          <w:szCs w:val="24"/>
        </w:rPr>
        <w:t>մ</w:t>
      </w:r>
      <w:r w:rsidR="00973FB1" w:rsidRPr="00CF18EF">
        <w:rPr>
          <w:rFonts w:ascii="GHEA Grapalat" w:hAnsi="GHEA Grapalat" w:cs="Sylfaen"/>
          <w:i w:val="0"/>
          <w:iCs/>
          <w:szCs w:val="24"/>
          <w:lang w:val="ru-RU"/>
        </w:rPr>
        <w:t>ասնակիցներից</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որոշում</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և</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հայտարարում</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է</w:t>
      </w:r>
      <w:r w:rsidR="00973FB1" w:rsidRPr="00CF18EF">
        <w:rPr>
          <w:rFonts w:ascii="GHEA Grapalat" w:hAnsi="GHEA Grapalat" w:cs="Sylfaen"/>
          <w:i w:val="0"/>
          <w:iCs/>
          <w:szCs w:val="24"/>
          <w:lang w:val="af-ZA"/>
        </w:rPr>
        <w:t xml:space="preserve"> </w:t>
      </w:r>
      <w:r w:rsidR="00D32414" w:rsidRPr="00CF18EF">
        <w:rPr>
          <w:rFonts w:ascii="GHEA Grapalat" w:hAnsi="GHEA Grapalat" w:cs="Sylfaen"/>
          <w:i w:val="0"/>
          <w:iCs/>
          <w:szCs w:val="24"/>
          <w:lang w:val="hy-AM"/>
        </w:rPr>
        <w:t>ընտրված</w:t>
      </w:r>
      <w:r w:rsidR="00D32414" w:rsidRPr="00CF18EF">
        <w:rPr>
          <w:rFonts w:ascii="GHEA Grapalat" w:hAnsi="GHEA Grapalat" w:cs="Sylfaen"/>
          <w:i w:val="0"/>
          <w:iCs/>
          <w:szCs w:val="24"/>
          <w:lang w:val="af-ZA"/>
        </w:rPr>
        <w:t xml:space="preserve"> </w:t>
      </w:r>
      <w:r w:rsidR="001B4854" w:rsidRPr="00CF18EF">
        <w:rPr>
          <w:rFonts w:ascii="GHEA Grapalat" w:hAnsi="GHEA Grapalat" w:cs="Sylfaen"/>
          <w:i w:val="0"/>
          <w:iCs/>
          <w:szCs w:val="24"/>
          <w:lang w:val="hy-AM"/>
        </w:rPr>
        <w:t xml:space="preserve">և </w:t>
      </w:r>
      <w:r w:rsidR="0043390C" w:rsidRPr="00CF18EF">
        <w:rPr>
          <w:rFonts w:ascii="GHEA Grapalat" w:hAnsi="GHEA Grapalat" w:cs="Sylfaen"/>
          <w:i w:val="0"/>
          <w:iCs/>
          <w:szCs w:val="24"/>
          <w:lang w:val="hy-AM"/>
        </w:rPr>
        <w:t xml:space="preserve">այդպիսին չճանաչված </w:t>
      </w:r>
      <w:r w:rsidR="00973FB1" w:rsidRPr="00CF18EF">
        <w:rPr>
          <w:rFonts w:ascii="GHEA Grapalat" w:hAnsi="GHEA Grapalat" w:cs="Sylfaen"/>
          <w:i w:val="0"/>
          <w:iCs/>
          <w:szCs w:val="24"/>
          <w:lang w:val="ru-RU"/>
        </w:rPr>
        <w:t>մասնակիցներին</w:t>
      </w:r>
      <w:r w:rsidR="00973FB1" w:rsidRPr="00CF18EF">
        <w:rPr>
          <w:rFonts w:ascii="GHEA Grapalat" w:hAnsi="GHEA Grapalat" w:cs="Sylfaen"/>
          <w:i w:val="0"/>
          <w:iCs/>
          <w:szCs w:val="24"/>
          <w:lang w:val="af-ZA"/>
        </w:rPr>
        <w:t>:</w:t>
      </w:r>
      <w:r w:rsidR="00D32414"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Առաջարկված</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նվազագույն</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գների</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հավասարության</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դեպքում</w:t>
      </w:r>
      <w:r w:rsidR="009B6D58" w:rsidRPr="00F566BF">
        <w:rPr>
          <w:rFonts w:ascii="GHEA Grapalat" w:hAnsi="GHEA Grapalat" w:cs="Sylfaen"/>
          <w:szCs w:val="24"/>
          <w:lang w:val="af-ZA"/>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10B8E8BE" w:rsidR="00DA10D3" w:rsidRPr="00D94074"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D9407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D94074">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61158BF5" w14:textId="77777777" w:rsidR="00116E47" w:rsidRPr="00F566BF" w:rsidRDefault="00A150A9"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2B121D" w:rsidRPr="00F566BF">
        <w:rPr>
          <w:rFonts w:ascii="GHEA Grapalat" w:hAnsi="GHEA Grapalat"/>
          <w:sz w:val="20"/>
          <w:lang w:val="af-ZA" w:eastAsia="x-none"/>
        </w:rPr>
        <w:t>.</w:t>
      </w:r>
      <w:r w:rsidR="00D770E9" w:rsidRPr="00F566BF">
        <w:rPr>
          <w:rFonts w:ascii="GHEA Grapalat" w:hAnsi="GHEA Grapalat"/>
          <w:sz w:val="20"/>
          <w:lang w:val="hy-AM" w:eastAsia="x-none"/>
        </w:rPr>
        <w:t>9</w:t>
      </w:r>
      <w:r w:rsidR="002B121D" w:rsidRPr="00F566BF">
        <w:rPr>
          <w:rFonts w:ascii="GHEA Grapalat" w:hAnsi="GHEA Grapalat"/>
          <w:sz w:val="20"/>
          <w:lang w:val="af-ZA" w:eastAsia="x-none"/>
        </w:rPr>
        <w:t xml:space="preserve"> Եթե հայտերի բացման</w:t>
      </w:r>
      <w:r w:rsidR="00DE1C00" w:rsidRPr="00F566BF">
        <w:rPr>
          <w:rFonts w:ascii="GHEA Grapalat" w:hAnsi="GHEA Grapalat"/>
          <w:sz w:val="20"/>
          <w:lang w:val="hy-AM" w:eastAsia="x-none"/>
        </w:rPr>
        <w:t xml:space="preserve"> և գնահատման</w:t>
      </w:r>
      <w:r w:rsidR="002B121D" w:rsidRPr="00F566BF">
        <w:rPr>
          <w:rFonts w:ascii="GHEA Grapalat" w:hAnsi="GHEA Grapalat"/>
          <w:sz w:val="20"/>
          <w:lang w:val="af-ZA" w:eastAsia="x-none"/>
        </w:rPr>
        <w:t xml:space="preserve"> նիստի ընթացքում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իրականացված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արդյուն</w:t>
      </w:r>
      <w:r w:rsidR="002B121D" w:rsidRPr="00F566BF">
        <w:rPr>
          <w:rFonts w:ascii="GHEA Grapalat" w:hAnsi="GHEA Grapalat" w:cs="Sylfaen"/>
          <w:sz w:val="20"/>
          <w:szCs w:val="24"/>
          <w:lang w:val="af-ZA" w:eastAsia="en-US"/>
        </w:rPr>
        <w:softHyphen/>
      </w:r>
      <w:r w:rsidR="002B121D" w:rsidRPr="00F566BF">
        <w:rPr>
          <w:rFonts w:ascii="GHEA Grapalat" w:hAnsi="GHEA Grapalat" w:cs="Sylfaen"/>
          <w:sz w:val="20"/>
          <w:szCs w:val="24"/>
          <w:lang w:val="hy-AM" w:eastAsia="en-US"/>
        </w:rPr>
        <w:t>քում</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A24827" w:rsidRPr="00F566BF">
        <w:rPr>
          <w:rFonts w:ascii="GHEA Grapalat" w:hAnsi="GHEA Grapalat" w:cs="Sylfaen"/>
          <w:sz w:val="20"/>
          <w:szCs w:val="24"/>
          <w:lang w:val="af-ZA" w:eastAsia="en-US"/>
        </w:rPr>
        <w:t xml:space="preserve">ասնակցի </w:t>
      </w:r>
      <w:r w:rsidR="002B121D" w:rsidRPr="00F566BF">
        <w:rPr>
          <w:rFonts w:ascii="GHEA Grapalat" w:hAnsi="GHEA Grapalat" w:cs="Sylfaen"/>
          <w:sz w:val="20"/>
          <w:szCs w:val="24"/>
          <w:lang w:val="hy-AM" w:eastAsia="en-US"/>
        </w:rPr>
        <w:t>հայտում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անհամապատասխանություններ՝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պահանջների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նկատմամբ</w:t>
      </w:r>
      <w:r w:rsidR="002B121D" w:rsidRPr="00F566BF">
        <w:rPr>
          <w:rFonts w:ascii="GHEA Grapalat" w:hAnsi="GHEA Grapalat" w:cs="Sylfaen"/>
          <w:sz w:val="20"/>
          <w:szCs w:val="24"/>
          <w:lang w:val="af-ZA" w:eastAsia="en-US"/>
        </w:rPr>
        <w:t>,</w:t>
      </w:r>
      <w:bookmarkStart w:id="5" w:name="_Hlk9262487"/>
      <w:r w:rsidR="00476579" w:rsidRPr="00F566BF">
        <w:rPr>
          <w:rFonts w:ascii="GHEA Grapalat" w:hAnsi="GHEA Grapalat" w:cs="Sylfaen"/>
          <w:sz w:val="20"/>
          <w:szCs w:val="24"/>
          <w:lang w:val="hy-AM" w:eastAsia="en-US"/>
        </w:rPr>
        <w:t xml:space="preserve"> ներառյալ </w:t>
      </w:r>
      <w:r w:rsidR="004E2F96">
        <w:rPr>
          <w:rFonts w:ascii="GHEA Grapalat" w:hAnsi="GHEA Grapalat" w:cs="Sylfaen"/>
          <w:sz w:val="20"/>
          <w:szCs w:val="24"/>
          <w:lang w:val="hy-AM" w:eastAsia="en-US"/>
        </w:rPr>
        <w:t xml:space="preserve">այն դեպքի, </w:t>
      </w:r>
      <w:r w:rsidR="00476579" w:rsidRPr="00F566BF">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F566BF">
        <w:rPr>
          <w:rFonts w:ascii="GHEA Grapalat" w:hAnsi="GHEA Grapalat" w:cs="Sylfaen"/>
          <w:sz w:val="20"/>
          <w:szCs w:val="24"/>
          <w:lang w:val="hy-AM" w:eastAsia="en-US"/>
        </w:rPr>
        <w:t xml:space="preserve">հաստատված </w:t>
      </w:r>
      <w:r w:rsidR="00476579" w:rsidRPr="00F566BF">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5"/>
      <w:r w:rsidR="00476579" w:rsidRPr="00F566BF">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աշխատանքային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նիստը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իսկ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քարտուղարը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դրա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մասին</w:t>
      </w:r>
      <w:r w:rsidR="002B121D" w:rsidRPr="00F566BF">
        <w:rPr>
          <w:rFonts w:ascii="GHEA Grapalat" w:hAnsi="GHEA Grapalat" w:cs="Sylfaen"/>
          <w:sz w:val="20"/>
          <w:szCs w:val="24"/>
          <w:lang w:val="af-ZA" w:eastAsia="en-US"/>
        </w:rPr>
        <w:t xml:space="preserve"> </w:t>
      </w:r>
      <w:r w:rsidR="00476579" w:rsidRPr="00F566BF">
        <w:rPr>
          <w:rFonts w:ascii="GHEA Grapalat" w:hAnsi="GHEA Grapalat" w:cs="Sylfaen"/>
          <w:sz w:val="20"/>
          <w:szCs w:val="24"/>
          <w:lang w:val="af-ZA" w:eastAsia="en-US"/>
        </w:rPr>
        <w:t xml:space="preserve">համակարգի միջոցով </w:t>
      </w:r>
      <w:r w:rsidR="002B121D" w:rsidRPr="00F566BF">
        <w:rPr>
          <w:rFonts w:ascii="GHEA Grapalat" w:hAnsi="GHEA Grapalat" w:cs="Sylfaen"/>
          <w:sz w:val="20"/>
          <w:szCs w:val="24"/>
          <w:lang w:val="hy-AM" w:eastAsia="en-US"/>
        </w:rPr>
        <w:t>տեղեկացնում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ասնակցին՝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առաջարկելով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մինչև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ավարտը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շտկել</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w:t>
      </w:r>
    </w:p>
    <w:p w14:paraId="12A71A57" w14:textId="77777777" w:rsidR="002B121D" w:rsidRPr="00F566BF" w:rsidRDefault="00116E47" w:rsidP="00EF3662">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F566BF">
        <w:rPr>
          <w:rFonts w:ascii="GHEA Grapalat" w:hAnsi="GHEA Grapalat" w:cs="Sylfaen"/>
          <w:sz w:val="20"/>
          <w:szCs w:val="24"/>
          <w:lang w:val="hy-AM" w:eastAsia="en-US"/>
        </w:rPr>
        <w:t>հայտի գն</w:t>
      </w:r>
      <w:r w:rsidR="00563192" w:rsidRPr="00F566BF">
        <w:rPr>
          <w:rFonts w:ascii="GHEA Grapalat" w:hAnsi="GHEA Grapalat" w:cs="Sylfaen"/>
          <w:sz w:val="20"/>
          <w:szCs w:val="24"/>
          <w:lang w:eastAsia="en-US"/>
        </w:rPr>
        <w:t>ա</w:t>
      </w:r>
      <w:r w:rsidR="00873E83" w:rsidRPr="00F566BF">
        <w:rPr>
          <w:rFonts w:ascii="GHEA Grapalat" w:hAnsi="GHEA Grapalat" w:cs="Sylfaen"/>
          <w:sz w:val="20"/>
          <w:szCs w:val="24"/>
          <w:lang w:val="hy-AM" w:eastAsia="en-US"/>
        </w:rPr>
        <w:t xml:space="preserve">հատման ընթացքում </w:t>
      </w:r>
      <w:r w:rsidRPr="00F566BF">
        <w:rPr>
          <w:rFonts w:ascii="GHEA Grapalat" w:hAnsi="GHEA Grapalat" w:cs="Sylfaen"/>
          <w:sz w:val="20"/>
          <w:szCs w:val="24"/>
          <w:lang w:val="hy-AM" w:eastAsia="en-US"/>
        </w:rPr>
        <w:t xml:space="preserve">հայտնաբերված </w:t>
      </w:r>
      <w:r w:rsidR="00873E83" w:rsidRPr="00F566BF">
        <w:rPr>
          <w:rFonts w:ascii="GHEA Grapalat" w:hAnsi="GHEA Grapalat" w:cs="Sylfaen"/>
          <w:sz w:val="20"/>
          <w:szCs w:val="24"/>
          <w:lang w:val="hy-AM" w:eastAsia="en-US"/>
        </w:rPr>
        <w:t xml:space="preserve">բոլոր </w:t>
      </w:r>
      <w:r w:rsidRPr="00F566BF">
        <w:rPr>
          <w:rFonts w:ascii="GHEA Grapalat" w:hAnsi="GHEA Grapalat" w:cs="Sylfaen"/>
          <w:sz w:val="20"/>
          <w:szCs w:val="24"/>
          <w:lang w:val="hy-AM" w:eastAsia="en-US"/>
        </w:rPr>
        <w:t>անհամապատասխանությունները:</w:t>
      </w:r>
      <w:r w:rsidR="002B121D" w:rsidRPr="00F566BF">
        <w:rPr>
          <w:rFonts w:ascii="GHEA Grapalat" w:hAnsi="GHEA Grapalat" w:cs="Sylfaen"/>
          <w:sz w:val="20"/>
          <w:szCs w:val="24"/>
          <w:lang w:val="hy-AM" w:eastAsia="en-US"/>
        </w:rPr>
        <w:t xml:space="preserve">   </w:t>
      </w:r>
    </w:p>
    <w:p w14:paraId="2FAA280A" w14:textId="2F61B3E2" w:rsidR="00FC31D8" w:rsidRPr="00F566BF" w:rsidRDefault="00A150A9" w:rsidP="00EF3662">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10</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Եթե</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9</w:t>
      </w:r>
      <w:r w:rsidR="004E6A12" w:rsidRPr="00F566BF">
        <w:rPr>
          <w:rFonts w:ascii="GHEA Grapalat" w:hAnsi="GHEA Grapalat" w:cs="Sylfaen"/>
          <w:sz w:val="20"/>
          <w:szCs w:val="24"/>
          <w:lang w:val="af-ZA" w:eastAsia="en-US"/>
        </w:rPr>
        <w:t>-</w:t>
      </w:r>
      <w:r w:rsidR="004E6A12" w:rsidRPr="00F566BF">
        <w:rPr>
          <w:rFonts w:ascii="GHEA Grapalat" w:hAnsi="GHEA Grapalat" w:cs="Sylfaen"/>
          <w:sz w:val="20"/>
          <w:szCs w:val="24"/>
          <w:lang w:val="hy-AM" w:eastAsia="en-US"/>
        </w:rPr>
        <w:t>րդ</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կետով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սահմանված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ժամկետում</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ասնակիցը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վերջին</w:t>
      </w:r>
      <w:r w:rsidR="009A05AC" w:rsidRPr="00F566BF">
        <w:rPr>
          <w:rFonts w:ascii="GHEA Grapalat" w:hAnsi="GHEA Grapalat" w:cs="Sylfaen"/>
          <w:sz w:val="20"/>
          <w:szCs w:val="24"/>
          <w:lang w:val="hy-AM" w:eastAsia="en-US"/>
        </w:rPr>
        <w:t>ի</w:t>
      </w:r>
      <w:r w:rsidR="002B121D" w:rsidRPr="00F566BF">
        <w:rPr>
          <w:rFonts w:ascii="GHEA Grapalat" w:hAnsi="GHEA Grapalat" w:cs="Sylfaen"/>
          <w:sz w:val="20"/>
          <w:szCs w:val="24"/>
          <w:lang w:val="hy-AM" w:eastAsia="en-US"/>
        </w:rPr>
        <w:t>ս</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Հակառակ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դեպքում</w:t>
      </w:r>
      <w:r w:rsidR="00D14B02" w:rsidRPr="00F566BF">
        <w:rPr>
          <w:rFonts w:ascii="GHEA Grapalat" w:hAnsi="GHEA Grapalat" w:cs="Sylfaen"/>
          <w:sz w:val="20"/>
          <w:szCs w:val="24"/>
          <w:lang w:val="hy-AM" w:eastAsia="en-US"/>
        </w:rPr>
        <w:t xml:space="preserve"> տվյալ մասնակցի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մերժվում</w:t>
      </w:r>
      <w:r w:rsidR="009A05AC" w:rsidRPr="00F566BF">
        <w:rPr>
          <w:rFonts w:ascii="GHEA Grapalat" w:hAnsi="GHEA Grapalat" w:cs="Sylfaen"/>
          <w:sz w:val="20"/>
          <w:szCs w:val="24"/>
          <w:lang w:val="af-ZA" w:eastAsia="en-US"/>
        </w:rPr>
        <w:t xml:space="preserve"> </w:t>
      </w:r>
      <w:r w:rsidR="009A05AC" w:rsidRPr="00F566BF">
        <w:rPr>
          <w:rFonts w:ascii="GHEA Grapalat" w:hAnsi="GHEA Grapalat" w:cs="Sylfaen"/>
          <w:sz w:val="20"/>
          <w:szCs w:val="24"/>
          <w:lang w:val="hy-AM" w:eastAsia="en-US"/>
        </w:rPr>
        <w:t>է</w:t>
      </w:r>
      <w:r w:rsidR="00D14B02" w:rsidRPr="00F566BF">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77777777"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proofErr w:type="spellStart"/>
      <w:r w:rsidR="00EA58C8" w:rsidRPr="00F566BF">
        <w:rPr>
          <w:rFonts w:ascii="GHEA Grapalat" w:hAnsi="GHEA Grapalat" w:cs="Sylfaen"/>
          <w:szCs w:val="24"/>
          <w:lang w:val="es-ES"/>
        </w:rPr>
        <w:t>Հայտերը</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բացվելուց</w:t>
      </w:r>
      <w:proofErr w:type="spellEnd"/>
      <w:r w:rsidR="00EA58C8" w:rsidRPr="00F566BF">
        <w:rPr>
          <w:rFonts w:ascii="GHEA Grapalat" w:hAnsi="GHEA Grapalat" w:cs="Sylfaen"/>
          <w:szCs w:val="24"/>
          <w:lang w:val="es-ES"/>
        </w:rPr>
        <w:t xml:space="preserve"> </w:t>
      </w:r>
      <w:r w:rsidR="007A3F75" w:rsidRPr="00F566BF">
        <w:rPr>
          <w:rFonts w:ascii="GHEA Grapalat" w:hAnsi="GHEA Grapalat" w:cs="Sylfaen"/>
          <w:szCs w:val="24"/>
          <w:lang w:val="es-ES"/>
        </w:rPr>
        <w:t xml:space="preserve">և </w:t>
      </w:r>
      <w:proofErr w:type="spellStart"/>
      <w:r w:rsidR="007A3F75" w:rsidRPr="00F566BF">
        <w:rPr>
          <w:rFonts w:ascii="GHEA Grapalat" w:hAnsi="GHEA Grapalat" w:cs="Sylfaen"/>
          <w:szCs w:val="24"/>
          <w:lang w:val="es-ES"/>
        </w:rPr>
        <w:t>գնահատվելուց</w:t>
      </w:r>
      <w:proofErr w:type="spellEnd"/>
      <w:r w:rsidR="007A3F75"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հետո</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կազմվում</w:t>
      </w:r>
      <w:proofErr w:type="spellEnd"/>
      <w:r w:rsidR="00EA58C8" w:rsidRPr="00F566BF">
        <w:rPr>
          <w:rFonts w:ascii="GHEA Grapalat" w:hAnsi="GHEA Grapalat" w:cs="Sylfaen"/>
          <w:szCs w:val="24"/>
          <w:lang w:val="es-ES"/>
        </w:rPr>
        <w:t xml:space="preserve"> է </w:t>
      </w:r>
      <w:proofErr w:type="spellStart"/>
      <w:r w:rsidR="00EA58C8" w:rsidRPr="00F566BF">
        <w:rPr>
          <w:rFonts w:ascii="GHEA Grapalat" w:hAnsi="GHEA Grapalat" w:cs="Sylfaen"/>
          <w:szCs w:val="24"/>
          <w:lang w:val="es-ES"/>
        </w:rPr>
        <w:t>արձանագրություն</w:t>
      </w:r>
      <w:proofErr w:type="spellEnd"/>
      <w:r w:rsidR="00EA58C8" w:rsidRPr="00F566BF">
        <w:rPr>
          <w:rFonts w:ascii="GHEA Grapalat" w:hAnsi="GHEA Grapalat" w:cs="Sylfaen"/>
          <w:szCs w:val="24"/>
          <w:lang w:val="es-ES"/>
        </w:rPr>
        <w:t>`</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08536B"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6C551BF0" w14:textId="20471B1E" w:rsidR="003D47ED" w:rsidRDefault="008769B4" w:rsidP="00EF3662">
      <w:pPr>
        <w:ind w:firstLine="375"/>
        <w:jc w:val="both"/>
        <w:rPr>
          <w:rFonts w:ascii="GHEA Grapalat" w:hAnsi="GHEA Grapalat" w:cs="Sylfaen"/>
          <w:sz w:val="20"/>
          <w:lang w:val="af-ZA"/>
        </w:rPr>
      </w:pPr>
      <w:r w:rsidRPr="0008536B">
        <w:rPr>
          <w:rFonts w:ascii="GHEA Grapalat" w:hAnsi="GHEA Grapalat"/>
          <w:lang w:val="af-ZA"/>
        </w:rPr>
        <w:tab/>
      </w:r>
      <w:r w:rsidR="00A150A9" w:rsidRPr="0008536B">
        <w:rPr>
          <w:rFonts w:ascii="GHEA Grapalat" w:hAnsi="GHEA Grapalat" w:cs="Sylfaen"/>
          <w:sz w:val="20"/>
          <w:lang w:val="af-ZA"/>
        </w:rPr>
        <w:t>8</w:t>
      </w:r>
      <w:r w:rsidR="0036230B" w:rsidRPr="0008536B">
        <w:rPr>
          <w:rFonts w:ascii="GHEA Grapalat" w:hAnsi="GHEA Grapalat" w:cs="Sylfaen"/>
          <w:sz w:val="20"/>
          <w:lang w:val="af-ZA"/>
        </w:rPr>
        <w:t>.</w:t>
      </w:r>
      <w:r w:rsidR="009D03A4" w:rsidRPr="0008536B">
        <w:rPr>
          <w:rFonts w:ascii="GHEA Grapalat" w:hAnsi="GHEA Grapalat" w:cs="Sylfaen"/>
          <w:sz w:val="20"/>
          <w:lang w:val="af-ZA"/>
        </w:rPr>
        <w:t>1</w:t>
      </w:r>
      <w:r w:rsidR="00B56A92" w:rsidRPr="0008536B">
        <w:rPr>
          <w:rFonts w:ascii="GHEA Grapalat" w:hAnsi="GHEA Grapalat" w:cs="Sylfaen"/>
          <w:sz w:val="20"/>
          <w:lang w:val="af-ZA"/>
        </w:rPr>
        <w:t>4</w:t>
      </w:r>
      <w:r w:rsidR="009D03A4"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Օրենքի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հոդվածի</w:t>
      </w:r>
      <w:proofErr w:type="spellEnd"/>
      <w:r w:rsidR="0036230B" w:rsidRPr="0008536B">
        <w:rPr>
          <w:rFonts w:ascii="GHEA Grapalat" w:hAnsi="GHEA Grapalat" w:cs="Sylfaen"/>
          <w:sz w:val="20"/>
          <w:lang w:val="af-ZA"/>
        </w:rPr>
        <w:t xml:space="preserve"> 1-</w:t>
      </w:r>
      <w:proofErr w:type="spellStart"/>
      <w:r w:rsidR="0036230B" w:rsidRPr="0008536B">
        <w:rPr>
          <w:rFonts w:ascii="GHEA Grapalat" w:hAnsi="GHEA Grapalat" w:cs="Sylfaen"/>
          <w:sz w:val="20"/>
        </w:rPr>
        <w:t>ին</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մասի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կետով</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նախատեսված</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հիմքերն</w:t>
      </w:r>
      <w:proofErr w:type="spellEnd"/>
      <w:r w:rsidR="0036230B" w:rsidRPr="0008536B">
        <w:rPr>
          <w:rFonts w:ascii="GHEA Grapalat" w:hAnsi="GHEA Grapalat" w:cs="Sylfaen"/>
          <w:sz w:val="20"/>
          <w:lang w:val="af-ZA"/>
        </w:rPr>
        <w:t xml:space="preserve"> </w:t>
      </w:r>
      <w:r w:rsidR="0036230B" w:rsidRPr="0008536B">
        <w:rPr>
          <w:rFonts w:ascii="GHEA Grapalat" w:hAnsi="GHEA Grapalat" w:cs="Sylfaen"/>
          <w:sz w:val="20"/>
        </w:rPr>
        <w:t>ի</w:t>
      </w:r>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հայտ</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գալու</w:t>
      </w:r>
      <w:proofErr w:type="spellEnd"/>
      <w:r w:rsidR="0036230B" w:rsidRPr="0008536B">
        <w:rPr>
          <w:rFonts w:ascii="GHEA Grapalat" w:hAnsi="GHEA Grapalat" w:cs="Sylfaen"/>
          <w:sz w:val="20"/>
          <w:lang w:val="af-ZA"/>
        </w:rPr>
        <w:t xml:space="preserve"> </w:t>
      </w:r>
      <w:r w:rsidR="004E2F96" w:rsidRPr="0008536B">
        <w:rPr>
          <w:rFonts w:ascii="GHEA Grapalat" w:hAnsi="GHEA Grapalat" w:cs="Sylfaen"/>
          <w:sz w:val="20"/>
          <w:lang w:val="ru-RU"/>
        </w:rPr>
        <w:t>դեպքում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պատվիրատուի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ղեկավարի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պատճառաբանված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որոշման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հիման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վրա</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լիազորված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մարմինը</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ներառում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է</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գնումների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գործընթացին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մասնակցելու</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իրավունք</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չունեցող</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մասնակիցների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ցուցակում</w:t>
      </w:r>
      <w:r w:rsidR="00C01DE0" w:rsidRPr="0008536B">
        <w:rPr>
          <w:rFonts w:ascii="GHEA Grapalat" w:hAnsi="GHEA Grapalat" w:cs="Sylfaen"/>
          <w:sz w:val="20"/>
          <w:lang w:val="hy-AM"/>
        </w:rPr>
        <w:t>:</w:t>
      </w:r>
      <w:r w:rsidR="00180D94" w:rsidRPr="0008536B">
        <w:rPr>
          <w:rFonts w:ascii="GHEA Grapalat" w:hAnsi="GHEA Grapalat" w:cs="Sylfaen"/>
          <w:sz w:val="20"/>
          <w:lang w:val="hy-AM"/>
        </w:rPr>
        <w:t xml:space="preserve"> </w:t>
      </w:r>
      <w:r w:rsidR="00C01DE0" w:rsidRPr="0008536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Pr>
          <w:rFonts w:ascii="GHEA Grapalat" w:hAnsi="GHEA Grapalat" w:cs="Sylfaen"/>
          <w:sz w:val="20"/>
        </w:rPr>
        <w:t>՝</w:t>
      </w:r>
      <w:r w:rsidR="001820DF" w:rsidRPr="00973D3D">
        <w:rPr>
          <w:rFonts w:ascii="GHEA Grapalat" w:hAnsi="GHEA Grapalat" w:cs="Sylfaen"/>
          <w:sz w:val="20"/>
          <w:lang w:val="af-ZA"/>
        </w:rPr>
        <w:t xml:space="preserve"> </w:t>
      </w:r>
      <w:r w:rsidR="001820DF" w:rsidRPr="00DC0D0F">
        <w:rPr>
          <w:rFonts w:ascii="GHEA Grapalat" w:hAnsi="GHEA Grapalat" w:cs="Sylfaen"/>
          <w:sz w:val="20"/>
          <w:lang w:val="ru-RU"/>
        </w:rPr>
        <w:t>որոշումը</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ստանալու</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օրվան</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հաջորդող</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հինգ</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աշխատանքային</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օրվա</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ընթացքում</w:t>
      </w:r>
      <w:r w:rsidR="004E2F96" w:rsidRPr="0008536B">
        <w:rPr>
          <w:rFonts w:ascii="GHEA Grapalat" w:hAnsi="GHEA Grapalat" w:cs="Sylfaen"/>
          <w:sz w:val="20"/>
          <w:lang w:val="ru-RU"/>
        </w:rPr>
        <w:t>։</w:t>
      </w:r>
      <w:r w:rsidR="004E2F96" w:rsidRPr="0008536B">
        <w:rPr>
          <w:rFonts w:ascii="GHEA Grapalat" w:hAnsi="GHEA Grapalat" w:cs="Sylfaen"/>
          <w:sz w:val="20"/>
          <w:lang w:val="af-ZA"/>
        </w:rPr>
        <w:t xml:space="preserve"> </w:t>
      </w:r>
    </w:p>
    <w:p w14:paraId="383C25FC" w14:textId="44B1995B" w:rsidR="003D0C33" w:rsidRPr="0008536B" w:rsidRDefault="004E2F96" w:rsidP="00EF3662">
      <w:pPr>
        <w:ind w:firstLine="375"/>
        <w:jc w:val="both"/>
        <w:rPr>
          <w:rFonts w:ascii="GHEA Grapalat" w:hAnsi="GHEA Grapalat" w:cs="Sylfaen"/>
          <w:sz w:val="20"/>
          <w:lang w:val="hy-AM"/>
        </w:rPr>
      </w:pPr>
      <w:r w:rsidRPr="0008536B">
        <w:rPr>
          <w:rFonts w:ascii="GHEA Grapalat" w:hAnsi="GHEA Grapalat" w:cs="Sylfaen"/>
          <w:sz w:val="20"/>
          <w:lang w:val="ru-RU"/>
        </w:rPr>
        <w:t>Ընդ</w:t>
      </w:r>
      <w:r w:rsidRPr="0008536B">
        <w:rPr>
          <w:rFonts w:ascii="GHEA Grapalat" w:hAnsi="GHEA Grapalat" w:cs="Sylfaen"/>
          <w:sz w:val="20"/>
          <w:lang w:val="af-ZA"/>
        </w:rPr>
        <w:t xml:space="preserve"> </w:t>
      </w:r>
      <w:r w:rsidRPr="0008536B">
        <w:rPr>
          <w:rFonts w:ascii="GHEA Grapalat" w:hAnsi="GHEA Grapalat" w:cs="Sylfaen"/>
          <w:sz w:val="20"/>
          <w:lang w:val="ru-RU"/>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08536B">
        <w:rPr>
          <w:rFonts w:ascii="GHEA Grapalat" w:hAnsi="GHEA Grapalat" w:cs="Sylfaen"/>
          <w:sz w:val="20"/>
          <w:lang w:val="ru-RU"/>
        </w:rPr>
        <w:t>սույն</w:t>
      </w:r>
      <w:r w:rsidRPr="0008536B">
        <w:rPr>
          <w:rFonts w:ascii="GHEA Grapalat" w:hAnsi="GHEA Grapalat" w:cs="Sylfaen"/>
          <w:sz w:val="20"/>
          <w:lang w:val="af-ZA"/>
        </w:rPr>
        <w:t xml:space="preserve"> </w:t>
      </w:r>
      <w:r w:rsidRPr="0008536B">
        <w:rPr>
          <w:rFonts w:ascii="GHEA Grapalat" w:hAnsi="GHEA Grapalat" w:cs="Sylfaen"/>
          <w:sz w:val="20"/>
          <w:lang w:val="ru-RU"/>
        </w:rPr>
        <w:t>կետում</w:t>
      </w:r>
      <w:r w:rsidRPr="0008536B">
        <w:rPr>
          <w:rFonts w:ascii="GHEA Grapalat" w:hAnsi="GHEA Grapalat" w:cs="Sylfaen"/>
          <w:sz w:val="20"/>
          <w:lang w:val="af-ZA"/>
        </w:rPr>
        <w:t xml:space="preserve"> </w:t>
      </w:r>
      <w:r w:rsidRPr="0008536B">
        <w:rPr>
          <w:rFonts w:ascii="GHEA Grapalat" w:hAnsi="GHEA Grapalat" w:cs="Sylfaen"/>
          <w:sz w:val="20"/>
          <w:lang w:val="ru-RU"/>
        </w:rPr>
        <w:t>նշված</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պատվիրատուի</w:t>
      </w:r>
      <w:r w:rsidRPr="0008536B">
        <w:rPr>
          <w:rFonts w:ascii="GHEA Grapalat" w:hAnsi="GHEA Grapalat" w:cs="Sylfaen"/>
          <w:sz w:val="20"/>
          <w:lang w:val="af-ZA"/>
        </w:rPr>
        <w:t xml:space="preserve"> </w:t>
      </w:r>
      <w:r w:rsidRPr="0008536B">
        <w:rPr>
          <w:rFonts w:ascii="GHEA Grapalat" w:hAnsi="GHEA Grapalat" w:cs="Sylfaen"/>
          <w:sz w:val="20"/>
          <w:lang w:val="ru-RU"/>
        </w:rPr>
        <w:t>ղեկավարը</w:t>
      </w:r>
      <w:r w:rsidRPr="0008536B">
        <w:rPr>
          <w:rFonts w:ascii="GHEA Grapalat" w:hAnsi="GHEA Grapalat" w:cs="Sylfaen"/>
          <w:sz w:val="20"/>
          <w:lang w:val="af-ZA"/>
        </w:rPr>
        <w:t xml:space="preserve"> </w:t>
      </w:r>
      <w:r w:rsidRPr="0008536B">
        <w:rPr>
          <w:rFonts w:ascii="GHEA Grapalat" w:hAnsi="GHEA Grapalat" w:cs="Sylfaen"/>
          <w:sz w:val="20"/>
          <w:lang w:val="ru-RU"/>
        </w:rPr>
        <w:t>կայացնում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գնման</w:t>
      </w:r>
      <w:r w:rsidRPr="0008536B">
        <w:rPr>
          <w:rFonts w:ascii="GHEA Grapalat" w:hAnsi="GHEA Grapalat" w:cs="Sylfaen"/>
          <w:sz w:val="20"/>
          <w:lang w:val="af-ZA"/>
        </w:rPr>
        <w:t xml:space="preserve"> </w:t>
      </w:r>
      <w:r w:rsidRPr="0008536B">
        <w:rPr>
          <w:rFonts w:ascii="GHEA Grapalat" w:hAnsi="GHEA Grapalat" w:cs="Sylfaen"/>
          <w:sz w:val="20"/>
          <w:lang w:val="ru-RU"/>
        </w:rPr>
        <w:t>ընթացակարգը</w:t>
      </w:r>
      <w:r w:rsidRPr="0008536B">
        <w:rPr>
          <w:rFonts w:ascii="GHEA Grapalat" w:hAnsi="GHEA Grapalat" w:cs="Sylfaen"/>
          <w:sz w:val="20"/>
          <w:lang w:val="af-ZA"/>
        </w:rPr>
        <w:t xml:space="preserve"> </w:t>
      </w:r>
      <w:r w:rsidRPr="0008536B">
        <w:rPr>
          <w:rFonts w:ascii="GHEA Grapalat" w:hAnsi="GHEA Grapalat" w:cs="Sylfaen"/>
          <w:sz w:val="20"/>
          <w:lang w:val="ru-RU"/>
        </w:rPr>
        <w:t>չկայացած</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հայտարարվելու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կնքված</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պայմանագրի</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պայմանագիրը</w:t>
      </w:r>
      <w:r w:rsidRPr="0008536B">
        <w:rPr>
          <w:rFonts w:ascii="GHEA Grapalat" w:hAnsi="GHEA Grapalat" w:cs="Sylfaen"/>
          <w:sz w:val="20"/>
          <w:lang w:val="af-ZA"/>
        </w:rPr>
        <w:t xml:space="preserve"> </w:t>
      </w:r>
      <w:r w:rsidRPr="0008536B">
        <w:rPr>
          <w:rFonts w:ascii="GHEA Grapalat" w:hAnsi="GHEA Grapalat" w:cs="Sylfaen"/>
          <w:sz w:val="20"/>
          <w:lang w:val="ru-RU"/>
        </w:rPr>
        <w:t>միակողմանի</w:t>
      </w:r>
      <w:r w:rsidRPr="0008536B">
        <w:rPr>
          <w:rFonts w:ascii="GHEA Grapalat" w:hAnsi="GHEA Grapalat" w:cs="Sylfaen"/>
          <w:sz w:val="20"/>
          <w:lang w:val="af-ZA"/>
        </w:rPr>
        <w:t xml:space="preserve"> </w:t>
      </w:r>
      <w:r w:rsidRPr="0008536B">
        <w:rPr>
          <w:rFonts w:ascii="GHEA Grapalat" w:hAnsi="GHEA Grapalat" w:cs="Sylfaen"/>
          <w:sz w:val="20"/>
          <w:lang w:val="ru-RU"/>
        </w:rPr>
        <w:t>լուծելու</w:t>
      </w:r>
      <w:r w:rsidRPr="0008536B">
        <w:rPr>
          <w:rFonts w:ascii="GHEA Grapalat" w:hAnsi="GHEA Grapalat" w:cs="Sylfaen"/>
          <w:sz w:val="20"/>
          <w:lang w:val="af-ZA"/>
        </w:rPr>
        <w:t xml:space="preserve"> </w:t>
      </w:r>
      <w:r w:rsidRPr="0008536B">
        <w:rPr>
          <w:rFonts w:ascii="GHEA Grapalat" w:hAnsi="GHEA Grapalat" w:cs="Sylfaen"/>
          <w:sz w:val="20"/>
          <w:lang w:val="ru-RU"/>
        </w:rPr>
        <w:t>մասին</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003D0C33" w:rsidRPr="0008536B">
        <w:rPr>
          <w:rFonts w:ascii="GHEA Grapalat" w:hAnsi="GHEA Grapalat" w:cs="Sylfaen"/>
          <w:sz w:val="20"/>
          <w:lang w:val="af-ZA"/>
        </w:rPr>
        <w:t>(</w:t>
      </w:r>
      <w:r w:rsidR="003D0C33" w:rsidRPr="0008536B">
        <w:rPr>
          <w:rFonts w:ascii="GHEA Grapalat" w:hAnsi="GHEA Grapalat" w:cs="Sylfaen"/>
          <w:sz w:val="20"/>
          <w:lang w:val="hy-AM"/>
        </w:rPr>
        <w:t>ծանուցումը</w:t>
      </w:r>
      <w:r w:rsidR="003D0C33"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տասն</w:t>
      </w:r>
      <w:r w:rsidR="003D0C33"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կայացվելուն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օրը</w:t>
      </w:r>
      <w:r w:rsidRPr="0008536B">
        <w:rPr>
          <w:rFonts w:ascii="GHEA Grapalat" w:hAnsi="GHEA Grapalat" w:cs="Sylfaen"/>
          <w:sz w:val="20"/>
          <w:lang w:val="af-ZA"/>
        </w:rPr>
        <w:t xml:space="preserve"> </w:t>
      </w:r>
      <w:r w:rsidRPr="0008536B">
        <w:rPr>
          <w:rFonts w:ascii="GHEA Grapalat" w:hAnsi="GHEA Grapalat" w:cs="Sylfaen"/>
          <w:sz w:val="20"/>
          <w:lang w:val="ru-RU"/>
        </w:rPr>
        <w:t>այն</w:t>
      </w:r>
      <w:r w:rsidRPr="0008536B">
        <w:rPr>
          <w:rFonts w:ascii="GHEA Grapalat" w:hAnsi="GHEA Grapalat" w:cs="Sylfaen"/>
          <w:sz w:val="20"/>
          <w:lang w:val="af-ZA"/>
        </w:rPr>
        <w:t xml:space="preserve"> գրավոր </w:t>
      </w:r>
      <w:r w:rsidRPr="0008536B">
        <w:rPr>
          <w:rFonts w:ascii="GHEA Grapalat" w:hAnsi="GHEA Grapalat" w:cs="Sylfaen"/>
          <w:sz w:val="20"/>
          <w:lang w:val="ru-RU"/>
        </w:rPr>
        <w:t>տրամադրվում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մարմնին</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lastRenderedPageBreak/>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մարմինը</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ներառում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գնումների</w:t>
      </w:r>
      <w:r w:rsidRPr="0008536B">
        <w:rPr>
          <w:rFonts w:ascii="GHEA Grapalat" w:hAnsi="GHEA Grapalat" w:cs="Sylfaen"/>
          <w:sz w:val="20"/>
          <w:lang w:val="af-ZA"/>
        </w:rPr>
        <w:t xml:space="preserve"> </w:t>
      </w:r>
      <w:r w:rsidRPr="0008536B">
        <w:rPr>
          <w:rFonts w:ascii="GHEA Grapalat" w:hAnsi="GHEA Grapalat" w:cs="Sylfaen"/>
          <w:sz w:val="20"/>
          <w:lang w:val="ru-RU"/>
        </w:rPr>
        <w:t>գործընթացին</w:t>
      </w:r>
      <w:r w:rsidRPr="0008536B">
        <w:rPr>
          <w:rFonts w:ascii="GHEA Grapalat" w:hAnsi="GHEA Grapalat" w:cs="Sylfaen"/>
          <w:sz w:val="20"/>
          <w:lang w:val="af-ZA"/>
        </w:rPr>
        <w:t xml:space="preserve"> </w:t>
      </w:r>
      <w:r w:rsidRPr="0008536B">
        <w:rPr>
          <w:rFonts w:ascii="GHEA Grapalat" w:hAnsi="GHEA Grapalat" w:cs="Sylfaen"/>
          <w:sz w:val="20"/>
          <w:lang w:val="ru-RU"/>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ru-RU"/>
        </w:rPr>
        <w:t>իրավունք</w:t>
      </w:r>
      <w:r w:rsidRPr="0008536B">
        <w:rPr>
          <w:rFonts w:ascii="GHEA Grapalat" w:hAnsi="GHEA Grapalat" w:cs="Sylfaen"/>
          <w:sz w:val="20"/>
          <w:lang w:val="af-ZA"/>
        </w:rPr>
        <w:t xml:space="preserve"> </w:t>
      </w:r>
      <w:r w:rsidRPr="0008536B">
        <w:rPr>
          <w:rFonts w:ascii="GHEA Grapalat" w:hAnsi="GHEA Grapalat" w:cs="Sylfaen"/>
          <w:sz w:val="20"/>
          <w:lang w:val="ru-RU"/>
        </w:rPr>
        <w:t>չունեցող</w:t>
      </w:r>
      <w:r w:rsidRPr="0008536B">
        <w:rPr>
          <w:rFonts w:ascii="GHEA Grapalat" w:hAnsi="GHEA Grapalat" w:cs="Sylfaen"/>
          <w:sz w:val="20"/>
          <w:lang w:val="af-ZA"/>
        </w:rPr>
        <w:t xml:space="preserve"> </w:t>
      </w:r>
      <w:r w:rsidRPr="0008536B">
        <w:rPr>
          <w:rFonts w:ascii="GHEA Grapalat" w:hAnsi="GHEA Grapalat" w:cs="Sylfaen"/>
          <w:sz w:val="20"/>
          <w:lang w:val="ru-RU"/>
        </w:rPr>
        <w:t>մասնակիցների</w:t>
      </w:r>
      <w:r w:rsidRPr="0008536B">
        <w:rPr>
          <w:rFonts w:ascii="GHEA Grapalat" w:hAnsi="GHEA Grapalat" w:cs="Sylfaen"/>
          <w:sz w:val="20"/>
          <w:lang w:val="af-ZA"/>
        </w:rPr>
        <w:t xml:space="preserve"> </w:t>
      </w:r>
      <w:r w:rsidRPr="0008536B">
        <w:rPr>
          <w:rFonts w:ascii="GHEA Grapalat" w:hAnsi="GHEA Grapalat" w:cs="Sylfaen"/>
          <w:sz w:val="20"/>
          <w:lang w:val="ru-RU"/>
        </w:rPr>
        <w:t>ցուցակում</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եթե</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քննության</w:t>
      </w:r>
      <w:r w:rsidRPr="0008536B">
        <w:rPr>
          <w:rFonts w:ascii="GHEA Grapalat" w:hAnsi="GHEA Grapalat" w:cs="Sylfaen"/>
          <w:sz w:val="20"/>
          <w:lang w:val="af-ZA"/>
        </w:rPr>
        <w:t xml:space="preserve"> </w:t>
      </w:r>
      <w:r w:rsidRPr="0008536B">
        <w:rPr>
          <w:rFonts w:ascii="GHEA Grapalat" w:hAnsi="GHEA Grapalat" w:cs="Sylfaen"/>
          <w:sz w:val="20"/>
          <w:lang w:val="ru-RU"/>
        </w:rPr>
        <w:t>արդյունքով</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կատարման</w:t>
      </w:r>
      <w:r w:rsidRPr="0008536B">
        <w:rPr>
          <w:rFonts w:ascii="GHEA Grapalat" w:hAnsi="GHEA Grapalat" w:cs="Sylfaen"/>
          <w:sz w:val="20"/>
          <w:lang w:val="af-ZA"/>
        </w:rPr>
        <w:t xml:space="preserve"> </w:t>
      </w:r>
      <w:r w:rsidRPr="0008536B">
        <w:rPr>
          <w:rFonts w:ascii="GHEA Grapalat" w:hAnsi="GHEA Grapalat" w:cs="Sylfaen"/>
          <w:sz w:val="20"/>
          <w:lang w:val="ru-RU"/>
        </w:rPr>
        <w:t>հնարավորությունը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չի</w:t>
      </w:r>
      <w:r w:rsidRPr="0008536B">
        <w:rPr>
          <w:rFonts w:ascii="GHEA Grapalat" w:hAnsi="GHEA Grapalat" w:cs="Sylfaen"/>
          <w:sz w:val="20"/>
          <w:lang w:val="af-ZA"/>
        </w:rPr>
        <w:t xml:space="preserve"> </w:t>
      </w:r>
      <w:r w:rsidRPr="0008536B">
        <w:rPr>
          <w:rFonts w:ascii="GHEA Grapalat" w:hAnsi="GHEA Grapalat" w:cs="Sylfaen"/>
          <w:sz w:val="20"/>
          <w:lang w:val="ru-RU"/>
        </w:rPr>
        <w:t>վերացել</w:t>
      </w:r>
      <w:r w:rsidRPr="0008536B">
        <w:rPr>
          <w:rFonts w:ascii="GHEA Grapalat" w:hAnsi="GHEA Grapalat" w:cs="Sylfaen"/>
          <w:sz w:val="20"/>
          <w:lang w:val="hy-AM"/>
        </w:rPr>
        <w:t>:</w:t>
      </w:r>
    </w:p>
    <w:p w14:paraId="7689F6B5" w14:textId="61A3CE6F" w:rsidR="003D0C33" w:rsidRPr="0008536B" w:rsidRDefault="008C7A16" w:rsidP="003D0C33">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003D0C33" w:rsidRPr="0008536B">
        <w:rPr>
          <w:rFonts w:ascii="GHEA Grapalat" w:hAnsi="GHEA Grapalat" w:cs="Sylfaen"/>
          <w:sz w:val="20"/>
          <w:lang w:val="af-ZA"/>
        </w:rPr>
        <w:t>թե՝</w:t>
      </w:r>
    </w:p>
    <w:p w14:paraId="25CA6681" w14:textId="0A056A4F" w:rsidR="003D0C33" w:rsidRPr="0008536B"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08536B"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մասնակցի կամ պայմանագիրը կնքած անձի կողմից 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003D47ED">
        <w:rPr>
          <w:rFonts w:ascii="GHEA Grapalat" w:hAnsi="GHEA Grapalat" w:cs="Sylfaen"/>
          <w:sz w:val="20"/>
          <w:lang w:val="hy-AM"/>
        </w:rPr>
        <w:t xml:space="preserve"> </w:t>
      </w:r>
      <w:proofErr w:type="spellStart"/>
      <w:r w:rsidR="00180D94" w:rsidRPr="0008536B">
        <w:rPr>
          <w:rFonts w:ascii="GHEA Grapalat" w:hAnsi="GHEA Grapalat" w:cs="Sylfaen"/>
          <w:sz w:val="20"/>
        </w:rPr>
        <w:t>լիազորված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մարմնի</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կողմից</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մասնակցին</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ցուցակում</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ներառելու</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համար</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սահմանված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քառասունօրյա</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ժամկետը</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լրանալը</w:t>
      </w:r>
      <w:proofErr w:type="spellEnd"/>
      <w:r w:rsidRPr="0008536B">
        <w:rPr>
          <w:rFonts w:ascii="GHEA Grapalat" w:hAnsi="GHEA Grapalat" w:cs="Sylfaen"/>
          <w:sz w:val="20"/>
          <w:lang w:val="af-ZA"/>
        </w:rPr>
        <w:t>,</w:t>
      </w:r>
      <w:r w:rsidR="003D47ED">
        <w:rPr>
          <w:rFonts w:ascii="GHEA Grapalat" w:hAnsi="GHEA Grapalat" w:cs="Sylfaen"/>
          <w:sz w:val="20"/>
          <w:lang w:val="hy-AM"/>
        </w:rPr>
        <w:t xml:space="preserve"> </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իսկ</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որոշումն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ստանալուն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հաջորդող</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քառասուներորդ</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օրվա</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դրությամբ</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մասնակցի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կողմից</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բողոքարկման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վերաբերյալ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հարուցված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և</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չավարտված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առկայության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դեպքում</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ուշ</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քան</w:t>
      </w:r>
      <w:proofErr w:type="spellEnd"/>
      <w:r w:rsidR="00C01DE0" w:rsidRPr="0008536B">
        <w:rPr>
          <w:rFonts w:ascii="GHEA Grapalat" w:hAnsi="GHEA Grapalat" w:cs="Sylfaen"/>
          <w:sz w:val="20"/>
          <w:lang w:val="hy-AM"/>
        </w:rPr>
        <w:t xml:space="preserve"> </w:t>
      </w:r>
      <w:r w:rsidR="00C01DE0" w:rsidRPr="0008536B">
        <w:rPr>
          <w:rFonts w:ascii="GHEA Grapalat" w:hAnsi="GHEA Grapalat" w:cs="Sylfaen"/>
          <w:sz w:val="20"/>
          <w:lang w:val="ru-RU"/>
        </w:rPr>
        <w:t>տվյալ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գործով</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եզրափակիչ</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ակտն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ուժի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մեջ</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58C8FFA4" w14:textId="690A3246" w:rsidR="009A6B5D" w:rsidRDefault="009A6B5D" w:rsidP="009A6B5D">
      <w:pPr>
        <w:ind w:firstLine="567"/>
        <w:jc w:val="both"/>
        <w:rPr>
          <w:rFonts w:ascii="GHEA Grapalat" w:hAnsi="GHEA Grapalat" w:cs="Sylfaen"/>
          <w:sz w:val="20"/>
          <w:lang w:val="af-ZA"/>
        </w:rPr>
      </w:pPr>
      <w:r w:rsidRPr="0008536B">
        <w:rPr>
          <w:rFonts w:ascii="GHEA Grapalat" w:hAnsi="GHEA Grapalat" w:cs="Sylfaen"/>
          <w:sz w:val="20"/>
          <w:lang w:val="hy-AM"/>
        </w:rPr>
        <w:t>Ընդ որում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w:t>
      </w:r>
      <w:r w:rsidR="001820DF" w:rsidRPr="00DC0D0F">
        <w:rPr>
          <w:rFonts w:ascii="GHEA Grapalat" w:hAnsi="GHEA Grapalat" w:cs="Sylfaen"/>
          <w:sz w:val="20"/>
          <w:lang w:val="hy-AM"/>
        </w:rPr>
        <w:t xml:space="preserve">, </w:t>
      </w:r>
      <w:bookmarkStart w:id="6" w:name="_Hlk193133194"/>
      <w:r w:rsidR="001820DF"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6"/>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sidR="00F71502">
        <w:rPr>
          <w:rFonts w:ascii="GHEA Grapalat" w:hAnsi="GHEA Grapalat" w:cs="Sylfaen"/>
          <w:sz w:val="20"/>
          <w:lang w:val="af-ZA"/>
        </w:rPr>
        <w:t xml:space="preserve">կերպված է </w:t>
      </w:r>
      <w:r w:rsidR="00F71502">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sidRPr="009E1D1C">
        <w:rPr>
          <w:rFonts w:ascii="GHEA Grapalat" w:hAnsi="GHEA Grapalat" w:cs="Sylfaen"/>
          <w:sz w:val="20"/>
          <w:lang w:val="af-ZA"/>
        </w:rPr>
        <w:t>:</w:t>
      </w:r>
    </w:p>
    <w:p w14:paraId="397F6519" w14:textId="4C14E604" w:rsidR="009A6B5D" w:rsidRPr="009E1D1C" w:rsidRDefault="009A6B5D" w:rsidP="00F71502">
      <w:pPr>
        <w:pStyle w:val="ListParagraph"/>
        <w:shd w:val="clear" w:color="auto" w:fill="FFFFFF"/>
        <w:ind w:left="375"/>
        <w:jc w:val="both"/>
        <w:rPr>
          <w:rFonts w:ascii="GHEA Grapalat" w:hAnsi="GHEA Grapalat" w:cs="Sylfaen"/>
          <w:sz w:val="20"/>
          <w:lang w:val="af-ZA"/>
        </w:rPr>
      </w:pP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proofErr w:type="spellStart"/>
      <w:r w:rsidR="00D371A7" w:rsidRPr="00F566BF">
        <w:rPr>
          <w:rFonts w:ascii="GHEA Grapalat" w:hAnsi="GHEA Grapalat" w:cs="Sylfaen"/>
          <w:sz w:val="20"/>
          <w:szCs w:val="24"/>
          <w:lang w:eastAsia="en-US"/>
        </w:rPr>
        <w:t>սահմանված</w:t>
      </w:r>
      <w:proofErr w:type="spellEnd"/>
      <w:r w:rsidR="00D371A7" w:rsidRPr="00F566BF">
        <w:rPr>
          <w:rFonts w:ascii="GHEA Grapalat" w:hAnsi="GHEA Grapalat" w:cs="Sylfaen"/>
          <w:sz w:val="20"/>
          <w:szCs w:val="24"/>
          <w:lang w:val="af-ZA" w:eastAsia="en-US"/>
        </w:rPr>
        <w:t xml:space="preserve"> </w:t>
      </w:r>
      <w:proofErr w:type="spellStart"/>
      <w:r w:rsidR="00D371A7" w:rsidRPr="00F566BF">
        <w:rPr>
          <w:rFonts w:ascii="GHEA Grapalat" w:hAnsi="GHEA Grapalat" w:cs="Sylfaen"/>
          <w:sz w:val="20"/>
          <w:szCs w:val="24"/>
          <w:lang w:eastAsia="en-US"/>
        </w:rPr>
        <w:t>ժամկետում</w:t>
      </w:r>
      <w:proofErr w:type="spellEnd"/>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ուղարկելու</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հայտում</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ներառվող</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իրենց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կողմից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հաստատվող</w:t>
      </w:r>
      <w:proofErr w:type="spellEnd"/>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F566BF" w:rsidRDefault="00A150A9" w:rsidP="00EF3662">
      <w:pPr>
        <w:pStyle w:val="BodyTextIndent2"/>
        <w:spacing w:line="240" w:lineRule="auto"/>
        <w:ind w:firstLine="567"/>
        <w:rPr>
          <w:rFonts w:ascii="GHEA Grapalat" w:hAnsi="GHEA Grapalat"/>
          <w:lang w:val="hy-AM"/>
        </w:rPr>
      </w:pPr>
      <w:r w:rsidRPr="00F566BF">
        <w:rPr>
          <w:rFonts w:ascii="GHEA Grapalat" w:hAnsi="GHEA Grapalat"/>
        </w:rPr>
        <w:t>8</w:t>
      </w:r>
      <w:r w:rsidR="00947D03" w:rsidRPr="00F566BF">
        <w:rPr>
          <w:rFonts w:ascii="GHEA Grapalat" w:hAnsi="GHEA Grapalat"/>
          <w:lang w:val="hy-AM"/>
        </w:rPr>
        <w:t>.</w:t>
      </w:r>
      <w:r w:rsidR="00B56A92" w:rsidRPr="002D4DC4">
        <w:rPr>
          <w:rFonts w:ascii="GHEA Grapalat" w:hAnsi="GHEA Grapalat" w:cs="Sylfaen"/>
        </w:rPr>
        <w:t>19</w:t>
      </w:r>
      <w:r w:rsidR="003F288F" w:rsidRPr="00F566BF">
        <w:rPr>
          <w:rFonts w:ascii="GHEA Grapalat" w:hAnsi="GHEA Grapalat" w:cs="Sylfaen"/>
        </w:rPr>
        <w:t xml:space="preserve"> </w:t>
      </w:r>
      <w:r w:rsidR="00571F29" w:rsidRPr="0086226B">
        <w:rPr>
          <w:rFonts w:ascii="GHEA Grapalat" w:hAnsi="GHEA Grapalat" w:cs="Sylfaen"/>
        </w:rPr>
        <w:t>Հայտերի</w:t>
      </w:r>
      <w:r w:rsidR="00571F29" w:rsidRPr="0086226B">
        <w:rPr>
          <w:rFonts w:ascii="GHEA Grapalat" w:hAnsi="GHEA Grapalat" w:cs="Arial"/>
        </w:rPr>
        <w:t xml:space="preserve"> </w:t>
      </w:r>
      <w:r w:rsidR="00571F29" w:rsidRPr="0086226B">
        <w:rPr>
          <w:rFonts w:ascii="GHEA Grapalat" w:hAnsi="GHEA Grapalat" w:cs="Sylfaen"/>
        </w:rPr>
        <w:t>գնահատումը</w:t>
      </w:r>
      <w:r w:rsidR="00571F29" w:rsidRPr="0086226B">
        <w:rPr>
          <w:rFonts w:ascii="GHEA Grapalat" w:hAnsi="GHEA Grapalat" w:cs="Arial"/>
        </w:rPr>
        <w:t xml:space="preserve"> </w:t>
      </w:r>
      <w:r w:rsidR="00571F29" w:rsidRPr="0086226B">
        <w:rPr>
          <w:rFonts w:ascii="GHEA Grapalat" w:hAnsi="GHEA Grapalat" w:cs="Sylfaen"/>
        </w:rPr>
        <w:t>և</w:t>
      </w:r>
      <w:r w:rsidR="00571F29" w:rsidRPr="0086226B">
        <w:rPr>
          <w:rFonts w:ascii="GHEA Grapalat" w:hAnsi="GHEA Grapalat" w:cs="Arial"/>
        </w:rPr>
        <w:t xml:space="preserve"> </w:t>
      </w:r>
      <w:r w:rsidR="00571F29" w:rsidRPr="0086226B">
        <w:rPr>
          <w:rFonts w:ascii="GHEA Grapalat" w:hAnsi="GHEA Grapalat" w:cs="Sylfaen"/>
        </w:rPr>
        <w:t>ընտրված մասնակցի որոշումն</w:t>
      </w:r>
      <w:r w:rsidR="00571F29" w:rsidRPr="0086226B">
        <w:rPr>
          <w:rFonts w:ascii="GHEA Grapalat" w:hAnsi="GHEA Grapalat" w:cs="Arial"/>
        </w:rPr>
        <w:t xml:space="preserve"> </w:t>
      </w:r>
      <w:r w:rsidR="00571F29" w:rsidRPr="0086226B">
        <w:rPr>
          <w:rFonts w:ascii="GHEA Grapalat" w:hAnsi="GHEA Grapalat" w:cs="Sylfaen"/>
        </w:rPr>
        <w:t>իրականացվում</w:t>
      </w:r>
      <w:r w:rsidR="00571F29" w:rsidRPr="0086226B">
        <w:rPr>
          <w:rFonts w:ascii="GHEA Grapalat" w:hAnsi="GHEA Grapalat" w:cs="Arial"/>
        </w:rPr>
        <w:t xml:space="preserve"> </w:t>
      </w:r>
      <w:r w:rsidR="00571F29" w:rsidRPr="0086226B">
        <w:rPr>
          <w:rFonts w:ascii="GHEA Grapalat" w:hAnsi="GHEA Grapalat" w:cs="Sylfaen"/>
        </w:rPr>
        <w:t>է</w:t>
      </w:r>
      <w:r w:rsidR="00571F29" w:rsidRPr="0086226B">
        <w:rPr>
          <w:rFonts w:ascii="GHEA Grapalat" w:hAnsi="GHEA Grapalat" w:cs="Arial"/>
        </w:rPr>
        <w:t xml:space="preserve"> </w:t>
      </w:r>
      <w:r w:rsidR="00571F29" w:rsidRPr="0086226B">
        <w:rPr>
          <w:rFonts w:ascii="GHEA Grapalat" w:hAnsi="GHEA Grapalat" w:cs="Sylfaen"/>
        </w:rPr>
        <w:t>ըստ</w:t>
      </w:r>
      <w:r w:rsidR="00571F29" w:rsidRPr="0086226B">
        <w:rPr>
          <w:rFonts w:ascii="GHEA Grapalat" w:hAnsi="GHEA Grapalat" w:cs="Arial"/>
        </w:rPr>
        <w:t xml:space="preserve"> </w:t>
      </w:r>
      <w:r w:rsidR="00571F29" w:rsidRPr="0086226B">
        <w:rPr>
          <w:rFonts w:ascii="GHEA Grapalat" w:hAnsi="GHEA Grapalat" w:cs="Sylfaen"/>
        </w:rPr>
        <w:t>առանձին</w:t>
      </w:r>
      <w:r w:rsidR="00571F29" w:rsidRPr="0086226B">
        <w:rPr>
          <w:rFonts w:ascii="GHEA Grapalat" w:hAnsi="GHEA Grapalat" w:cs="Arial"/>
        </w:rPr>
        <w:t xml:space="preserve"> </w:t>
      </w:r>
      <w:r w:rsidR="00EC2C0F" w:rsidRPr="0086226B">
        <w:rPr>
          <w:rFonts w:ascii="GHEA Grapalat" w:hAnsi="GHEA Grapalat" w:cs="Sylfaen"/>
        </w:rPr>
        <w:t>չափաբաժիններ</w:t>
      </w:r>
      <w:r w:rsidR="00954C1B" w:rsidRPr="0086226B">
        <w:rPr>
          <w:rFonts w:ascii="GHEA Grapalat" w:hAnsi="GHEA Grapalat" w:cs="Sylfaen"/>
        </w:rPr>
        <w:t>ի</w:t>
      </w:r>
      <w:r w:rsidR="00954C1B" w:rsidRPr="0086226B">
        <w:rPr>
          <w:rFonts w:ascii="GHEA Grapalat" w:hAnsi="GHEA Grapalat" w:cs="Sylfaen"/>
          <w:lang w:val="hy-AM"/>
        </w:rPr>
        <w:t>:</w:t>
      </w:r>
      <w:r w:rsidR="00954C1B" w:rsidRPr="0086226B">
        <w:rPr>
          <w:rStyle w:val="FootnoteReference"/>
          <w:rFonts w:ascii="GHEA Grapalat" w:hAnsi="GHEA Grapalat" w:cs="Sylfaen"/>
          <w:lang w:val="hy-AM"/>
        </w:rPr>
        <w:footnoteReference w:id="4"/>
      </w:r>
      <w:r w:rsidR="002B103D" w:rsidRPr="00954C1B">
        <w:rPr>
          <w:rFonts w:ascii="GHEA Grapalat" w:hAnsi="GHEA Grapalat" w:cs="Tahoma"/>
          <w:lang w:val="hy-AM"/>
        </w:rPr>
        <w:t xml:space="preserve">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lastRenderedPageBreak/>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4C2A32A0" w14:textId="77777777" w:rsidR="00196487" w:rsidRPr="00F566BF" w:rsidRDefault="00196487" w:rsidP="00EF3662">
      <w:pPr>
        <w:pStyle w:val="norm"/>
        <w:spacing w:line="240" w:lineRule="auto"/>
        <w:ind w:firstLine="706"/>
        <w:rPr>
          <w:rFonts w:ascii="GHEA Grapalat" w:hAnsi="GHEA Grapalat"/>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624494C8" w:rsidR="004E2F96" w:rsidRDefault="004E2F96" w:rsidP="004E2F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proofErr w:type="gramStart"/>
      <w:r w:rsidRPr="005E1F72">
        <w:rPr>
          <w:rFonts w:ascii="GHEA Grapalat" w:hAnsi="GHEA Grapalat" w:cs="Sylfaen"/>
          <w:lang w:val="es-ES"/>
        </w:rPr>
        <w:t xml:space="preserve">«  </w:t>
      </w:r>
      <w:r w:rsidR="00081FAF">
        <w:rPr>
          <w:rFonts w:ascii="GHEA Grapalat" w:hAnsi="GHEA Grapalat" w:cs="Sylfaen"/>
          <w:lang w:val="es-ES"/>
        </w:rPr>
        <w:t>10</w:t>
      </w:r>
      <w:proofErr w:type="gramEnd"/>
      <w:r w:rsidRPr="005E1F72">
        <w:rPr>
          <w:rFonts w:ascii="GHEA Grapalat" w:hAnsi="GHEA Grapalat" w:cs="Sylfaen"/>
          <w:lang w:val="es-ES"/>
        </w:rPr>
        <w:t xml:space="preserve">  </w:t>
      </w:r>
      <w:proofErr w:type="gramStart"/>
      <w:r w:rsidRPr="005E1F72">
        <w:rPr>
          <w:rFonts w:ascii="GHEA Grapalat" w:hAnsi="GHEA Grapalat" w:cs="Sylfaen"/>
          <w:lang w:val="es-ES"/>
        </w:rPr>
        <w:t xml:space="preserve">  »</w:t>
      </w:r>
      <w:proofErr w:type="gramEnd"/>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78F619BD" w14:textId="77777777" w:rsidR="004E2F96" w:rsidRPr="00BA41C0" w:rsidRDefault="004E2F96" w:rsidP="004E2F9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1446604C" w14:textId="77777777" w:rsidR="004E2F96" w:rsidRPr="004B72E3" w:rsidRDefault="004E2F96" w:rsidP="004E2F96">
      <w:pPr>
        <w:pStyle w:val="BodyTextIndent2"/>
        <w:spacing w:line="240" w:lineRule="auto"/>
        <w:ind w:firstLine="0"/>
        <w:rPr>
          <w:rFonts w:ascii="GHEA Grapalat" w:hAnsi="GHEA Grapalat"/>
          <w:i/>
          <w:lang w:val="hy-AM"/>
        </w:rPr>
      </w:pP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77777777"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497C36B" w14:textId="3C1B6F8D" w:rsidR="004E2F96" w:rsidRPr="00A70EAF"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lastRenderedPageBreak/>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EF53D1C" w14:textId="77777777" w:rsidR="00777C43" w:rsidRDefault="00777C43" w:rsidP="00EF3662">
      <w:pPr>
        <w:jc w:val="center"/>
        <w:rPr>
          <w:rFonts w:ascii="GHEA Grapalat" w:hAnsi="GHEA Grapalat"/>
          <w:b/>
          <w:iCs/>
          <w:sz w:val="20"/>
          <w:lang w:val="af-ZA"/>
        </w:rPr>
      </w:pPr>
    </w:p>
    <w:p w14:paraId="013647E6" w14:textId="77777777" w:rsidR="000272DA" w:rsidRDefault="000272DA" w:rsidP="00EF3662">
      <w:pPr>
        <w:jc w:val="center"/>
        <w:rPr>
          <w:rFonts w:ascii="GHEA Grapalat" w:hAnsi="GHEA Grapalat"/>
          <w:b/>
          <w:iCs/>
          <w:sz w:val="20"/>
          <w:lang w:val="af-ZA"/>
        </w:rPr>
      </w:pPr>
    </w:p>
    <w:p w14:paraId="1A70E52D" w14:textId="511638B3"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4A3E9B42" w14:textId="526240D6" w:rsidR="00096865" w:rsidRPr="00F566BF" w:rsidRDefault="00030D40" w:rsidP="00EF3662">
      <w:pPr>
        <w:ind w:firstLine="567"/>
        <w:jc w:val="both"/>
        <w:rPr>
          <w:rFonts w:ascii="GHEA Grapalat" w:hAnsi="GHEA Grapalat" w:cs="Sylfaen"/>
          <w:sz w:val="20"/>
          <w:lang w:val="af-ZA"/>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1820DF">
        <w:rPr>
          <w:rFonts w:ascii="GHEA Grapalat" w:hAnsi="GHEA Grapalat" w:cs="Sylfaen"/>
          <w:sz w:val="20"/>
        </w:rPr>
        <w:t>Պ</w:t>
      </w:r>
      <w:r w:rsidR="00DB3B2E" w:rsidRPr="0058362C">
        <w:rPr>
          <w:rFonts w:ascii="GHEA Grapalat" w:hAnsi="GHEA Grapalat" w:cs="Sylfaen"/>
          <w:sz w:val="20"/>
          <w:lang w:val="ru-RU"/>
        </w:rPr>
        <w:t>այմանագրի</w:t>
      </w:r>
      <w:r w:rsidR="00DB3B2E" w:rsidRPr="0058362C">
        <w:rPr>
          <w:rFonts w:ascii="GHEA Grapalat" w:hAnsi="GHEA Grapalat" w:cs="Sylfaen"/>
          <w:sz w:val="20"/>
          <w:lang w:val="hy-AM"/>
        </w:rPr>
        <w:t xml:space="preserve"> </w:t>
      </w:r>
      <w:r w:rsidR="00DB3B2E" w:rsidRPr="0058362C">
        <w:rPr>
          <w:rFonts w:ascii="GHEA Grapalat" w:hAnsi="GHEA Grapalat" w:cs="Sylfaen"/>
          <w:sz w:val="20"/>
          <w:lang w:val="ru-RU"/>
        </w:rPr>
        <w:t>ապահովում</w:t>
      </w:r>
      <w:r w:rsidR="00DB3B2E" w:rsidRPr="0058362C">
        <w:rPr>
          <w:rFonts w:ascii="GHEA Grapalat" w:hAnsi="GHEA Grapalat" w:cs="Sylfaen"/>
          <w:sz w:val="20"/>
          <w:lang w:val="hy-AM"/>
        </w:rPr>
        <w:t>ը</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ներկայացնելու</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պահանջի</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հիման</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վրա</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այն</w:t>
      </w:r>
      <w:r w:rsidR="00DB3B2E" w:rsidRPr="008F7A2B">
        <w:rPr>
          <w:rFonts w:ascii="GHEA Grapalat" w:hAnsi="GHEA Grapalat" w:cs="Sylfaen"/>
          <w:sz w:val="20"/>
          <w:lang w:val="af-ZA"/>
        </w:rPr>
        <w:t xml:space="preserve"> </w:t>
      </w:r>
      <w:r w:rsidR="00DB3B2E" w:rsidRPr="00A3101A">
        <w:rPr>
          <w:rFonts w:ascii="GHEA Grapalat" w:hAnsi="GHEA Grapalat" w:cs="Sylfaen"/>
          <w:sz w:val="20"/>
          <w:lang w:val="ru-RU"/>
        </w:rPr>
        <w:t>ստանալու</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օրվանից</w:t>
      </w:r>
      <w:r w:rsidR="00DB3B2E" w:rsidRPr="00A3101A">
        <w:rPr>
          <w:rFonts w:ascii="GHEA Grapalat" w:hAnsi="GHEA Grapalat" w:cs="Sylfaen"/>
          <w:sz w:val="20"/>
          <w:lang w:val="af-ZA"/>
        </w:rPr>
        <w:t xml:space="preserve"> </w:t>
      </w:r>
      <w:r w:rsidR="009A6B5D">
        <w:rPr>
          <w:rFonts w:ascii="GHEA Grapalat" w:hAnsi="GHEA Grapalat" w:cs="Sylfaen"/>
          <w:sz w:val="20"/>
          <w:lang w:val="hy-AM"/>
        </w:rPr>
        <w:t xml:space="preserve">հետո </w:t>
      </w:r>
      <w:r w:rsidR="00DB3B2E" w:rsidRPr="00A3101A">
        <w:rPr>
          <w:rFonts w:ascii="GHEA Grapalat" w:hAnsi="GHEA Grapalat" w:cs="Sylfaen"/>
          <w:sz w:val="20"/>
          <w:lang w:val="hy-AM"/>
        </w:rPr>
        <w:t xml:space="preserve">5 </w:t>
      </w:r>
      <w:r w:rsidR="00DB3B2E" w:rsidRPr="00A3101A">
        <w:rPr>
          <w:rFonts w:ascii="GHEA Grapalat" w:hAnsi="GHEA Grapalat" w:cs="Sylfaen"/>
          <w:sz w:val="20"/>
          <w:lang w:val="af-ZA"/>
        </w:rPr>
        <w:t xml:space="preserve">աշխատանքային </w:t>
      </w:r>
      <w:r w:rsidR="00DB3B2E" w:rsidRPr="00A3101A">
        <w:rPr>
          <w:rFonts w:ascii="GHEA Grapalat" w:hAnsi="GHEA Grapalat" w:cs="Sylfaen"/>
          <w:sz w:val="20"/>
          <w:lang w:val="ru-RU"/>
        </w:rPr>
        <w:t>օրվա</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ընթացքում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մասնակիցը</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պարտավոր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ներկայացնել</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պայմանագրի</w:t>
      </w:r>
      <w:r w:rsidR="00DB3B2E" w:rsidRPr="00A3101A">
        <w:rPr>
          <w:rFonts w:ascii="GHEA Grapalat" w:hAnsi="GHEA Grapalat" w:cs="Sylfaen"/>
          <w:sz w:val="20"/>
          <w:lang w:val="hy-AM"/>
        </w:rPr>
        <w:t xml:space="preserve"> </w:t>
      </w:r>
      <w:r w:rsidR="00DB3B2E" w:rsidRPr="00A3101A">
        <w:rPr>
          <w:rFonts w:ascii="GHEA Grapalat" w:hAnsi="GHEA Grapalat" w:cs="Sylfaen"/>
          <w:sz w:val="20"/>
          <w:lang w:val="ru-RU"/>
        </w:rPr>
        <w:t>ապահովում։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մասնակցի</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հետ</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պայմանագիր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կնքվում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վերջինս</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ներկայացնում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պայմանագրի ապահովումը:</w:t>
      </w:r>
    </w:p>
    <w:p w14:paraId="7307825B" w14:textId="5B902DED" w:rsidR="00281740" w:rsidRPr="00A70EAF" w:rsidRDefault="00281740" w:rsidP="00281740">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00DB3B2E" w:rsidRPr="00A70EAF">
        <w:rPr>
          <w:rFonts w:ascii="GHEA Grapalat" w:hAnsi="GHEA Grapalat" w:cs="Sylfaen"/>
          <w:sz w:val="20"/>
          <w:lang w:val="hy-AM"/>
        </w:rPr>
        <w:t>գնման</w:t>
      </w:r>
      <w:r w:rsidR="00CB30E1">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w:t>
      </w:r>
      <w:r w:rsidR="0086226B" w:rsidRPr="0086226B">
        <w:rPr>
          <w:rFonts w:ascii="GHEA Grapalat" w:hAnsi="GHEA Grapalat" w:cs="Sylfaen"/>
          <w:b/>
          <w:bCs/>
          <w:color w:val="FF0000"/>
          <w:sz w:val="28"/>
          <w:szCs w:val="36"/>
          <w:lang w:val="af-ZA"/>
        </w:rPr>
        <w:t>10</w:t>
      </w:r>
      <w:r w:rsidRPr="0086226B">
        <w:rPr>
          <w:rStyle w:val="FootnoteReference"/>
          <w:sz w:val="20"/>
          <w:lang w:val="hy-AM"/>
        </w:rPr>
        <w:t xml:space="preserve"> </w:t>
      </w:r>
      <w:r w:rsidRPr="00A70EAF">
        <w:rPr>
          <w:rFonts w:ascii="GHEA Grapalat" w:hAnsi="GHEA Grapalat" w:cs="Sylfaen"/>
          <w:sz w:val="20"/>
          <w:lang w:val="hy-AM"/>
        </w:rPr>
        <w:t>տոկոսը:</w:t>
      </w:r>
      <w:r w:rsidR="00501A05" w:rsidRPr="00A70EAF">
        <w:rPr>
          <w:rFonts w:ascii="GHEA Grapalat" w:hAnsi="GHEA Grapalat" w:cs="Sylfaen"/>
          <w:sz w:val="20"/>
          <w:lang w:val="hy-AM"/>
        </w:rPr>
        <w:t xml:space="preserve"> </w:t>
      </w:r>
      <w:r w:rsidR="00DB3B2E" w:rsidRPr="00A70EAF">
        <w:rPr>
          <w:rFonts w:ascii="GHEA Grapalat" w:hAnsi="GHEA Grapalat" w:cs="Sylfaen"/>
          <w:sz w:val="20"/>
          <w:lang w:val="hy-AM"/>
        </w:rPr>
        <w:t xml:space="preserve">Եթե պայմանագրի նախագծով նախատեսված </w:t>
      </w:r>
      <w:r w:rsidR="008F7A2B" w:rsidRPr="00A70EAF">
        <w:rPr>
          <w:rFonts w:ascii="GHEA Grapalat" w:hAnsi="GHEA Grapalat" w:cs="Sylfaen"/>
          <w:sz w:val="20"/>
          <w:lang w:val="hy-AM"/>
        </w:rPr>
        <w:t>ծառայությունների</w:t>
      </w:r>
      <w:r w:rsidR="00DB3B2E" w:rsidRPr="00A70EAF">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A70EAF">
        <w:rPr>
          <w:rFonts w:ascii="GHEA Grapalat" w:hAnsi="GHEA Grapalat" w:cs="Sylfaen"/>
          <w:sz w:val="20"/>
          <w:lang w:val="hy-AM"/>
        </w:rPr>
        <w:t xml:space="preserve">Պայմանագրի ապահովումը ներկայացվում է բանկային երախիքի </w:t>
      </w:r>
      <w:r w:rsidR="007862B1" w:rsidRPr="00A70EAF">
        <w:rPr>
          <w:rFonts w:ascii="GHEA Grapalat" w:hAnsi="GHEA Grapalat" w:cs="Sylfaen"/>
          <w:sz w:val="20"/>
          <w:lang w:val="hy-AM"/>
        </w:rPr>
        <w:t xml:space="preserve">(հավելված 5) </w:t>
      </w:r>
      <w:r w:rsidR="00501A05" w:rsidRPr="00A70EAF">
        <w:rPr>
          <w:rFonts w:ascii="GHEA Grapalat" w:hAnsi="GHEA Grapalat" w:cs="Sylfaen"/>
          <w:sz w:val="20"/>
          <w:lang w:val="hy-AM"/>
        </w:rPr>
        <w:t xml:space="preserve">կամ </w:t>
      </w:r>
      <w:r w:rsidR="00443197" w:rsidRPr="00A70EAF">
        <w:rPr>
          <w:rFonts w:ascii="GHEA Grapalat" w:hAnsi="GHEA Grapalat" w:cs="Sylfaen"/>
          <w:sz w:val="20"/>
          <w:lang w:val="hy-AM"/>
        </w:rPr>
        <w:t xml:space="preserve">կանխիկ </w:t>
      </w:r>
      <w:r w:rsidR="00501A05" w:rsidRPr="00A70EAF">
        <w:rPr>
          <w:rFonts w:ascii="GHEA Grapalat" w:hAnsi="GHEA Grapalat" w:cs="Sylfaen"/>
          <w:sz w:val="20"/>
          <w:lang w:val="hy-AM"/>
        </w:rPr>
        <w:t>փողի ձևով:</w:t>
      </w:r>
    </w:p>
    <w:p w14:paraId="0220C01E" w14:textId="77777777" w:rsidR="00DB3B2E" w:rsidRPr="009E1D1C" w:rsidRDefault="00F562EA" w:rsidP="00A70EAF">
      <w:pPr>
        <w:shd w:val="clear" w:color="auto" w:fill="FFFFFF"/>
        <w:ind w:firstLine="375"/>
        <w:jc w:val="both"/>
        <w:rPr>
          <w:rFonts w:ascii="GHEA Grapalat" w:hAnsi="GHEA Grapalat" w:cs="Sylfaen"/>
          <w:sz w:val="20"/>
          <w:lang w:val="hy-AM"/>
        </w:rPr>
      </w:pP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70EAF">
        <w:rPr>
          <w:rFonts w:ascii="GHEA Grapalat" w:hAnsi="GHEA Grapalat" w:cs="Sylfaen"/>
          <w:sz w:val="20"/>
          <w:lang w:val="hy-AM"/>
        </w:rPr>
        <w:t xml:space="preserve">ապա կարող </w:t>
      </w:r>
      <w:r w:rsidR="009030CA" w:rsidRPr="00D533CD">
        <w:rPr>
          <w:rFonts w:ascii="GHEA Grapalat" w:hAnsi="GHEA Grapalat" w:cs="Sylfaen"/>
          <w:sz w:val="20"/>
          <w:lang w:val="hy-AM"/>
        </w:rPr>
        <w:t xml:space="preserve">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77777777"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322AC7" w:rsidRPr="00FA047E">
        <w:rPr>
          <w:rFonts w:ascii="GHEA Grapalat" w:hAnsi="GHEA Grapalat" w:cs="Sylfaen"/>
          <w:sz w:val="20"/>
          <w:lang w:val="hy-AM"/>
        </w:rPr>
        <w:t>9</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1DBEB85B" w:rsidR="00281740" w:rsidRPr="00F566BF" w:rsidRDefault="00281740" w:rsidP="00F96621">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00441C20" w:rsidRPr="00F566BF">
        <w:rPr>
          <w:rFonts w:ascii="GHEA Grapalat" w:hAnsi="GHEA Grapalat" w:cs="Arial"/>
          <w:sz w:val="20"/>
          <w:lang w:val="hy-AM"/>
        </w:rPr>
        <w:t>Ե</w:t>
      </w:r>
      <w:r w:rsidR="00F96621" w:rsidRPr="00F566BF">
        <w:rPr>
          <w:rFonts w:ascii="GHEA Grapalat" w:hAnsi="GHEA Grapalat" w:cs="Arial"/>
          <w:sz w:val="20"/>
          <w:lang w:val="hy-AM"/>
        </w:rPr>
        <w:t>թե</w:t>
      </w:r>
      <w:r w:rsidRPr="00F566BF">
        <w:rPr>
          <w:rFonts w:ascii="GHEA Grapalat" w:hAnsi="GHEA Grapalat" w:cs="Arial"/>
          <w:sz w:val="20"/>
          <w:lang w:val="hy-AM"/>
        </w:rPr>
        <w:t xml:space="preserve"> </w:t>
      </w:r>
      <w:r w:rsidR="00F96621" w:rsidRPr="00F566B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566BF">
        <w:rPr>
          <w:rFonts w:ascii="GHEA Grapalat" w:hAnsi="GHEA Grapalat" w:cs="Arial"/>
          <w:sz w:val="20"/>
          <w:lang w:val="hy-AM"/>
        </w:rPr>
        <w:t xml:space="preserve"> պայմանագրի ապահովումը ներկայացվում </w:t>
      </w:r>
      <w:r w:rsidR="001820DF" w:rsidRPr="00973D3D">
        <w:rPr>
          <w:rFonts w:ascii="GHEA Grapalat" w:hAnsi="GHEA Grapalat" w:cs="Arial"/>
          <w:sz w:val="20"/>
          <w:lang w:val="hy-AM"/>
        </w:rPr>
        <w:t>է</w:t>
      </w:r>
      <w:r w:rsidR="001820DF" w:rsidRPr="00F566BF">
        <w:rPr>
          <w:rFonts w:ascii="GHEA Grapalat" w:hAnsi="GHEA Grapalat" w:cs="Arial"/>
          <w:sz w:val="20"/>
          <w:lang w:val="hy-AM"/>
        </w:rPr>
        <w:t xml:space="preserve"> </w:t>
      </w:r>
      <w:r w:rsidR="00F96621" w:rsidRPr="00F566B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566BF">
        <w:rPr>
          <w:rFonts w:ascii="GHEA Grapalat" w:hAnsi="GHEA Grapalat" w:cs="Arial"/>
          <w:sz w:val="20"/>
          <w:lang w:val="hy-AM"/>
        </w:rPr>
        <w:t>՝</w:t>
      </w:r>
    </w:p>
    <w:p w14:paraId="1FB2BD90" w14:textId="4FEA0E76" w:rsidR="00B56A92" w:rsidRDefault="00543250" w:rsidP="00EF3662">
      <w:pPr>
        <w:ind w:firstLine="567"/>
        <w:jc w:val="both"/>
        <w:rPr>
          <w:rFonts w:ascii="GHEA Grapalat" w:hAnsi="GHEA Grapalat" w:cs="Arial"/>
          <w:sz w:val="20"/>
          <w:lang w:val="hy-AM"/>
        </w:rPr>
      </w:pPr>
      <w:r w:rsidRPr="00F566BF">
        <w:rPr>
          <w:rFonts w:ascii="GHEA Grapalat" w:hAnsi="GHEA Grapalat" w:cs="Arial"/>
          <w:sz w:val="20"/>
          <w:lang w:val="hy-AM"/>
        </w:rPr>
        <w:t xml:space="preserve">նախատեսված ֆինանսական միջոցները գերազանցում են </w:t>
      </w:r>
      <w:r w:rsidR="00F83E1D">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9E1D1C" w:rsidRDefault="00030D40" w:rsidP="00EF3662">
      <w:pPr>
        <w:ind w:firstLine="567"/>
        <w:jc w:val="both"/>
        <w:rPr>
          <w:rFonts w:ascii="GHEA Grapalat" w:hAnsi="GHEA Grapalat" w:cs="Sylfaen"/>
          <w:i/>
          <w:sz w:val="20"/>
          <w:lang w:val="af-ZA"/>
        </w:rPr>
      </w:pPr>
      <w:r w:rsidRPr="00F566BF">
        <w:rPr>
          <w:rFonts w:ascii="GHEA Grapalat" w:hAnsi="GHEA Grapalat" w:cs="Sylfaen"/>
          <w:sz w:val="20"/>
          <w:lang w:val="hy-AM"/>
        </w:rPr>
        <w:t>10</w:t>
      </w:r>
      <w:r w:rsidR="00CA1C11" w:rsidRPr="00F566BF">
        <w:rPr>
          <w:rFonts w:ascii="GHEA Grapalat" w:hAnsi="GHEA Grapalat" w:cs="Sylfaen"/>
          <w:sz w:val="20"/>
          <w:lang w:val="af-ZA"/>
        </w:rPr>
        <w:t>.</w:t>
      </w:r>
      <w:r w:rsidR="00F562EA" w:rsidRPr="00F566BF">
        <w:rPr>
          <w:rFonts w:ascii="GHEA Grapalat" w:hAnsi="GHEA Grapalat" w:cs="Sylfaen"/>
          <w:sz w:val="20"/>
          <w:lang w:val="af-ZA"/>
        </w:rPr>
        <w:t>5</w:t>
      </w:r>
      <w:r w:rsidR="00D93027" w:rsidRPr="00F566BF">
        <w:rPr>
          <w:rFonts w:ascii="GHEA Grapalat" w:hAnsi="GHEA Grapalat" w:cs="Sylfaen"/>
          <w:sz w:val="20"/>
          <w:lang w:val="af-ZA"/>
        </w:rPr>
        <w:t xml:space="preserve"> </w:t>
      </w:r>
    </w:p>
    <w:p w14:paraId="6B66CBC4" w14:textId="7DF70FFA"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Pr>
          <w:rFonts w:ascii="GHEA Grapalat" w:hAnsi="GHEA Grapalat" w:cs="Sylfaen"/>
          <w:sz w:val="20"/>
          <w:lang w:val="af-ZA"/>
        </w:rPr>
        <w:t>է</w:t>
      </w:r>
      <w:r w:rsidR="001820DF"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3D47ED"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D47ED">
        <w:rPr>
          <w:rFonts w:ascii="GHEA Grapalat" w:hAnsi="GHEA Grapalat" w:cs="Sylfaen"/>
          <w:sz w:val="20"/>
          <w:lang w:val="af-ZA"/>
        </w:rPr>
        <w:lastRenderedPageBreak/>
        <w:t xml:space="preserve">10.7 Պատվիրատուի ղեկավարը պայմանագրի ապահովման վճարման պահանջը բանկին, իսկ կանխիկ փողի ձևով ներկայացված ապահովման դեպքում՝ </w:t>
      </w:r>
      <w:r w:rsidR="00FE242D" w:rsidRPr="003D47ED">
        <w:rPr>
          <w:rFonts w:ascii="GHEA Grapalat" w:hAnsi="GHEA Grapalat" w:cs="Sylfaen"/>
          <w:sz w:val="20"/>
          <w:lang w:val="hy-AM"/>
        </w:rPr>
        <w:t>ՀՀ ֆինանսների նախարարություն</w:t>
      </w:r>
      <w:r w:rsidRPr="003D47ED">
        <w:rPr>
          <w:rFonts w:ascii="GHEA Grapalat" w:hAnsi="GHEA Grapalat" w:cs="Sylfaen"/>
          <w:sz w:val="20"/>
          <w:lang w:val="af-ZA"/>
        </w:rPr>
        <w:t xml:space="preserve">, ներկայացնում է </w:t>
      </w:r>
      <w:r w:rsidR="00887324" w:rsidRPr="003D47ED">
        <w:rPr>
          <w:rFonts w:ascii="GHEA Grapalat" w:hAnsi="GHEA Grapalat" w:cs="Sylfaen"/>
          <w:sz w:val="20"/>
          <w:lang w:val="hy-AM"/>
        </w:rPr>
        <w:t xml:space="preserve">գրավոր՝ </w:t>
      </w:r>
      <w:r w:rsidRPr="003D47ED">
        <w:rPr>
          <w:rFonts w:ascii="GHEA Grapalat" w:hAnsi="GHEA Grapalat" w:cs="Sylfaen"/>
          <w:sz w:val="20"/>
          <w:lang w:val="af-ZA"/>
        </w:rPr>
        <w:t xml:space="preserve">ապահովման վճարման հիմքը առաջանալու օրվան հաջորդող </w:t>
      </w:r>
      <w:r w:rsidR="00180D94" w:rsidRPr="003D47ED">
        <w:rPr>
          <w:rFonts w:ascii="GHEA Grapalat" w:hAnsi="GHEA Grapalat" w:cs="Sylfaen"/>
          <w:sz w:val="20"/>
          <w:lang w:val="hy-AM"/>
        </w:rPr>
        <w:t>հինգ</w:t>
      </w:r>
      <w:r w:rsidR="00180D94" w:rsidRPr="003D47ED">
        <w:rPr>
          <w:rFonts w:ascii="GHEA Grapalat" w:hAnsi="GHEA Grapalat" w:cs="Sylfaen"/>
          <w:sz w:val="20"/>
          <w:lang w:val="af-ZA"/>
        </w:rPr>
        <w:t xml:space="preserve"> </w:t>
      </w:r>
      <w:r w:rsidRPr="003D47ED">
        <w:rPr>
          <w:rFonts w:ascii="GHEA Grapalat" w:hAnsi="GHEA Grapalat" w:cs="Sylfaen"/>
          <w:sz w:val="20"/>
          <w:lang w:val="af-ZA"/>
        </w:rPr>
        <w:t>աշխատանքային օրվա ընթացքում: Եթե ապահովման վճարման պահանջը բանկի</w:t>
      </w:r>
      <w:r w:rsidR="00C01DE0" w:rsidRPr="003D47ED">
        <w:rPr>
          <w:rFonts w:ascii="GHEA Grapalat" w:hAnsi="GHEA Grapalat" w:cs="Sylfaen"/>
          <w:sz w:val="20"/>
          <w:lang w:val="hy-AM"/>
        </w:rPr>
        <w:t xml:space="preserve"> կամ ՀՀ ֆինանսների նախարարության</w:t>
      </w:r>
      <w:r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D47ED">
        <w:rPr>
          <w:rFonts w:ascii="GHEA Grapalat" w:hAnsi="GHEA Grapalat" w:cs="Sylfaen"/>
          <w:sz w:val="20"/>
          <w:lang w:val="hy-AM"/>
        </w:rPr>
        <w:t>գրավոր</w:t>
      </w:r>
      <w:r w:rsidR="00C01DE0" w:rsidRPr="003D47ED">
        <w:rPr>
          <w:rFonts w:ascii="GHEA Grapalat" w:hAnsi="GHEA Grapalat" w:cs="Sylfaen"/>
          <w:sz w:val="20"/>
          <w:lang w:val="af-ZA"/>
        </w:rPr>
        <w:t xml:space="preserve"> </w:t>
      </w:r>
      <w:r w:rsidRPr="003D47ED">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00C01DE0" w:rsidRPr="003D47ED">
        <w:rPr>
          <w:rFonts w:ascii="GHEA Grapalat" w:hAnsi="GHEA Grapalat" w:cs="Sylfaen"/>
          <w:sz w:val="20"/>
          <w:lang w:val="hy-AM"/>
        </w:rPr>
        <w:t xml:space="preserve">պայմանագրի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 մասին գրավոր տեղեկացնում է՝</w:t>
      </w:r>
    </w:p>
    <w:p w14:paraId="4A998CF0" w14:textId="5A6710F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D47ED">
        <w:rPr>
          <w:rFonts w:ascii="GHEA Grapalat" w:hAnsi="GHEA Grapalat" w:cs="Sylfaen"/>
          <w:sz w:val="20"/>
          <w:lang w:val="af-ZA"/>
        </w:rPr>
        <w:t xml:space="preserve">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001B210E" w:rsidRPr="003D47ED">
        <w:rPr>
          <w:rFonts w:ascii="GHEA Grapalat" w:hAnsi="GHEA Grapalat" w:cs="Sylfaen"/>
          <w:sz w:val="20"/>
          <w:lang w:val="hy-AM"/>
        </w:rPr>
        <w:t xml:space="preserve"> </w:t>
      </w:r>
      <w:r w:rsidRPr="003D47ED">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1B61F23F" w14:textId="5949423A" w:rsidR="00180D94" w:rsidRPr="007C7FCA" w:rsidRDefault="00180D94" w:rsidP="00180D94">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76A1FFAF" w14:textId="77777777" w:rsidR="00180D94" w:rsidRPr="003D47ED"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9E1D1C" w:rsidRDefault="003D0C33" w:rsidP="00EF3662">
      <w:pPr>
        <w:ind w:firstLine="567"/>
        <w:jc w:val="both"/>
        <w:rPr>
          <w:rFonts w:ascii="GHEA Grapalat" w:hAnsi="GHEA Grapalat" w:cs="Sylfaen"/>
          <w:sz w:val="20"/>
          <w:lang w:val="af-ZA"/>
        </w:rPr>
      </w:pP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B8B4E48" w14:textId="30A0052B" w:rsidR="00096865" w:rsidRPr="00F566BF"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Ընդ որում պ</w:t>
      </w:r>
      <w:r w:rsidR="00FF0FE2" w:rsidRPr="00F566BF">
        <w:rPr>
          <w:rFonts w:ascii="GHEA Grapalat" w:hAnsi="GHEA Grapalat" w:cs="Sylfaen"/>
          <w:sz w:val="20"/>
          <w:lang w:val="ru-RU"/>
        </w:rPr>
        <w:t>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կարիքների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կազմակերպված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գնման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ընթացակարգը</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կարող</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ամբողջությամբ</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մասնակի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չկայացած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հայտարարվել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ավագանու</w:t>
      </w:r>
      <w:r w:rsidR="009F6275">
        <w:rPr>
          <w:rFonts w:ascii="GHEA Grapalat" w:hAnsi="GHEA Grapalat" w:cs="Sylfaen"/>
          <w:sz w:val="20"/>
          <w:lang w:val="af-ZA"/>
        </w:rPr>
        <w:t xml:space="preserve"> </w:t>
      </w:r>
      <w:proofErr w:type="spellStart"/>
      <w:r w:rsidR="00A10D1E" w:rsidRPr="004F02AD">
        <w:rPr>
          <w:rFonts w:ascii="GHEA Grapalat" w:hAnsi="GHEA Grapalat" w:cs="Sylfaen"/>
          <w:sz w:val="20"/>
        </w:rPr>
        <w:t>որոշման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վրա</w:t>
      </w:r>
      <w:proofErr w:type="spellEnd"/>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հաջորդող</w:t>
      </w:r>
      <w:proofErr w:type="spellEnd"/>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աշխատանքային</w:t>
      </w:r>
      <w:proofErr w:type="spellEnd"/>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53444968" w14:textId="5E9F1608"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4F02AD">
        <w:rPr>
          <w:rFonts w:ascii="GHEA Grapalat" w:hAnsi="GHEA Grapalat"/>
          <w:sz w:val="20"/>
          <w:szCs w:val="20"/>
          <w:lang w:val="es-ES"/>
        </w:rPr>
        <w:t>:</w:t>
      </w:r>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lastRenderedPageBreak/>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r w:rsidRPr="00BA41C0">
        <w:rPr>
          <w:rFonts w:ascii="GHEA Grapalat" w:hAnsi="GHEA Grapalat"/>
          <w:sz w:val="20"/>
          <w:szCs w:val="20"/>
        </w:rPr>
        <w:t>Գործին</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proofErr w:type="gramStart"/>
      <w:r w:rsidRPr="009E1D1C">
        <w:rPr>
          <w:rFonts w:ascii="GHEA Grapalat" w:hAnsi="GHEA Grapalat"/>
          <w:sz w:val="20"/>
          <w:szCs w:val="20"/>
          <w:lang w:val="es-ES"/>
        </w:rPr>
        <w:t>19 .</w:t>
      </w:r>
      <w:proofErr w:type="gram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lastRenderedPageBreak/>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0D2E6147" w14:textId="77777777"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proofErr w:type="gramStart"/>
      <w:r w:rsidR="00096865" w:rsidRPr="00F566BF">
        <w:rPr>
          <w:rFonts w:ascii="GHEA Grapalat" w:hAnsi="GHEA Grapalat" w:cs="Sylfaen"/>
          <w:b/>
          <w:szCs w:val="22"/>
          <w:lang w:val="es-ES"/>
        </w:rPr>
        <w:lastRenderedPageBreak/>
        <w:t>ՄԱՍ</w:t>
      </w:r>
      <w:r w:rsidR="00096865" w:rsidRPr="00F566BF">
        <w:rPr>
          <w:rFonts w:ascii="GHEA Grapalat" w:hAnsi="GHEA Grapalat"/>
          <w:b/>
          <w:szCs w:val="22"/>
          <w:lang w:val="af-ZA"/>
        </w:rPr>
        <w:t xml:space="preserve">  II</w:t>
      </w:r>
      <w:proofErr w:type="gramEnd"/>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618B3554" w14:textId="7E0D2A50" w:rsidR="00096865" w:rsidRPr="00F566BF" w:rsidRDefault="008A4BAB" w:rsidP="00EF3662">
      <w:pPr>
        <w:pStyle w:val="BodyText"/>
        <w:ind w:right="-7"/>
        <w:jc w:val="center"/>
        <w:rPr>
          <w:rFonts w:ascii="GHEA Grapalat" w:hAnsi="GHEA Grapalat"/>
          <w:b/>
          <w:szCs w:val="22"/>
          <w:lang w:val="af-ZA"/>
        </w:rPr>
      </w:pPr>
      <w:proofErr w:type="gramStart"/>
      <w:r>
        <w:rPr>
          <w:rFonts w:ascii="GHEA Grapalat" w:hAnsi="GHEA Grapalat" w:cs="Sylfaen"/>
          <w:b/>
          <w:szCs w:val="22"/>
          <w:lang w:val="es-ES"/>
        </w:rPr>
        <w:t xml:space="preserve">ՀՐԱՏԱՊ </w:t>
      </w:r>
      <w:r w:rsidR="00C47209">
        <w:rPr>
          <w:rFonts w:ascii="GHEA Grapalat" w:hAnsi="GHEA Grapalat" w:cs="Sylfaen"/>
          <w:b/>
          <w:szCs w:val="22"/>
          <w:lang w:val="es-ES"/>
        </w:rPr>
        <w:t xml:space="preserve"> </w:t>
      </w:r>
      <w:r w:rsidR="00096865" w:rsidRPr="00F566BF">
        <w:rPr>
          <w:rFonts w:ascii="GHEA Grapalat" w:hAnsi="GHEA Grapalat" w:cs="Sylfaen"/>
          <w:b/>
          <w:szCs w:val="22"/>
          <w:lang w:val="es-ES"/>
        </w:rPr>
        <w:t>Բ</w:t>
      </w:r>
      <w:proofErr w:type="gramEnd"/>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Ց</w:t>
      </w:r>
      <w:r w:rsidR="00096865" w:rsidRPr="00F566BF">
        <w:rPr>
          <w:rFonts w:ascii="GHEA Grapalat" w:hAnsi="GHEA Grapalat"/>
          <w:b/>
          <w:szCs w:val="22"/>
          <w:lang w:val="af-ZA"/>
        </w:rPr>
        <w:t xml:space="preserve">   </w:t>
      </w:r>
      <w:r w:rsidR="00F141E2" w:rsidRPr="00F566BF">
        <w:rPr>
          <w:rFonts w:ascii="GHEA Grapalat" w:hAnsi="GHEA Grapalat" w:cs="Sylfaen"/>
          <w:b/>
          <w:szCs w:val="22"/>
          <w:lang w:val="es-ES"/>
        </w:rPr>
        <w:t>Մ Ր Ց ՈՒ Յ Թ Ի</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Հ</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Յ</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Ը</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Պ</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Ր</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Ս</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Ե</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Լ</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ՈՒ</w:t>
      </w:r>
    </w:p>
    <w:p w14:paraId="3489C643" w14:textId="77777777" w:rsidR="00096865" w:rsidRPr="00F566BF" w:rsidRDefault="00096865" w:rsidP="00EF3662">
      <w:pPr>
        <w:ind w:firstLine="567"/>
        <w:jc w:val="center"/>
        <w:rPr>
          <w:rFonts w:ascii="GHEA Grapalat" w:hAnsi="GHEA Grapalat"/>
          <w:szCs w:val="22"/>
          <w:lang w:val="af-ZA"/>
        </w:rPr>
      </w:pP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004F78EF" w:rsidRPr="00F566BF">
        <w:rPr>
          <w:rFonts w:ascii="GHEA Grapalat" w:hAnsi="GHEA Grapalat"/>
          <w:sz w:val="20"/>
          <w:szCs w:val="20"/>
        </w:rPr>
        <w:t>հ</w:t>
      </w:r>
      <w:r w:rsidR="001F6578" w:rsidRPr="00F566BF">
        <w:rPr>
          <w:rFonts w:ascii="GHEA Grapalat" w:hAnsi="GHEA Grapalat"/>
          <w:sz w:val="20"/>
          <w:szCs w:val="20"/>
        </w:rPr>
        <w:t>ամակարգի</w:t>
      </w:r>
      <w:proofErr w:type="spellEnd"/>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2F875A94" w14:textId="77777777" w:rsidR="002D5CF0" w:rsidRPr="00F566BF" w:rsidRDefault="0078387F" w:rsidP="00EF3662">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002240AB" w:rsidRPr="00F566BF">
        <w:rPr>
          <w:rFonts w:ascii="GHEA Grapalat" w:hAnsi="GHEA Grapalat" w:cs="Sylfaen"/>
          <w:sz w:val="20"/>
        </w:rPr>
        <w:t>հայտով</w:t>
      </w:r>
      <w:proofErr w:type="spellEnd"/>
      <w:r w:rsidR="002240AB"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E296649" w14:textId="062D1FB9" w:rsidR="00096865" w:rsidRPr="00F566BF" w:rsidRDefault="002D5CF0" w:rsidP="00EF3662">
      <w:pPr>
        <w:ind w:firstLine="567"/>
        <w:jc w:val="both"/>
        <w:rPr>
          <w:rFonts w:ascii="GHEA Grapalat" w:hAnsi="GHEA Grapalat" w:cs="Sylfaen"/>
          <w:sz w:val="20"/>
          <w:lang w:val="es-ES"/>
        </w:rPr>
      </w:pPr>
      <w:r w:rsidRPr="00F566BF">
        <w:rPr>
          <w:rFonts w:ascii="GHEA Grapalat" w:hAnsi="GHEA Grapalat" w:cs="Sylfaen"/>
          <w:sz w:val="20"/>
          <w:lang w:val="es-ES"/>
        </w:rPr>
        <w:t>2.</w:t>
      </w:r>
      <w:r w:rsidR="00D76BBA" w:rsidRPr="00F566BF">
        <w:rPr>
          <w:rFonts w:ascii="GHEA Grapalat" w:hAnsi="GHEA Grapalat" w:cs="Sylfaen"/>
          <w:sz w:val="20"/>
          <w:lang w:val="es-ES"/>
        </w:rPr>
        <w:t>1</w:t>
      </w:r>
      <w:r w:rsidRPr="00F566BF">
        <w:rPr>
          <w:rFonts w:ascii="GHEA Grapalat" w:hAnsi="GHEA Grapalat" w:cs="Sylfaen"/>
          <w:sz w:val="20"/>
          <w:lang w:val="es-ES"/>
        </w:rPr>
        <w:t xml:space="preserve"> </w:t>
      </w:r>
      <w:r w:rsidR="00C47209" w:rsidRPr="00C47209">
        <w:rPr>
          <w:rFonts w:ascii="GHEA Grapalat" w:hAnsi="GHEA Grapalat" w:cs="Sylfaen"/>
          <w:b/>
          <w:bCs/>
          <w:sz w:val="20"/>
          <w:lang w:val="ru-RU"/>
        </w:rPr>
        <w:t>ընթացակարգին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մասնակցելու</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դիմում</w:t>
      </w:r>
      <w:r w:rsidR="00C47209" w:rsidRPr="00C47209">
        <w:rPr>
          <w:rFonts w:ascii="GHEA Grapalat" w:hAnsi="GHEA Grapalat" w:cs="Sylfaen"/>
          <w:b/>
          <w:bCs/>
          <w:sz w:val="20"/>
          <w:lang w:val="es-ES"/>
        </w:rPr>
        <w:t>-</w:t>
      </w:r>
      <w:r w:rsidR="00C47209" w:rsidRPr="00C47209">
        <w:rPr>
          <w:rFonts w:ascii="GHEA Grapalat" w:hAnsi="GHEA Grapalat" w:cs="Sylfaen"/>
          <w:b/>
          <w:bCs/>
          <w:sz w:val="20"/>
          <w:lang w:val="ru-RU"/>
        </w:rPr>
        <w:t>հայտարարություն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համաձայն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հավելված</w:t>
      </w:r>
      <w:r w:rsidR="00C47209" w:rsidRPr="00C47209">
        <w:rPr>
          <w:rFonts w:ascii="GHEA Grapalat" w:hAnsi="GHEA Grapalat" w:cs="Sylfaen"/>
          <w:b/>
          <w:bCs/>
          <w:sz w:val="20"/>
          <w:lang w:val="es-ES"/>
        </w:rPr>
        <w:t xml:space="preserve"> N 1-</w:t>
      </w:r>
      <w:r w:rsidR="00C47209" w:rsidRPr="00C47209">
        <w:rPr>
          <w:rFonts w:ascii="GHEA Grapalat" w:hAnsi="GHEA Grapalat" w:cs="Sylfaen"/>
          <w:b/>
          <w:bCs/>
          <w:sz w:val="20"/>
          <w:lang w:val="ru-RU"/>
        </w:rPr>
        <w:t>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Եթե</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մասնակիցը</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չի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հանդիսանում</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ՀՀ</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ռեզիդենտ</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իրական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շահառուների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վերաբերյալ</w:t>
      </w:r>
      <w:r w:rsidR="00C47209" w:rsidRPr="00C47209">
        <w:rPr>
          <w:rFonts w:ascii="GHEA Grapalat" w:hAnsi="GHEA Grapalat" w:cs="Sylfaen"/>
          <w:b/>
          <w:bCs/>
          <w:sz w:val="20"/>
          <w:lang w:val="es-ES"/>
        </w:rPr>
        <w:t xml:space="preserve"> </w:t>
      </w:r>
      <w:proofErr w:type="gramStart"/>
      <w:r w:rsidR="00C47209" w:rsidRPr="00C47209">
        <w:rPr>
          <w:rFonts w:ascii="GHEA Grapalat" w:hAnsi="GHEA Grapalat" w:cs="Sylfaen"/>
          <w:b/>
          <w:bCs/>
          <w:sz w:val="20"/>
          <w:lang w:val="ru-RU"/>
        </w:rPr>
        <w:t>հայտարարագիր</w:t>
      </w:r>
      <w:r w:rsidR="00C47209" w:rsidRPr="00C47209">
        <w:rPr>
          <w:rFonts w:ascii="GHEA Grapalat" w:hAnsi="GHEA Grapalat" w:cs="Sylfaen"/>
          <w:b/>
          <w:bCs/>
          <w:sz w:val="20"/>
          <w:lang w:val="es-ES"/>
        </w:rPr>
        <w:t xml:space="preserve">  (</w:t>
      </w:r>
      <w:proofErr w:type="gramEnd"/>
      <w:r w:rsidR="00C47209" w:rsidRPr="00C47209">
        <w:rPr>
          <w:rFonts w:ascii="GHEA Grapalat" w:hAnsi="GHEA Grapalat" w:cs="Sylfaen"/>
          <w:b/>
          <w:bCs/>
          <w:sz w:val="20"/>
          <w:lang w:val="ru-RU"/>
        </w:rPr>
        <w:t>Հավելված</w:t>
      </w:r>
      <w:r w:rsidR="00C47209" w:rsidRPr="00C47209">
        <w:rPr>
          <w:rFonts w:ascii="GHEA Grapalat" w:hAnsi="GHEA Grapalat" w:cs="Sylfaen"/>
          <w:b/>
          <w:bCs/>
          <w:sz w:val="20"/>
          <w:lang w:val="es-ES"/>
        </w:rPr>
        <w:t xml:space="preserve"> 1.2) </w:t>
      </w:r>
      <w:r w:rsidR="00C47209" w:rsidRPr="00C47209">
        <w:rPr>
          <w:rFonts w:ascii="GHEA Grapalat" w:hAnsi="GHEA Grapalat" w:cs="Sylfaen"/>
          <w:b/>
          <w:bCs/>
          <w:sz w:val="20"/>
          <w:lang w:val="ru-RU"/>
        </w:rPr>
        <w:t>ըստ</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անհրաժեշտության</w:t>
      </w:r>
      <w:r w:rsidR="00C47209" w:rsidRPr="00C47209">
        <w:rPr>
          <w:rFonts w:ascii="GHEA Grapalat" w:hAnsi="GHEA Grapalat" w:cs="Sylfaen"/>
          <w:b/>
          <w:bCs/>
          <w:sz w:val="20"/>
          <w:lang w:val="es-ES"/>
        </w:rPr>
        <w:t xml:space="preserve"> (zip </w:t>
      </w:r>
      <w:r w:rsidR="00C47209" w:rsidRPr="00C47209">
        <w:rPr>
          <w:rFonts w:ascii="GHEA Grapalat" w:hAnsi="GHEA Grapalat" w:cs="Sylfaen"/>
          <w:b/>
          <w:bCs/>
          <w:sz w:val="20"/>
          <w:lang w:val="ru-RU"/>
        </w:rPr>
        <w:t>ֆայլ</w:t>
      </w:r>
      <w:r w:rsidR="00C47209" w:rsidRPr="00C47209">
        <w:rPr>
          <w:rFonts w:ascii="GHEA Grapalat" w:hAnsi="GHEA Grapalat" w:cs="Sylfaen"/>
          <w:b/>
          <w:bCs/>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պայմանագրի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պատճենը</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դրա</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կողմ</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հանդիսացող</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անձի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տվյալները</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եթե</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պայմանագիրն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իրականացվելու</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միջոցով</w:t>
      </w:r>
      <w:proofErr w:type="spellEnd"/>
      <w:r w:rsidR="00EF4630" w:rsidRPr="00F566BF">
        <w:rPr>
          <w:rFonts w:ascii="GHEA Grapalat" w:hAnsi="GHEA Grapalat" w:cs="Sylfaen"/>
          <w:sz w:val="20"/>
          <w:szCs w:val="24"/>
          <w:lang w:val="af-ZA" w:eastAsia="en-US"/>
        </w:rPr>
        <w:t>.</w:t>
      </w:r>
    </w:p>
    <w:p w14:paraId="400EFB2F" w14:textId="50916F6D" w:rsidR="00EF4630" w:rsidRPr="004F02AD"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5"/>
      </w:r>
    </w:p>
    <w:p w14:paraId="19C71F01" w14:textId="54C049DA" w:rsidR="006505D2" w:rsidRDefault="002C4DBF" w:rsidP="006A26BE">
      <w:pPr>
        <w:ind w:firstLine="567"/>
        <w:jc w:val="both"/>
        <w:rPr>
          <w:rFonts w:ascii="GHEA Grapalat" w:hAnsi="GHEA Grapalat" w:cs="Sylfaen"/>
          <w:sz w:val="20"/>
          <w:lang w:val="hy-AM"/>
        </w:rPr>
      </w:pPr>
      <w:r w:rsidRPr="004F02AD">
        <w:rPr>
          <w:rFonts w:ascii="GHEA Grapalat" w:hAnsi="GHEA Grapalat" w:cs="Sylfaen"/>
          <w:sz w:val="20"/>
          <w:lang w:val="af-ZA"/>
        </w:rPr>
        <w:t>2</w:t>
      </w:r>
      <w:r w:rsidR="00E968EF" w:rsidRPr="004F02AD">
        <w:rPr>
          <w:rFonts w:ascii="GHEA Grapalat" w:hAnsi="GHEA Grapalat" w:cs="Sylfaen"/>
          <w:sz w:val="20"/>
          <w:lang w:val="af-ZA"/>
        </w:rPr>
        <w:t>.</w:t>
      </w:r>
      <w:r w:rsidR="002E11D1" w:rsidRPr="004F02AD">
        <w:rPr>
          <w:rFonts w:ascii="GHEA Grapalat" w:hAnsi="GHEA Grapalat" w:cs="Sylfaen"/>
          <w:sz w:val="20"/>
          <w:lang w:val="af-ZA"/>
        </w:rPr>
        <w:t>4</w:t>
      </w:r>
    </w:p>
    <w:p w14:paraId="679CBC6A" w14:textId="5CD8B330" w:rsidR="0019138A" w:rsidRDefault="0019138A" w:rsidP="0019138A">
      <w:pPr>
        <w:ind w:firstLine="567"/>
        <w:jc w:val="both"/>
        <w:rPr>
          <w:rFonts w:ascii="GHEA Grapalat" w:hAnsi="GHEA Grapalat" w:cs="Sylfaen"/>
          <w:sz w:val="20"/>
          <w:lang w:val="es-ES"/>
        </w:rPr>
      </w:pPr>
      <w:bookmarkStart w:id="7" w:name="_Hlk193134203"/>
      <w:r>
        <w:rPr>
          <w:rFonts w:ascii="GHEA Grapalat" w:hAnsi="GHEA Grapalat" w:cs="Sylfaen"/>
          <w:sz w:val="20"/>
          <w:lang w:val="es-ES"/>
        </w:rPr>
        <w:t xml:space="preserve">2.5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Sylfaen"/>
          <w:sz w:val="20"/>
          <w:lang w:val="es-ES"/>
        </w:rPr>
        <w:t xml:space="preserve"> 1-ին </w:t>
      </w:r>
      <w:proofErr w:type="spellStart"/>
      <w:r w:rsidRPr="00F02329">
        <w:rPr>
          <w:rFonts w:ascii="GHEA Grapalat" w:hAnsi="GHEA Grapalat" w:cs="Sylfaen"/>
          <w:sz w:val="20"/>
          <w:lang w:val="es-ES"/>
        </w:rPr>
        <w:t>մասի</w:t>
      </w:r>
      <w:proofErr w:type="spellEnd"/>
      <w:r w:rsidRPr="00F02329">
        <w:rPr>
          <w:rFonts w:ascii="GHEA Grapalat" w:hAnsi="GHEA Grapalat" w:cs="Sylfaen"/>
          <w:sz w:val="20"/>
          <w:lang w:val="es-ES"/>
        </w:rPr>
        <w:t xml:space="preserve"> 2.</w:t>
      </w:r>
      <w:r w:rsidRPr="00DC0D0F">
        <w:rPr>
          <w:rFonts w:ascii="GHEA Grapalat" w:hAnsi="GHEA Grapalat" w:cs="Sylfaen"/>
          <w:sz w:val="20"/>
          <w:lang w:val="es-ES"/>
        </w:rPr>
        <w:t>4</w:t>
      </w:r>
      <w:r w:rsidRPr="00F02329">
        <w:rPr>
          <w:rFonts w:ascii="GHEA Grapalat" w:hAnsi="GHEA Grapalat" w:cs="Sylfaen"/>
          <w:sz w:val="20"/>
          <w:lang w:val="es-ES"/>
        </w:rPr>
        <w:t xml:space="preserve">.1 </w:t>
      </w:r>
      <w:proofErr w:type="spellStart"/>
      <w:r w:rsidRPr="00F02329">
        <w:rPr>
          <w:rFonts w:ascii="GHEA Grapalat" w:hAnsi="GHEA Grapalat" w:cs="Sylfaen"/>
          <w:sz w:val="20"/>
          <w:lang w:val="es-ES"/>
        </w:rPr>
        <w:t>կետ</w:t>
      </w:r>
      <w:r>
        <w:rPr>
          <w:rFonts w:ascii="GHEA Grapalat" w:hAnsi="GHEA Grapalat" w:cs="Sylfaen"/>
          <w:sz w:val="20"/>
          <w:lang w:val="es-ES"/>
        </w:rPr>
        <w:t>ի</w:t>
      </w:r>
      <w:proofErr w:type="spellEnd"/>
      <w:r>
        <w:rPr>
          <w:rFonts w:ascii="GHEA Grapalat" w:hAnsi="GHEA Grapalat" w:cs="Sylfaen"/>
          <w:sz w:val="20"/>
          <w:lang w:val="es-ES"/>
        </w:rPr>
        <w:t>.</w:t>
      </w:r>
    </w:p>
    <w:p w14:paraId="02F52AF8" w14:textId="77777777" w:rsidR="0019138A" w:rsidRDefault="0019138A" w:rsidP="0019138A">
      <w:pPr>
        <w:ind w:firstLine="567"/>
        <w:jc w:val="both"/>
        <w:rPr>
          <w:rFonts w:ascii="GHEA Grapalat" w:hAnsi="GHEA Grapalat" w:cs="Sylfaen"/>
          <w:sz w:val="20"/>
          <w:lang w:val="es-ES"/>
        </w:rPr>
      </w:pPr>
      <w:r>
        <w:rPr>
          <w:rFonts w:ascii="GHEA Grapalat" w:hAnsi="GHEA Grapalat" w:cs="Sylfaen"/>
          <w:sz w:val="20"/>
          <w:lang w:val="es-ES"/>
        </w:rPr>
        <w:t>1</w:t>
      </w:r>
      <w:r w:rsidRPr="00DC0D0F">
        <w:rPr>
          <w:rFonts w:ascii="GHEA Grapalat" w:hAnsi="GHEA Grapalat" w:cs="Sylfaen"/>
          <w:sz w:val="20"/>
          <w:lang w:val="es-ES"/>
        </w:rPr>
        <w:t xml:space="preserve">) 1-ին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 xml:space="preserve">, </w:t>
      </w:r>
    </w:p>
    <w:p w14:paraId="548FC205" w14:textId="4B67895D" w:rsidR="0019138A" w:rsidRPr="00DC0D0F" w:rsidRDefault="001211AD" w:rsidP="0019138A">
      <w:pPr>
        <w:ind w:firstLine="567"/>
        <w:jc w:val="both"/>
        <w:rPr>
          <w:rFonts w:ascii="GHEA Grapalat" w:hAnsi="GHEA Grapalat" w:cs="Sylfaen"/>
          <w:sz w:val="20"/>
          <w:lang w:val="es-ES"/>
        </w:rPr>
      </w:pPr>
      <w:r>
        <w:rPr>
          <w:rFonts w:ascii="GHEA Grapalat" w:hAnsi="GHEA Grapalat" w:cs="Sylfaen"/>
          <w:sz w:val="20"/>
          <w:lang w:val="es-ES"/>
        </w:rPr>
        <w:t>2</w:t>
      </w:r>
      <w:r w:rsidR="0019138A" w:rsidRPr="00DC0D0F">
        <w:rPr>
          <w:rFonts w:ascii="GHEA Grapalat" w:hAnsi="GHEA Grapalat" w:cs="Sylfaen"/>
          <w:sz w:val="20"/>
          <w:lang w:val="es-ES"/>
        </w:rPr>
        <w:t xml:space="preserve">) </w:t>
      </w:r>
      <w:r>
        <w:rPr>
          <w:rFonts w:ascii="GHEA Grapalat" w:hAnsi="GHEA Grapalat" w:cs="Sylfaen"/>
          <w:sz w:val="20"/>
          <w:lang w:val="es-ES"/>
        </w:rPr>
        <w:t>2</w:t>
      </w:r>
      <w:r w:rsidR="0019138A" w:rsidRPr="00DC0D0F">
        <w:rPr>
          <w:rFonts w:ascii="GHEA Grapalat" w:hAnsi="GHEA Grapalat" w:cs="Sylfaen"/>
          <w:sz w:val="20"/>
          <w:lang w:val="es-ES"/>
        </w:rPr>
        <w:t xml:space="preserve">-րդ </w:t>
      </w:r>
      <w:proofErr w:type="spellStart"/>
      <w:r w:rsidR="0019138A" w:rsidRPr="00DC0D0F">
        <w:rPr>
          <w:rFonts w:ascii="GHEA Grapalat" w:hAnsi="GHEA Grapalat" w:cs="Sylfaen"/>
          <w:sz w:val="20"/>
          <w:lang w:val="es-ES"/>
        </w:rPr>
        <w:t>ենթակետ</w:t>
      </w:r>
      <w:r w:rsidR="0019138A">
        <w:rPr>
          <w:rFonts w:ascii="GHEA Grapalat" w:hAnsi="GHEA Grapalat" w:cs="Sylfaen"/>
          <w:sz w:val="20"/>
          <w:lang w:val="es-ES"/>
        </w:rPr>
        <w:t>ով</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նախատեսված</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տեղեկատվությունը</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համաձայն</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հավելված</w:t>
      </w:r>
      <w:proofErr w:type="spellEnd"/>
      <w:r w:rsidR="0019138A">
        <w:rPr>
          <w:rFonts w:ascii="GHEA Grapalat" w:hAnsi="GHEA Grapalat" w:cs="Sylfaen"/>
          <w:sz w:val="20"/>
          <w:lang w:val="es-ES"/>
        </w:rPr>
        <w:t xml:space="preserve"> N 1.</w:t>
      </w:r>
      <w:r>
        <w:rPr>
          <w:rFonts w:ascii="GHEA Grapalat" w:hAnsi="GHEA Grapalat" w:cs="Sylfaen"/>
          <w:sz w:val="20"/>
          <w:lang w:val="es-ES"/>
        </w:rPr>
        <w:t>1</w:t>
      </w:r>
      <w:r w:rsidR="0019138A">
        <w:rPr>
          <w:rFonts w:ascii="GHEA Grapalat" w:hAnsi="GHEA Grapalat" w:cs="Sylfaen"/>
          <w:sz w:val="20"/>
          <w:lang w:val="es-ES"/>
        </w:rPr>
        <w:t xml:space="preserve"> ի և </w:t>
      </w:r>
      <w:proofErr w:type="spellStart"/>
      <w:r w:rsidR="0019138A">
        <w:rPr>
          <w:rFonts w:ascii="GHEA Grapalat" w:hAnsi="GHEA Grapalat" w:cs="Sylfaen"/>
          <w:sz w:val="20"/>
          <w:lang w:val="es-ES"/>
        </w:rPr>
        <w:t>դրանով</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պահանջվող</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փաստաթղթերը</w:t>
      </w:r>
      <w:proofErr w:type="spellEnd"/>
      <w:r w:rsidR="0019138A">
        <w:rPr>
          <w:rFonts w:ascii="GHEA Grapalat" w:hAnsi="GHEA Grapalat" w:cs="Sylfaen"/>
          <w:sz w:val="20"/>
          <w:lang w:val="es-ES"/>
        </w:rPr>
        <w:t>,</w:t>
      </w:r>
    </w:p>
    <w:bookmarkEnd w:id="7"/>
    <w:p w14:paraId="370C22B8" w14:textId="77777777" w:rsidR="0019138A" w:rsidRPr="00973D3D" w:rsidRDefault="0019138A" w:rsidP="006A26BE">
      <w:pPr>
        <w:ind w:firstLine="567"/>
        <w:jc w:val="both"/>
        <w:rPr>
          <w:rFonts w:ascii="GHEA Grapalat" w:hAnsi="GHEA Grapalat"/>
          <w:sz w:val="20"/>
          <w:vertAlign w:val="superscript"/>
          <w:lang w:val="es-ES"/>
        </w:rPr>
      </w:pP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proofErr w:type="spellStart"/>
      <w:r w:rsidR="002C4DBF" w:rsidRPr="004F02AD">
        <w:rPr>
          <w:rFonts w:ascii="GHEA Grapalat" w:hAnsi="GHEA Grapalat"/>
          <w:b/>
          <w:sz w:val="20"/>
          <w:szCs w:val="20"/>
          <w:lang w:val="es-ES"/>
        </w:rPr>
        <w:t>Ֆինանսական</w:t>
      </w:r>
      <w:proofErr w:type="spellEnd"/>
      <w:r w:rsidR="00FF3F8F" w:rsidRPr="004F02AD">
        <w:rPr>
          <w:rFonts w:ascii="GHEA Grapalat" w:hAnsi="GHEA Grapalat"/>
          <w:b/>
          <w:sz w:val="20"/>
          <w:szCs w:val="20"/>
          <w:lang w:val="es-ES"/>
        </w:rPr>
        <w:t xml:space="preserve"> </w:t>
      </w:r>
      <w:proofErr w:type="spellStart"/>
      <w:r w:rsidR="00FF3F8F" w:rsidRPr="004F02AD">
        <w:rPr>
          <w:rFonts w:ascii="GHEA Grapalat" w:hAnsi="GHEA Grapalat"/>
          <w:b/>
          <w:sz w:val="20"/>
          <w:szCs w:val="20"/>
          <w:lang w:val="es-ES"/>
        </w:rPr>
        <w:t>չափորոշիչ</w:t>
      </w:r>
      <w:proofErr w:type="spellEnd"/>
      <w:r w:rsidR="00FF3F8F" w:rsidRPr="004F02AD">
        <w:rPr>
          <w:rFonts w:ascii="GHEA Grapalat" w:hAnsi="GHEA Grapalat"/>
          <w:b/>
          <w:sz w:val="20"/>
          <w:szCs w:val="20"/>
          <w:lang w:val="es-ES"/>
        </w:rPr>
        <w:t>»</w:t>
      </w:r>
      <w:r w:rsidR="00FF3F8F" w:rsidRPr="004F02AD">
        <w:rPr>
          <w:rFonts w:ascii="GHEA Grapalat" w:hAnsi="GHEA Grapalat" w:cs="Sylfaen"/>
          <w:sz w:val="20"/>
          <w:lang w:val="es-ES"/>
        </w:rPr>
        <w:t>.</w:t>
      </w:r>
    </w:p>
    <w:p w14:paraId="3B22296B" w14:textId="77777777" w:rsidR="002E11D1" w:rsidRPr="004F02AD" w:rsidRDefault="00096865" w:rsidP="00EF3662">
      <w:pPr>
        <w:ind w:firstLine="567"/>
        <w:jc w:val="both"/>
        <w:rPr>
          <w:rFonts w:ascii="GHEA Grapalat" w:hAnsi="GHEA Grapalat" w:cs="Sylfaen"/>
          <w:sz w:val="20"/>
          <w:lang w:val="af-ZA"/>
        </w:rPr>
      </w:pPr>
      <w:r w:rsidRPr="004F02AD">
        <w:rPr>
          <w:rFonts w:ascii="GHEA Grapalat" w:hAnsi="GHEA Grapalat" w:cs="Sylfaen"/>
          <w:sz w:val="20"/>
          <w:lang w:val="af-ZA"/>
        </w:rPr>
        <w:t>2.</w:t>
      </w:r>
      <w:r w:rsidR="002E11D1" w:rsidRPr="004F02AD">
        <w:rPr>
          <w:rFonts w:ascii="GHEA Grapalat" w:hAnsi="GHEA Grapalat" w:cs="Sylfaen"/>
          <w:sz w:val="20"/>
          <w:lang w:val="af-ZA"/>
        </w:rPr>
        <w:t>5</w:t>
      </w:r>
      <w:r w:rsidR="00B56A92" w:rsidRPr="004F02AD">
        <w:rPr>
          <w:rFonts w:ascii="GHEA Grapalat" w:hAnsi="GHEA Grapalat" w:cs="Sylfaen"/>
          <w:sz w:val="20"/>
          <w:lang w:val="af-ZA"/>
        </w:rPr>
        <w:t xml:space="preserve"> </w:t>
      </w:r>
      <w:r w:rsidR="00E67BA7" w:rsidRPr="004F02AD">
        <w:rPr>
          <w:rFonts w:ascii="GHEA Grapalat" w:hAnsi="GHEA Grapalat" w:cs="Sylfaen"/>
          <w:sz w:val="20"/>
          <w:lang w:val="hy-AM"/>
        </w:rPr>
        <w:t>գնային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առաջարկ</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համաձայն</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հավելված</w:t>
      </w:r>
      <w:r w:rsidR="00294FFF" w:rsidRPr="004F02AD">
        <w:rPr>
          <w:rFonts w:ascii="GHEA Grapalat" w:hAnsi="GHEA Grapalat" w:cs="Sylfaen"/>
          <w:sz w:val="20"/>
          <w:lang w:val="af-ZA"/>
        </w:rPr>
        <w:t xml:space="preserve"> N </w:t>
      </w:r>
      <w:r w:rsidR="004D557A" w:rsidRPr="004F02AD">
        <w:rPr>
          <w:rFonts w:ascii="GHEA Grapalat" w:hAnsi="GHEA Grapalat" w:cs="Sylfaen"/>
          <w:sz w:val="20"/>
          <w:lang w:val="af-ZA"/>
        </w:rPr>
        <w:t>2</w:t>
      </w:r>
      <w:r w:rsidR="00294FFF" w:rsidRPr="004F02AD">
        <w:rPr>
          <w:rFonts w:ascii="GHEA Grapalat" w:hAnsi="GHEA Grapalat" w:cs="Sylfaen"/>
          <w:sz w:val="20"/>
          <w:lang w:val="af-ZA"/>
        </w:rPr>
        <w:t>-</w:t>
      </w:r>
      <w:r w:rsidR="00294FFF" w:rsidRPr="004F02AD">
        <w:rPr>
          <w:rFonts w:ascii="GHEA Grapalat" w:hAnsi="GHEA Grapalat" w:cs="Sylfaen"/>
          <w:sz w:val="20"/>
          <w:lang w:val="hy-AM"/>
        </w:rPr>
        <w:t>ի</w:t>
      </w:r>
      <w:r w:rsidR="00294FFF" w:rsidRPr="004F02AD">
        <w:rPr>
          <w:rFonts w:ascii="GHEA Grapalat" w:hAnsi="GHEA Grapalat" w:cs="Sylfaen"/>
          <w:sz w:val="20"/>
          <w:lang w:val="af-ZA"/>
        </w:rPr>
        <w:t>: Գնային առաջարկը</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ներկայացվում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է</w:t>
      </w:r>
      <w:r w:rsidR="00E67BA7" w:rsidRPr="004F02AD">
        <w:rPr>
          <w:rFonts w:ascii="GHEA Grapalat" w:hAnsi="GHEA Grapalat" w:cs="Sylfaen"/>
          <w:sz w:val="20"/>
          <w:lang w:val="af-ZA"/>
        </w:rPr>
        <w:t xml:space="preserve"> </w:t>
      </w:r>
      <w:r w:rsidR="00C72A00" w:rsidRPr="004F02AD">
        <w:rPr>
          <w:rFonts w:ascii="GHEA Grapalat" w:hAnsi="GHEA Grapalat" w:cs="Sylfaen"/>
          <w:sz w:val="20"/>
          <w:lang w:val="hy-AM"/>
        </w:rPr>
        <w:t xml:space="preserve">արժեք (ինքնարժեքի և կանխատեսվող շահույթի հանրագումարը) </w:t>
      </w:r>
      <w:r w:rsidR="00E67BA7" w:rsidRPr="004F02AD">
        <w:rPr>
          <w:rFonts w:ascii="GHEA Grapalat" w:hAnsi="GHEA Grapalat" w:cs="Sylfaen"/>
          <w:sz w:val="20"/>
          <w:lang w:val="hy-AM"/>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ավելացված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արժեքի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հարկ</w:t>
      </w:r>
      <w:r w:rsidR="00E67BA7" w:rsidRPr="004F02AD" w:rsidDel="001A1F55">
        <w:rPr>
          <w:rFonts w:ascii="GHEA Grapalat" w:hAnsi="GHEA Grapalat" w:cs="Sylfaen"/>
          <w:sz w:val="20"/>
          <w:lang w:val="af-ZA"/>
        </w:rPr>
        <w:t xml:space="preserve"> </w:t>
      </w:r>
      <w:r w:rsidR="00E67BA7" w:rsidRPr="004F02AD">
        <w:rPr>
          <w:rFonts w:ascii="GHEA Grapalat" w:hAnsi="GHEA Grapalat" w:cs="Sylfaen"/>
          <w:sz w:val="20"/>
          <w:lang w:val="hy-AM"/>
        </w:rPr>
        <w:t>ընդհանրական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բաղադրիչներից</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բաղկացած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հաշվարկի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ձևով։</w:t>
      </w:r>
      <w:r w:rsidR="00E67BA7" w:rsidRPr="004F02AD">
        <w:rPr>
          <w:rFonts w:ascii="GHEA Grapalat" w:hAnsi="GHEA Grapalat" w:cs="Sylfaen"/>
          <w:sz w:val="20"/>
          <w:lang w:val="af-ZA"/>
        </w:rPr>
        <w:t xml:space="preserve"> </w:t>
      </w:r>
      <w:r w:rsidR="00C72A00" w:rsidRPr="004F02AD">
        <w:rPr>
          <w:rFonts w:ascii="GHEA Grapalat" w:hAnsi="GHEA Grapalat" w:cs="Sylfaen"/>
          <w:sz w:val="20"/>
        </w:rPr>
        <w:t>Ա</w:t>
      </w:r>
      <w:r w:rsidR="00C72A00" w:rsidRPr="004F02AD">
        <w:rPr>
          <w:rFonts w:ascii="GHEA Grapalat" w:hAnsi="GHEA Grapalat" w:cs="Sylfaen"/>
          <w:sz w:val="20"/>
          <w:lang w:val="hy-AM"/>
        </w:rPr>
        <w:t>րժեքի</w:t>
      </w:r>
      <w:r w:rsidR="00C72A00" w:rsidRPr="004F02AD">
        <w:rPr>
          <w:rFonts w:ascii="GHEA Grapalat" w:hAnsi="GHEA Grapalat" w:cs="Sylfaen"/>
          <w:sz w:val="20"/>
          <w:lang w:val="af-ZA"/>
        </w:rPr>
        <w:t xml:space="preserve"> </w:t>
      </w:r>
      <w:r w:rsidR="00E67BA7" w:rsidRPr="004F02AD">
        <w:rPr>
          <w:rFonts w:ascii="GHEA Grapalat" w:hAnsi="GHEA Grapalat" w:cs="Sylfaen"/>
          <w:sz w:val="20"/>
          <w:lang w:val="ru-RU"/>
        </w:rPr>
        <w:t>բաղադրիչների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հաշվարկ</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բացվածք</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կամ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այլ</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մանրամասներ</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չեն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պահանջվում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ներկայացվում</w:t>
      </w:r>
      <w:r w:rsidR="00AD2FAF" w:rsidRPr="004F02AD">
        <w:rPr>
          <w:rFonts w:ascii="GHEA Grapalat" w:hAnsi="GHEA Grapalat" w:cs="Sylfaen"/>
          <w:sz w:val="20"/>
          <w:lang w:val="af-ZA"/>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r w:rsidR="003946B4" w:rsidRPr="004F02AD">
        <w:rPr>
          <w:rFonts w:ascii="GHEA Grapalat" w:hAnsi="GHEA Grapalat" w:cs="Sylfaen"/>
          <w:sz w:val="20"/>
          <w:lang w:val="ru-RU"/>
        </w:rPr>
        <w:t>հրավերով</w:t>
      </w:r>
      <w:r w:rsidR="003946B4" w:rsidRPr="004F02AD">
        <w:rPr>
          <w:rFonts w:ascii="GHEA Grapalat" w:hAnsi="GHEA Grapalat" w:cs="Sylfaen"/>
          <w:sz w:val="20"/>
          <w:lang w:val="es-ES"/>
        </w:rPr>
        <w:t xml:space="preserve"> </w:t>
      </w:r>
      <w:r w:rsidR="003946B4" w:rsidRPr="00F566BF">
        <w:rPr>
          <w:rFonts w:ascii="GHEA Grapalat" w:hAnsi="GHEA Grapalat" w:cs="Sylfaen"/>
          <w:sz w:val="20"/>
          <w:lang w:val="ru-RU"/>
        </w:rPr>
        <w:t>նախատեսված</w:t>
      </w:r>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r w:rsidR="003946B4" w:rsidRPr="00F566BF">
        <w:rPr>
          <w:rFonts w:ascii="GHEA Grapalat" w:hAnsi="GHEA Grapalat" w:cs="Sylfaen"/>
          <w:sz w:val="20"/>
          <w:lang w:val="ru-RU"/>
        </w:rPr>
        <w:t>ասնակցի</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կազմված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փաստաթղթերը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ստորագրում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դրանք</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ներկայացնող</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այսուհետ</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w:t>
      </w:r>
      <w:r w:rsidR="003946B4" w:rsidRPr="00F566BF">
        <w:rPr>
          <w:rFonts w:ascii="GHEA Grapalat" w:hAnsi="GHEA Grapalat" w:cs="Sylfaen"/>
          <w:sz w:val="20"/>
          <w:lang w:val="es-ES"/>
        </w:rPr>
        <w:t>)</w:t>
      </w:r>
      <w:r w:rsidR="003946B4" w:rsidRPr="00F566BF">
        <w:rPr>
          <w:rFonts w:ascii="GHEA Grapalat" w:hAnsi="GHEA Grapalat" w:cs="Sylfaen"/>
          <w:sz w:val="20"/>
          <w:lang w:val="ru-RU"/>
        </w:rPr>
        <w:t>։</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Եթե</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ապա</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ներկայացվում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այդ</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լիազորությունը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վերապահված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լինելու</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մասին</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փաստաթուղթ։</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Հայտում</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ներառվող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բնօրինակ</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փաստաթղթերի</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փոխարեն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ներկայացվել</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դրանց</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նոտարական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կարգով</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վավերացված</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օրինակները։</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F566BF" w:rsidRDefault="001B50B6" w:rsidP="00EF366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proofErr w:type="spellStart"/>
      <w:proofErr w:type="gramStart"/>
      <w:r w:rsidR="00B2572B" w:rsidRPr="00F566BF">
        <w:rPr>
          <w:rFonts w:ascii="GHEA Grapalat" w:hAnsi="GHEA Grapalat" w:cs="Sylfaen"/>
          <w:b/>
          <w:sz w:val="20"/>
          <w:lang w:val="es-ES"/>
        </w:rPr>
        <w:lastRenderedPageBreak/>
        <w:t>Հավելված</w:t>
      </w:r>
      <w:proofErr w:type="spellEnd"/>
      <w:r w:rsidR="00B2572B" w:rsidRPr="00F566BF">
        <w:rPr>
          <w:rFonts w:ascii="GHEA Grapalat" w:hAnsi="GHEA Grapalat" w:cs="Arial"/>
          <w:b/>
          <w:sz w:val="20"/>
          <w:lang w:val="es-ES"/>
        </w:rPr>
        <w:t xml:space="preserve">  N</w:t>
      </w:r>
      <w:proofErr w:type="gramEnd"/>
      <w:r w:rsidR="00B2572B" w:rsidRPr="00F566BF">
        <w:rPr>
          <w:rFonts w:ascii="GHEA Grapalat" w:hAnsi="GHEA Grapalat" w:cs="Arial"/>
          <w:b/>
          <w:sz w:val="20"/>
          <w:lang w:val="es-ES"/>
        </w:rPr>
        <w:t xml:space="preserve"> 1</w:t>
      </w:r>
    </w:p>
    <w:p w14:paraId="6414FAF0" w14:textId="5A6D43EA" w:rsidR="00B2572B" w:rsidRPr="00F566BF" w:rsidRDefault="00B2572B" w:rsidP="00EF3662">
      <w:pPr>
        <w:pStyle w:val="BodyTextIndent3"/>
        <w:spacing w:line="240" w:lineRule="auto"/>
        <w:jc w:val="right"/>
        <w:rPr>
          <w:rFonts w:ascii="GHEA Grapalat" w:hAnsi="GHEA Grapalat" w:cs="Arial"/>
          <w:b/>
          <w:lang w:val="es-ES"/>
        </w:rPr>
      </w:pPr>
      <w:r w:rsidRPr="00F566BF">
        <w:rPr>
          <w:rFonts w:ascii="GHEA Grapalat" w:hAnsi="GHEA Grapalat"/>
          <w:sz w:val="24"/>
          <w:szCs w:val="24"/>
          <w:lang w:val="af-ZA"/>
        </w:rPr>
        <w:t>«</w:t>
      </w:r>
      <w:r w:rsidR="00BB2ECF">
        <w:rPr>
          <w:rFonts w:ascii="GHEA Grapalat" w:hAnsi="GHEA Grapalat"/>
          <w:b/>
          <w:lang w:val="es-ES"/>
        </w:rPr>
        <w:t>ԵՔ-ՀԲՄԽԾՁԲ-25/46</w:t>
      </w:r>
      <w:r w:rsidR="00DD4AA1">
        <w:rPr>
          <w:rFonts w:ascii="GHEA Grapalat" w:hAnsi="GHEA Grapalat"/>
          <w:b/>
          <w:lang w:val="es-ES"/>
        </w:rPr>
        <w:t xml:space="preserve"> </w:t>
      </w:r>
      <w:r w:rsidRPr="00F566BF">
        <w:rPr>
          <w:rFonts w:ascii="GHEA Grapalat" w:hAnsi="GHEA Grapalat"/>
          <w:sz w:val="24"/>
          <w:szCs w:val="24"/>
          <w:lang w:val="af-ZA"/>
        </w:rPr>
        <w:t>»</w:t>
      </w:r>
      <w:r w:rsidRPr="00F566BF">
        <w:rPr>
          <w:rFonts w:ascii="GHEA Grapalat" w:hAnsi="GHEA Grapalat" w:cs="Sylfaen"/>
          <w:b/>
          <w:lang w:val="es-ES"/>
        </w:rPr>
        <w:t>*</w:t>
      </w:r>
      <w:r w:rsidRPr="00F566BF">
        <w:rPr>
          <w:rFonts w:ascii="GHEA Grapalat" w:hAnsi="GHEA Grapalat"/>
          <w:b/>
          <w:lang w:val="es-ES"/>
        </w:rPr>
        <w:t xml:space="preserve">  </w:t>
      </w:r>
      <w:proofErr w:type="spellStart"/>
      <w:r w:rsidRPr="00F566BF">
        <w:rPr>
          <w:rFonts w:ascii="GHEA Grapalat" w:hAnsi="GHEA Grapalat" w:cs="Sylfaen"/>
          <w:b/>
          <w:lang w:val="es-ES"/>
        </w:rPr>
        <w:t>ծածկագրով</w:t>
      </w:r>
      <w:proofErr w:type="spellEnd"/>
    </w:p>
    <w:p w14:paraId="13EBB78F" w14:textId="6E3FED98" w:rsidR="00B2572B" w:rsidRPr="00F566BF" w:rsidRDefault="008A4BAB"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Հրատապ</w:t>
      </w:r>
      <w:proofErr w:type="spellEnd"/>
      <w:r>
        <w:rPr>
          <w:rFonts w:ascii="GHEA Grapalat" w:hAnsi="GHEA Grapalat" w:cs="Sylfaen"/>
          <w:b/>
          <w:lang w:val="es-ES"/>
        </w:rPr>
        <w:t xml:space="preserve"> </w:t>
      </w:r>
      <w:proofErr w:type="spellStart"/>
      <w:r w:rsidR="00B2572B" w:rsidRPr="00F566BF">
        <w:rPr>
          <w:rFonts w:ascii="GHEA Grapalat" w:hAnsi="GHEA Grapalat" w:cs="Sylfaen"/>
          <w:b/>
          <w:lang w:val="es-ES"/>
        </w:rPr>
        <w:t>բաց</w:t>
      </w:r>
      <w:proofErr w:type="spellEnd"/>
      <w:r w:rsidR="00B2572B"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մրցույթի</w:t>
      </w:r>
      <w:proofErr w:type="spellEnd"/>
      <w:r w:rsidR="00B2572B"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հրավերի</w:t>
      </w:r>
      <w:proofErr w:type="spellEnd"/>
    </w:p>
    <w:p w14:paraId="54EDB1C7" w14:textId="77777777" w:rsidR="00B2572B" w:rsidRPr="00F566BF" w:rsidRDefault="00B2572B" w:rsidP="00EF3662">
      <w:pPr>
        <w:jc w:val="center"/>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0B97BA4C" w14:textId="3B5DE19D" w:rsidR="00B2572B" w:rsidRPr="00F566BF" w:rsidRDefault="008A4BAB"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Հրատապ</w:t>
      </w:r>
      <w:proofErr w:type="spellEnd"/>
      <w:r>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բաց</w:t>
      </w:r>
      <w:proofErr w:type="spellEnd"/>
      <w:r w:rsidR="00B2572B" w:rsidRPr="00F566BF">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մրցույթին</w:t>
      </w:r>
      <w:proofErr w:type="spellEnd"/>
      <w:r w:rsidR="00B2572B" w:rsidRPr="00F566BF">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մասնակցելու</w:t>
      </w:r>
      <w:proofErr w:type="spellEnd"/>
      <w:r w:rsidR="00B2572B"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2CDACAFD" w14:textId="42A2B033" w:rsidR="00B2572B" w:rsidRPr="00F566BF" w:rsidRDefault="00B2572B" w:rsidP="00EF3662">
      <w:pPr>
        <w:jc w:val="both"/>
        <w:rPr>
          <w:rFonts w:ascii="GHEA Grapalat" w:hAnsi="GHEA Grapalat"/>
          <w:sz w:val="22"/>
          <w:szCs w:val="22"/>
          <w:u w:val="single"/>
          <w:lang w:val="es-ES"/>
        </w:rPr>
      </w:pPr>
      <w:r w:rsidRPr="00F566BF">
        <w:rPr>
          <w:rFonts w:ascii="GHEA Grapalat" w:hAnsi="GHEA Grapalat"/>
          <w:sz w:val="22"/>
          <w:szCs w:val="22"/>
          <w:u w:val="single"/>
          <w:lang w:val="es-ES"/>
        </w:rPr>
        <w:tab/>
      </w:r>
      <w:proofErr w:type="spellStart"/>
      <w:r w:rsidR="009A7805">
        <w:rPr>
          <w:rFonts w:ascii="GHEA Grapalat" w:hAnsi="GHEA Grapalat"/>
          <w:sz w:val="22"/>
          <w:szCs w:val="22"/>
          <w:u w:val="single"/>
          <w:lang w:val="es-ES"/>
        </w:rPr>
        <w:t>Երևանի</w:t>
      </w:r>
      <w:proofErr w:type="spellEnd"/>
      <w:r w:rsidR="009A7805">
        <w:rPr>
          <w:rFonts w:ascii="GHEA Grapalat" w:hAnsi="GHEA Grapalat"/>
          <w:sz w:val="22"/>
          <w:szCs w:val="22"/>
          <w:u w:val="single"/>
          <w:lang w:val="es-ES"/>
        </w:rPr>
        <w:t xml:space="preserve"> </w:t>
      </w:r>
      <w:proofErr w:type="spellStart"/>
      <w:r w:rsidR="009A7805">
        <w:rPr>
          <w:rFonts w:ascii="GHEA Grapalat" w:hAnsi="GHEA Grapalat"/>
          <w:sz w:val="22"/>
          <w:szCs w:val="22"/>
          <w:u w:val="single"/>
          <w:lang w:val="es-ES"/>
        </w:rPr>
        <w:t>քաղաքապետարան</w:t>
      </w:r>
      <w:proofErr w:type="spellEnd"/>
      <w:r w:rsidRPr="00F566BF">
        <w:rPr>
          <w:rFonts w:ascii="GHEA Grapalat" w:hAnsi="GHEA Grapalat"/>
          <w:sz w:val="22"/>
          <w:szCs w:val="22"/>
          <w:lang w:val="es-ES"/>
        </w:rPr>
        <w:t>-</w:t>
      </w:r>
      <w:r w:rsidRPr="00F566BF">
        <w:rPr>
          <w:rFonts w:ascii="GHEA Grapalat" w:hAnsi="GHEA Grapalat" w:cs="Sylfaen"/>
          <w:sz w:val="20"/>
          <w:szCs w:val="20"/>
          <w:lang w:val="es-ES"/>
        </w:rPr>
        <w:t xml:space="preserve">ի </w:t>
      </w:r>
      <w:proofErr w:type="spellStart"/>
      <w:r w:rsidRPr="00F566BF">
        <w:rPr>
          <w:rFonts w:ascii="GHEA Grapalat" w:hAnsi="GHEA Grapalat" w:cs="Sylfaen"/>
          <w:sz w:val="20"/>
          <w:szCs w:val="20"/>
          <w:lang w:val="es-ES"/>
        </w:rPr>
        <w:t>կողմից</w:t>
      </w:r>
      <w:proofErr w:type="spellEnd"/>
      <w:r w:rsidRPr="00F566BF">
        <w:rPr>
          <w:rFonts w:ascii="GHEA Grapalat" w:hAnsi="GHEA Grapalat"/>
          <w:sz w:val="22"/>
          <w:szCs w:val="22"/>
          <w:u w:val="single"/>
          <w:lang w:val="es-ES"/>
        </w:rPr>
        <w:t xml:space="preserve"> </w:t>
      </w:r>
      <w:r w:rsidRPr="00F566BF">
        <w:rPr>
          <w:rFonts w:ascii="GHEA Grapalat" w:hAnsi="GHEA Grapalat"/>
          <w:lang w:val="es-ES"/>
        </w:rPr>
        <w:t>«</w:t>
      </w:r>
      <w:r w:rsidR="00BB2ECF">
        <w:rPr>
          <w:rFonts w:ascii="GHEA Grapalat" w:hAnsi="GHEA Grapalat"/>
          <w:sz w:val="20"/>
          <w:szCs w:val="20"/>
          <w:lang w:val="es-ES"/>
        </w:rPr>
        <w:t>ԵՔ-ՀԲՄԽԾՁԲ-25/46</w:t>
      </w:r>
      <w:r w:rsidRPr="00F566BF">
        <w:rPr>
          <w:rFonts w:ascii="GHEA Grapalat" w:hAnsi="GHEA Grapalat"/>
          <w:lang w:val="es-ES"/>
        </w:rPr>
        <w:t>»</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հայտարարված</w:t>
      </w:r>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proofErr w:type="spellStart"/>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w:t>
      </w:r>
      <w:proofErr w:type="spellEnd"/>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760D5B3E" w14:textId="46E23507" w:rsidR="00B2572B" w:rsidRPr="00F566BF" w:rsidRDefault="008A4BAB"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հրատապ</w:t>
      </w:r>
      <w:proofErr w:type="spellEnd"/>
      <w:r>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բաց</w:t>
      </w:r>
      <w:proofErr w:type="spellEnd"/>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մրցույթի</w:t>
      </w:r>
      <w:proofErr w:type="spellEnd"/>
      <w:r w:rsidR="00B2572B" w:rsidRPr="00F566BF">
        <w:rPr>
          <w:rFonts w:ascii="GHEA Grapalat" w:hAnsi="GHEA Grapalat" w:cs="Arial"/>
          <w:sz w:val="16"/>
          <w:szCs w:val="16"/>
          <w:lang w:val="es-ES"/>
        </w:rPr>
        <w:t xml:space="preserve"> </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w:t>
      </w:r>
      <w:proofErr w:type="spellStart"/>
      <w:proofErr w:type="gramStart"/>
      <w:r w:rsidR="00B2572B" w:rsidRPr="00F566BF">
        <w:rPr>
          <w:rFonts w:ascii="GHEA Grapalat" w:hAnsi="GHEA Grapalat" w:cs="Sylfaen"/>
          <w:sz w:val="20"/>
          <w:szCs w:val="20"/>
          <w:lang w:val="es-ES"/>
        </w:rPr>
        <w:t>չափաբաժնին</w:t>
      </w:r>
      <w:proofErr w:type="spellEnd"/>
      <w:r w:rsidR="00B2572B" w:rsidRPr="00F566BF">
        <w:rPr>
          <w:rFonts w:ascii="GHEA Grapalat" w:hAnsi="GHEA Grapalat" w:cs="Arial"/>
          <w:sz w:val="20"/>
          <w:szCs w:val="20"/>
          <w:lang w:val="es-ES"/>
        </w:rPr>
        <w:t xml:space="preserve">  (</w:t>
      </w:r>
      <w:proofErr w:type="spellStart"/>
      <w:proofErr w:type="gramEnd"/>
      <w:r w:rsidR="00B2572B" w:rsidRPr="00F566BF">
        <w:rPr>
          <w:rFonts w:ascii="GHEA Grapalat" w:hAnsi="GHEA Grapalat" w:cs="Sylfaen"/>
          <w:sz w:val="20"/>
          <w:szCs w:val="20"/>
          <w:lang w:val="es-ES"/>
        </w:rPr>
        <w:t>չափաբաժիններին</w:t>
      </w:r>
      <w:proofErr w:type="spellEnd"/>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հրավերի</w:t>
      </w:r>
      <w:proofErr w:type="spellEnd"/>
      <w:r w:rsidR="00B2572B" w:rsidRPr="00F566BF">
        <w:rPr>
          <w:rFonts w:ascii="GHEA Grapalat" w:hAnsi="GHEA Grapalat" w:cs="Sylfaen"/>
          <w:sz w:val="20"/>
          <w:szCs w:val="20"/>
          <w:lang w:val="es-ES"/>
        </w:rPr>
        <w:t xml:space="preserve"> </w:t>
      </w:r>
    </w:p>
    <w:p w14:paraId="79726197" w14:textId="77777777"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spellStart"/>
      <w:proofErr w:type="gram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proofErr w:type="gramEnd"/>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3416D8AA" w14:textId="77777777"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proofErr w:type="gram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proofErr w:type="gram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հանդիսանում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անվանումը</w:t>
      </w:r>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փոստի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հասցեն</w:t>
      </w:r>
      <w:proofErr w:type="spellEnd"/>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3177315E" w14:textId="37FB9432" w:rsidR="00966859" w:rsidRPr="00F71502" w:rsidRDefault="00650682" w:rsidP="0019138A">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BB2ECF">
        <w:rPr>
          <w:rFonts w:ascii="GHEA Grapalat" w:hAnsi="GHEA Grapalat" w:cs="Arial"/>
          <w:sz w:val="20"/>
          <w:szCs w:val="20"/>
          <w:lang w:val="es-ES"/>
        </w:rPr>
        <w:t>ԵՔ-ՀԲՄԽԾՁԲ-25/</w:t>
      </w:r>
      <w:proofErr w:type="gramStart"/>
      <w:r w:rsidR="00BB2ECF">
        <w:rPr>
          <w:rFonts w:ascii="GHEA Grapalat" w:hAnsi="GHEA Grapalat" w:cs="Arial"/>
          <w:sz w:val="20"/>
          <w:szCs w:val="20"/>
          <w:lang w:val="es-ES"/>
        </w:rPr>
        <w:t>46</w:t>
      </w:r>
      <w:r w:rsidRPr="00F71502">
        <w:rPr>
          <w:rFonts w:ascii="GHEA Grapalat" w:hAnsi="GHEA Grapalat" w:cs="Arial"/>
          <w:sz w:val="20"/>
          <w:szCs w:val="20"/>
          <w:lang w:val="es-ES"/>
        </w:rPr>
        <w:t>»*</w:t>
      </w:r>
      <w:proofErr w:type="gram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proofErr w:type="spellStart"/>
      <w:r w:rsidR="008A4BAB">
        <w:rPr>
          <w:rFonts w:ascii="GHEA Grapalat" w:hAnsi="GHEA Grapalat" w:cs="Arial"/>
          <w:sz w:val="20"/>
          <w:szCs w:val="20"/>
          <w:lang w:val="es-ES"/>
        </w:rPr>
        <w:t>հրատապ</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բաց</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մրցույթի</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հրավերով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սահմանված</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մասնակցության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իրավունքի</w:t>
      </w:r>
      <w:proofErr w:type="spellEnd"/>
      <w:r w:rsidRPr="00F71502">
        <w:rPr>
          <w:rFonts w:ascii="GHEA Grapalat" w:hAnsi="GHEA Grapalat" w:cs="Arial"/>
          <w:sz w:val="20"/>
          <w:szCs w:val="20"/>
          <w:lang w:val="es-ES"/>
        </w:rPr>
        <w:t xml:space="preserve"> </w:t>
      </w:r>
      <w:bookmarkStart w:id="8" w:name="_Hlk193134300"/>
      <w:r w:rsidR="0019138A">
        <w:rPr>
          <w:rFonts w:ascii="GHEA Grapalat" w:hAnsi="GHEA Grapalat" w:cs="Arial"/>
          <w:sz w:val="20"/>
          <w:szCs w:val="20"/>
          <w:lang w:val="es-ES"/>
        </w:rPr>
        <w:t xml:space="preserve">և </w:t>
      </w:r>
      <w:proofErr w:type="spellStart"/>
      <w:r w:rsidR="0019138A">
        <w:rPr>
          <w:rFonts w:ascii="GHEA Grapalat" w:hAnsi="GHEA Grapalat" w:cs="Arial"/>
          <w:sz w:val="20"/>
          <w:szCs w:val="20"/>
          <w:lang w:val="es-ES"/>
        </w:rPr>
        <w:t>որակավորման</w:t>
      </w:r>
      <w:proofErr w:type="spellEnd"/>
      <w:r w:rsidR="0019138A">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չափանիշներին</w:t>
      </w:r>
      <w:proofErr w:type="spellEnd"/>
      <w:r w:rsidR="0019138A">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ներկայացվող</w:t>
      </w:r>
      <w:bookmarkEnd w:id="8"/>
      <w:proofErr w:type="spellEnd"/>
      <w:r w:rsidR="0019138A" w:rsidRPr="005F1873">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պահանջներին</w:t>
      </w:r>
      <w:proofErr w:type="spellEnd"/>
      <w:r w:rsidR="0019138A">
        <w:rPr>
          <w:rFonts w:ascii="GHEA Grapalat" w:hAnsi="GHEA Grapalat" w:cs="Arial"/>
          <w:sz w:val="20"/>
          <w:szCs w:val="20"/>
          <w:lang w:val="es-ES"/>
        </w:rPr>
        <w:t>.</w:t>
      </w:r>
    </w:p>
    <w:p w14:paraId="44ADC23C" w14:textId="10D9803B"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6C3873" w:rsidRPr="00F71502">
        <w:rPr>
          <w:rFonts w:ascii="GHEA Grapalat" w:hAnsi="GHEA Grapalat" w:cs="Arial"/>
          <w:sz w:val="20"/>
          <w:szCs w:val="20"/>
          <w:lang w:val="es-ES"/>
        </w:rPr>
        <w:t xml:space="preserve">) </w:t>
      </w:r>
      <w:r w:rsidR="006C3873" w:rsidRPr="00F71502">
        <w:rPr>
          <w:rFonts w:ascii="GHEA Grapalat" w:hAnsi="GHEA Grapalat"/>
          <w:lang w:val="es-ES"/>
        </w:rPr>
        <w:t>«</w:t>
      </w:r>
      <w:r w:rsidR="00BB2ECF">
        <w:rPr>
          <w:rFonts w:ascii="GHEA Grapalat" w:hAnsi="GHEA Grapalat" w:cs="Sylfaen"/>
          <w:sz w:val="22"/>
          <w:szCs w:val="22"/>
          <w:lang w:val="hy-AM"/>
        </w:rPr>
        <w:t>ԵՔ-ՀԲՄԽԾՁԲ-25/46</w:t>
      </w:r>
      <w:r w:rsidR="006C3873" w:rsidRPr="00F71502">
        <w:rPr>
          <w:rFonts w:ascii="GHEA Grapalat" w:hAnsi="GHEA Grapalat"/>
          <w:lang w:val="es-ES"/>
        </w:rPr>
        <w:t>»</w:t>
      </w:r>
      <w:r w:rsidR="006C3873" w:rsidRPr="00F71502">
        <w:rPr>
          <w:rFonts w:ascii="GHEA Grapalat" w:hAnsi="GHEA Grapalat" w:cs="Sylfaen"/>
          <w:sz w:val="22"/>
          <w:szCs w:val="22"/>
          <w:lang w:val="hy-AM"/>
        </w:rPr>
        <w:t xml:space="preserve">*  </w:t>
      </w:r>
      <w:proofErr w:type="spellStart"/>
      <w:r w:rsidR="006C3873" w:rsidRPr="00F71502">
        <w:rPr>
          <w:rFonts w:ascii="GHEA Grapalat" w:hAnsi="GHEA Grapalat" w:cs="Arial"/>
          <w:sz w:val="20"/>
          <w:szCs w:val="20"/>
          <w:lang w:val="es-ES"/>
        </w:rPr>
        <w:t>ծածկագրով</w:t>
      </w:r>
      <w:proofErr w:type="spellEnd"/>
      <w:r w:rsidR="008A4BAB">
        <w:rPr>
          <w:rFonts w:ascii="GHEA Grapalat" w:hAnsi="GHEA Grapalat" w:cs="Arial"/>
          <w:sz w:val="20"/>
          <w:szCs w:val="20"/>
          <w:lang w:val="es-ES"/>
        </w:rPr>
        <w:t xml:space="preserve"> </w:t>
      </w:r>
      <w:proofErr w:type="spellStart"/>
      <w:r w:rsidR="008A4BAB">
        <w:rPr>
          <w:rFonts w:ascii="GHEA Grapalat" w:hAnsi="GHEA Grapalat" w:cs="Arial"/>
          <w:sz w:val="20"/>
          <w:szCs w:val="20"/>
          <w:lang w:val="es-ES"/>
        </w:rPr>
        <w:t>հրատապ</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բաց</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մրցույթին</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մասնակցելու</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շրջանակում</w:t>
      </w:r>
      <w:proofErr w:type="spellEnd"/>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sidR="00DB3B2E">
        <w:rPr>
          <w:rFonts w:ascii="GHEA Grapalat" w:hAnsi="GHEA Grapalat" w:cs="Arial"/>
          <w:sz w:val="20"/>
          <w:szCs w:val="20"/>
          <w:lang w:val="hy-AM"/>
        </w:rPr>
        <w:t xml:space="preserve"> անբարեխիղճ </w:t>
      </w:r>
      <w:proofErr w:type="gramStart"/>
      <w:r w:rsidR="00DB3B2E">
        <w:rPr>
          <w:rFonts w:ascii="GHEA Grapalat" w:hAnsi="GHEA Grapalat" w:cs="Arial"/>
          <w:sz w:val="20"/>
          <w:szCs w:val="20"/>
          <w:lang w:val="hy-AM"/>
        </w:rPr>
        <w:t xml:space="preserve">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spellStart"/>
      <w:proofErr w:type="gramEnd"/>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r w:rsidRPr="00F566BF">
        <w:rPr>
          <w:rFonts w:ascii="GHEA Grapalat" w:hAnsi="GHEA Grapalat" w:cs="Arial"/>
          <w:sz w:val="20"/>
          <w:szCs w:val="20"/>
          <w:lang w:val="es-ES"/>
        </w:rPr>
        <w:t xml:space="preserve">բացակայում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006C3873" w:rsidRPr="00F566BF">
        <w:rPr>
          <w:rFonts w:ascii="GHEA Grapalat" w:hAnsi="GHEA Grapalat" w:cs="Arial"/>
          <w:sz w:val="20"/>
          <w:szCs w:val="20"/>
          <w:lang w:val="es-ES"/>
        </w:rPr>
        <w:t>տորև</w:t>
      </w:r>
      <w:proofErr w:type="spellEnd"/>
      <w:r w:rsidR="006C3873" w:rsidRPr="00F566BF">
        <w:rPr>
          <w:rFonts w:ascii="GHEA Grapalat" w:hAnsi="GHEA Grapalat" w:cs="Arial"/>
          <w:sz w:val="20"/>
          <w:szCs w:val="20"/>
          <w:lang w:val="es-ES"/>
        </w:rPr>
        <w:t xml:space="preserve"> </w:t>
      </w:r>
      <w:proofErr w:type="spellStart"/>
      <w:proofErr w:type="gramStart"/>
      <w:r w:rsidR="006C3873" w:rsidRPr="00F566BF">
        <w:rPr>
          <w:rFonts w:ascii="GHEA Grapalat" w:hAnsi="GHEA Grapalat" w:cs="Arial"/>
          <w:sz w:val="20"/>
          <w:szCs w:val="20"/>
          <w:lang w:val="es-ES"/>
        </w:rPr>
        <w:t>ներկայացնում</w:t>
      </w:r>
      <w:proofErr w:type="spellEnd"/>
      <w:r w:rsidR="006C3873" w:rsidRPr="00F566BF">
        <w:rPr>
          <w:rFonts w:ascii="GHEA Grapalat" w:hAnsi="GHEA Grapalat" w:cs="Arial"/>
          <w:sz w:val="20"/>
          <w:szCs w:val="20"/>
          <w:lang w:val="es-ES"/>
        </w:rPr>
        <w:t xml:space="preserve"> </w:t>
      </w:r>
      <w:r w:rsidR="00E21520">
        <w:rPr>
          <w:rFonts w:ascii="GHEA Grapalat" w:hAnsi="GHEA Grapalat" w:cs="Arial"/>
          <w:sz w:val="20"/>
          <w:szCs w:val="20"/>
          <w:lang w:val="hy-AM"/>
        </w:rPr>
        <w:t xml:space="preserve"> </w:t>
      </w:r>
      <w:r>
        <w:rPr>
          <w:rFonts w:ascii="GHEA Grapalat" w:hAnsi="GHEA Grapalat" w:cs="Arial"/>
          <w:sz w:val="20"/>
          <w:szCs w:val="20"/>
          <w:lang w:val="hy-AM"/>
        </w:rPr>
        <w:t>է</w:t>
      </w:r>
      <w:proofErr w:type="gramEnd"/>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շահառուների</w:t>
      </w:r>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lastRenderedPageBreak/>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51D2E719" w:rsidR="00E21520" w:rsidRDefault="00E21520" w:rsidP="00E21520">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52EB3599" w14:textId="3033514A" w:rsidR="0019138A" w:rsidRDefault="0019138A" w:rsidP="0019138A">
      <w:pPr>
        <w:ind w:firstLine="708"/>
        <w:jc w:val="both"/>
        <w:rPr>
          <w:rFonts w:ascii="GHEA Grapalat" w:hAnsi="GHEA Grapalat"/>
          <w:sz w:val="22"/>
          <w:szCs w:val="22"/>
          <w:u w:val="single"/>
          <w:lang w:val="es-ES"/>
        </w:rPr>
      </w:pPr>
      <w:proofErr w:type="spellStart"/>
      <w:r w:rsidRPr="000371F5">
        <w:rPr>
          <w:rFonts w:ascii="GHEA Grapalat" w:hAnsi="GHEA Grapalat"/>
          <w:sz w:val="20"/>
          <w:lang w:val="es-ES"/>
        </w:rPr>
        <w:t>Կից</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ներկայացվում</w:t>
      </w:r>
      <w:proofErr w:type="spellEnd"/>
      <w:r w:rsidRPr="000371F5">
        <w:rPr>
          <w:rFonts w:ascii="GHEA Grapalat" w:hAnsi="GHEA Grapalat"/>
          <w:sz w:val="20"/>
          <w:lang w:val="es-ES"/>
        </w:rPr>
        <w:t xml:space="preserve"> </w:t>
      </w:r>
      <w:proofErr w:type="gramStart"/>
      <w:r w:rsidRPr="000371F5">
        <w:rPr>
          <w:rFonts w:ascii="GHEA Grapalat" w:hAnsi="GHEA Grapalat"/>
          <w:sz w:val="20"/>
          <w:lang w:val="es-ES"/>
        </w:rPr>
        <w:t xml:space="preserve">է </w:t>
      </w:r>
      <w:bookmarkStart w:id="9" w:name="_Hlk193134391"/>
      <w:r>
        <w:rPr>
          <w:rFonts w:ascii="GHEA Grapalat" w:hAnsi="GHEA Grapalat"/>
          <w:sz w:val="20"/>
          <w:u w:val="single"/>
          <w:lang w:val="es-ES"/>
        </w:rPr>
        <w:t xml:space="preserve"> </w:t>
      </w:r>
      <w:proofErr w:type="spellStart"/>
      <w:r>
        <w:rPr>
          <w:rFonts w:ascii="GHEA Grapalat" w:hAnsi="GHEA Grapalat"/>
          <w:sz w:val="20"/>
          <w:lang w:val="es-ES"/>
        </w:rPr>
        <w:t>որակավորման</w:t>
      </w:r>
      <w:proofErr w:type="spellEnd"/>
      <w:proofErr w:type="gramEnd"/>
      <w:r>
        <w:rPr>
          <w:rFonts w:ascii="GHEA Grapalat" w:hAnsi="GHEA Grapalat"/>
          <w:sz w:val="20"/>
          <w:lang w:val="es-ES"/>
        </w:rPr>
        <w:t xml:space="preserve"> </w:t>
      </w:r>
      <w:proofErr w:type="spellStart"/>
      <w:r>
        <w:rPr>
          <w:rFonts w:ascii="GHEA Grapalat" w:hAnsi="GHEA Grapalat"/>
          <w:sz w:val="20"/>
          <w:lang w:val="es-ES"/>
        </w:rPr>
        <w:t>չափանիշներին</w:t>
      </w:r>
      <w:proofErr w:type="spellEnd"/>
      <w:r>
        <w:rPr>
          <w:rFonts w:ascii="GHEA Grapalat" w:hAnsi="GHEA Grapalat"/>
          <w:sz w:val="20"/>
          <w:lang w:val="es-ES"/>
        </w:rPr>
        <w:t xml:space="preserve"> </w:t>
      </w:r>
      <w:r w:rsidRPr="00F566BF">
        <w:rPr>
          <w:rFonts w:ascii="GHEA Grapalat" w:hAnsi="GHEA Grapalat"/>
          <w:sz w:val="22"/>
          <w:szCs w:val="22"/>
          <w:u w:val="single"/>
          <w:lang w:val="es-ES"/>
        </w:rPr>
        <w:t xml:space="preserve"> </w:t>
      </w:r>
      <w:r>
        <w:rPr>
          <w:rFonts w:ascii="GHEA Grapalat" w:hAnsi="GHEA Grapalat"/>
          <w:sz w:val="22"/>
          <w:szCs w:val="22"/>
          <w:u w:val="single"/>
          <w:lang w:val="es-ES"/>
        </w:rPr>
        <w:t xml:space="preserve">          </w:t>
      </w: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Pr>
          <w:rFonts w:ascii="GHEA Grapalat" w:hAnsi="GHEA Grapalat"/>
          <w:sz w:val="22"/>
          <w:szCs w:val="22"/>
          <w:u w:val="single"/>
          <w:lang w:val="es-ES"/>
        </w:rPr>
        <w:t xml:space="preserve">-ի </w:t>
      </w:r>
    </w:p>
    <w:p w14:paraId="161FDE9F" w14:textId="3B59A315" w:rsidR="0019138A" w:rsidRDefault="0019138A" w:rsidP="0019138A">
      <w:pPr>
        <w:ind w:firstLine="708"/>
        <w:jc w:val="both"/>
        <w:rPr>
          <w:rFonts w:ascii="GHEA Grapalat" w:hAnsi="GHEA Grapalat"/>
          <w:sz w:val="22"/>
          <w:szCs w:val="22"/>
          <w:u w:val="single"/>
          <w:lang w:val="es-ES"/>
        </w:rPr>
      </w:pPr>
      <w:r w:rsidRPr="00973D3D">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973D3D">
        <w:rPr>
          <w:rFonts w:ascii="GHEA Grapalat" w:hAnsi="GHEA Grapalat" w:cs="Sylfaen"/>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A7AA6B" w14:textId="247420ED" w:rsidR="0019138A" w:rsidRPr="000371F5" w:rsidRDefault="0019138A" w:rsidP="00973D3D">
      <w:pPr>
        <w:ind w:firstLine="708"/>
        <w:jc w:val="both"/>
        <w:rPr>
          <w:rFonts w:ascii="GHEA Grapalat" w:hAnsi="GHEA Grapalat"/>
          <w:sz w:val="20"/>
          <w:lang w:val="es-ES"/>
        </w:rPr>
      </w:pPr>
      <w:r>
        <w:rPr>
          <w:rFonts w:ascii="GHEA Grapalat" w:hAnsi="GHEA Grapalat"/>
          <w:sz w:val="20"/>
          <w:lang w:val="es-ES"/>
        </w:rPr>
        <w:t xml:space="preserve">  </w:t>
      </w:r>
      <w:proofErr w:type="spellStart"/>
      <w:r>
        <w:rPr>
          <w:rFonts w:ascii="GHEA Grapalat" w:hAnsi="GHEA Grapalat"/>
          <w:sz w:val="20"/>
          <w:lang w:val="es-ES"/>
        </w:rPr>
        <w:t>համապատասխանությունը</w:t>
      </w:r>
      <w:proofErr w:type="spellEnd"/>
      <w:r>
        <w:rPr>
          <w:rFonts w:ascii="GHEA Grapalat" w:hAnsi="GHEA Grapalat"/>
          <w:sz w:val="20"/>
          <w:lang w:val="es-ES"/>
        </w:rPr>
        <w:t xml:space="preserve"> </w:t>
      </w:r>
      <w:proofErr w:type="spellStart"/>
      <w:r>
        <w:rPr>
          <w:rFonts w:ascii="GHEA Grapalat" w:hAnsi="GHEA Grapalat"/>
          <w:sz w:val="20"/>
          <w:lang w:val="es-ES"/>
        </w:rPr>
        <w:t>հիմնավորող</w:t>
      </w:r>
      <w:proofErr w:type="spellEnd"/>
      <w:r>
        <w:rPr>
          <w:rFonts w:ascii="GHEA Grapalat" w:hAnsi="GHEA Grapalat"/>
          <w:sz w:val="20"/>
          <w:lang w:val="hy-AM"/>
        </w:rPr>
        <w:t>՝ հրավերով նախատեսված</w:t>
      </w:r>
      <w:r>
        <w:rPr>
          <w:rFonts w:ascii="GHEA Grapalat" w:hAnsi="GHEA Grapalat"/>
          <w:sz w:val="20"/>
          <w:lang w:val="es-ES"/>
        </w:rPr>
        <w:t xml:space="preserve"> </w:t>
      </w:r>
      <w:proofErr w:type="spellStart"/>
      <w:r>
        <w:rPr>
          <w:rFonts w:ascii="GHEA Grapalat" w:hAnsi="GHEA Grapalat"/>
          <w:sz w:val="20"/>
          <w:lang w:val="es-ES"/>
        </w:rPr>
        <w:t>փաստաթղթերը</w:t>
      </w:r>
      <w:bookmarkEnd w:id="9"/>
      <w:proofErr w:type="spellEnd"/>
      <w:r w:rsidRPr="005A2407">
        <w:rPr>
          <w:rFonts w:ascii="GHEA Grapalat" w:hAnsi="GHEA Grapalat"/>
          <w:sz w:val="20"/>
          <w:lang w:val="es-ES"/>
        </w:rPr>
        <w:t>:</w:t>
      </w:r>
      <w:r w:rsidRPr="000371F5">
        <w:rPr>
          <w:rFonts w:ascii="GHEA Grapalat" w:hAnsi="GHEA Grapalat"/>
          <w:sz w:val="20"/>
          <w:lang w:val="es-ES"/>
        </w:rPr>
        <w:t xml:space="preserve"> </w:t>
      </w:r>
    </w:p>
    <w:p w14:paraId="22F899CD" w14:textId="77777777" w:rsidR="0019138A" w:rsidRDefault="0019138A" w:rsidP="00E21520">
      <w:pPr>
        <w:jc w:val="both"/>
        <w:rPr>
          <w:rFonts w:ascii="GHEA Grapalat" w:hAnsi="GHEA Grapalat" w:cs="Arial"/>
          <w:sz w:val="18"/>
          <w:szCs w:val="18"/>
          <w:vertAlign w:val="superscript"/>
          <w:lang w:val="es-ES"/>
        </w:rPr>
      </w:pP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w:t>
      </w:r>
      <w:r w:rsidR="003A175B" w:rsidRPr="00973D3D">
        <w:rPr>
          <w:rFonts w:ascii="GHEA Grapalat" w:hAnsi="GHEA Grapalat"/>
          <w:i/>
          <w:sz w:val="16"/>
          <w:szCs w:val="16"/>
          <w:lang w:val="hy-AM"/>
        </w:rPr>
        <w:t>4</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3A0736FF" w14:textId="77777777" w:rsidR="0019138A" w:rsidRDefault="0019138A" w:rsidP="00AA0C89">
      <w:pPr>
        <w:pStyle w:val="BodyTextIndent3"/>
        <w:spacing w:line="240" w:lineRule="auto"/>
        <w:jc w:val="right"/>
        <w:rPr>
          <w:rFonts w:ascii="GHEA Grapalat" w:hAnsi="GHEA Grapalat" w:cs="Sylfaen"/>
          <w:b/>
          <w:lang w:val="hy-AM"/>
        </w:rPr>
      </w:pPr>
    </w:p>
    <w:p w14:paraId="3A4915E3" w14:textId="77777777" w:rsidR="0019138A" w:rsidRDefault="0019138A" w:rsidP="00AA0C89">
      <w:pPr>
        <w:pStyle w:val="BodyTextIndent3"/>
        <w:spacing w:line="240" w:lineRule="auto"/>
        <w:jc w:val="right"/>
        <w:rPr>
          <w:rFonts w:ascii="GHEA Grapalat" w:hAnsi="GHEA Grapalat" w:cs="Sylfaen"/>
          <w:b/>
          <w:lang w:val="hy-AM"/>
        </w:rPr>
      </w:pPr>
    </w:p>
    <w:p w14:paraId="4FDF2892" w14:textId="77777777" w:rsidR="0019138A" w:rsidRDefault="0019138A" w:rsidP="00AA0C89">
      <w:pPr>
        <w:pStyle w:val="BodyTextIndent3"/>
        <w:spacing w:line="240" w:lineRule="auto"/>
        <w:jc w:val="right"/>
        <w:rPr>
          <w:rFonts w:ascii="GHEA Grapalat" w:hAnsi="GHEA Grapalat" w:cs="Sylfaen"/>
          <w:b/>
          <w:lang w:val="hy-AM"/>
        </w:rPr>
      </w:pPr>
    </w:p>
    <w:p w14:paraId="7031805C" w14:textId="77777777" w:rsidR="0019138A" w:rsidRDefault="0019138A" w:rsidP="00AA0C89">
      <w:pPr>
        <w:pStyle w:val="BodyTextIndent3"/>
        <w:spacing w:line="240" w:lineRule="auto"/>
        <w:jc w:val="right"/>
        <w:rPr>
          <w:rFonts w:ascii="GHEA Grapalat" w:hAnsi="GHEA Grapalat" w:cs="Sylfaen"/>
          <w:b/>
          <w:lang w:val="hy-AM"/>
        </w:rPr>
      </w:pPr>
    </w:p>
    <w:p w14:paraId="0F5E38F3" w14:textId="77777777" w:rsidR="0019138A" w:rsidRDefault="0019138A" w:rsidP="00AA0C89">
      <w:pPr>
        <w:pStyle w:val="BodyTextIndent3"/>
        <w:spacing w:line="240" w:lineRule="auto"/>
        <w:jc w:val="right"/>
        <w:rPr>
          <w:rFonts w:ascii="GHEA Grapalat" w:hAnsi="GHEA Grapalat" w:cs="Sylfaen"/>
          <w:b/>
          <w:lang w:val="hy-AM"/>
        </w:rPr>
      </w:pPr>
    </w:p>
    <w:p w14:paraId="2D39EEF4" w14:textId="77777777" w:rsidR="0019138A" w:rsidRDefault="0019138A" w:rsidP="00AA0C89">
      <w:pPr>
        <w:pStyle w:val="BodyTextIndent3"/>
        <w:spacing w:line="240" w:lineRule="auto"/>
        <w:jc w:val="right"/>
        <w:rPr>
          <w:rFonts w:ascii="GHEA Grapalat" w:hAnsi="GHEA Grapalat" w:cs="Sylfaen"/>
          <w:b/>
          <w:lang w:val="hy-AM"/>
        </w:rPr>
      </w:pPr>
    </w:p>
    <w:p w14:paraId="27A52707" w14:textId="77777777" w:rsidR="0019138A" w:rsidRDefault="0019138A" w:rsidP="00AA0C89">
      <w:pPr>
        <w:pStyle w:val="BodyTextIndent3"/>
        <w:spacing w:line="240" w:lineRule="auto"/>
        <w:jc w:val="right"/>
        <w:rPr>
          <w:rFonts w:ascii="GHEA Grapalat" w:hAnsi="GHEA Grapalat" w:cs="Sylfaen"/>
          <w:b/>
          <w:lang w:val="hy-AM"/>
        </w:rPr>
      </w:pPr>
    </w:p>
    <w:p w14:paraId="21A10961" w14:textId="77777777" w:rsidR="0019138A" w:rsidRDefault="0019138A" w:rsidP="00AA0C89">
      <w:pPr>
        <w:pStyle w:val="BodyTextIndent3"/>
        <w:spacing w:line="240" w:lineRule="auto"/>
        <w:jc w:val="right"/>
        <w:rPr>
          <w:rFonts w:ascii="GHEA Grapalat" w:hAnsi="GHEA Grapalat" w:cs="Sylfaen"/>
          <w:b/>
          <w:lang w:val="hy-AM"/>
        </w:rPr>
      </w:pPr>
    </w:p>
    <w:p w14:paraId="017FF5DB" w14:textId="77777777" w:rsidR="0019138A" w:rsidRDefault="0019138A" w:rsidP="00AA0C89">
      <w:pPr>
        <w:pStyle w:val="BodyTextIndent3"/>
        <w:spacing w:line="240" w:lineRule="auto"/>
        <w:jc w:val="right"/>
        <w:rPr>
          <w:rFonts w:ascii="GHEA Grapalat" w:hAnsi="GHEA Grapalat" w:cs="Sylfaen"/>
          <w:b/>
          <w:lang w:val="hy-AM"/>
        </w:rPr>
      </w:pPr>
    </w:p>
    <w:p w14:paraId="2A49947E" w14:textId="77777777" w:rsidR="0019138A" w:rsidRDefault="0019138A" w:rsidP="00AA0C89">
      <w:pPr>
        <w:pStyle w:val="BodyTextIndent3"/>
        <w:spacing w:line="240" w:lineRule="auto"/>
        <w:jc w:val="right"/>
        <w:rPr>
          <w:rFonts w:ascii="GHEA Grapalat" w:hAnsi="GHEA Grapalat" w:cs="Sylfaen"/>
          <w:b/>
          <w:lang w:val="hy-AM"/>
        </w:rPr>
      </w:pPr>
    </w:p>
    <w:p w14:paraId="18AF62BD" w14:textId="77777777" w:rsidR="0019138A" w:rsidRDefault="0019138A" w:rsidP="00AA0C89">
      <w:pPr>
        <w:pStyle w:val="BodyTextIndent3"/>
        <w:spacing w:line="240" w:lineRule="auto"/>
        <w:jc w:val="right"/>
        <w:rPr>
          <w:rFonts w:ascii="GHEA Grapalat" w:hAnsi="GHEA Grapalat" w:cs="Sylfaen"/>
          <w:b/>
          <w:lang w:val="hy-AM"/>
        </w:rPr>
      </w:pPr>
    </w:p>
    <w:p w14:paraId="0C0D8354" w14:textId="77777777" w:rsidR="0019138A" w:rsidRDefault="0019138A" w:rsidP="00AA0C89">
      <w:pPr>
        <w:pStyle w:val="BodyTextIndent3"/>
        <w:spacing w:line="240" w:lineRule="auto"/>
        <w:jc w:val="right"/>
        <w:rPr>
          <w:rFonts w:ascii="GHEA Grapalat" w:hAnsi="GHEA Grapalat" w:cs="Sylfaen"/>
          <w:b/>
          <w:lang w:val="hy-AM"/>
        </w:rPr>
      </w:pPr>
    </w:p>
    <w:p w14:paraId="625758C3" w14:textId="77777777" w:rsidR="0019138A" w:rsidRDefault="0019138A" w:rsidP="00AA0C89">
      <w:pPr>
        <w:pStyle w:val="BodyTextIndent3"/>
        <w:spacing w:line="240" w:lineRule="auto"/>
        <w:jc w:val="right"/>
        <w:rPr>
          <w:rFonts w:ascii="GHEA Grapalat" w:hAnsi="GHEA Grapalat" w:cs="Sylfaen"/>
          <w:b/>
          <w:lang w:val="hy-AM"/>
        </w:rPr>
      </w:pPr>
    </w:p>
    <w:p w14:paraId="14BE2ED5" w14:textId="77777777" w:rsidR="0019138A" w:rsidRDefault="0019138A" w:rsidP="00AA0C89">
      <w:pPr>
        <w:pStyle w:val="BodyTextIndent3"/>
        <w:spacing w:line="240" w:lineRule="auto"/>
        <w:jc w:val="right"/>
        <w:rPr>
          <w:rFonts w:ascii="GHEA Grapalat" w:hAnsi="GHEA Grapalat" w:cs="Sylfaen"/>
          <w:b/>
          <w:lang w:val="hy-AM"/>
        </w:rPr>
      </w:pPr>
    </w:p>
    <w:p w14:paraId="1D2AA6B7" w14:textId="77777777" w:rsidR="0019138A" w:rsidRDefault="0019138A" w:rsidP="00AA0C89">
      <w:pPr>
        <w:pStyle w:val="BodyTextIndent3"/>
        <w:spacing w:line="240" w:lineRule="auto"/>
        <w:jc w:val="right"/>
        <w:rPr>
          <w:rFonts w:ascii="GHEA Grapalat" w:hAnsi="GHEA Grapalat" w:cs="Sylfaen"/>
          <w:b/>
          <w:lang w:val="hy-AM"/>
        </w:rPr>
      </w:pPr>
    </w:p>
    <w:p w14:paraId="2D9F3CB1" w14:textId="77777777" w:rsidR="0019138A" w:rsidRDefault="0019138A" w:rsidP="00AA0C89">
      <w:pPr>
        <w:pStyle w:val="BodyTextIndent3"/>
        <w:spacing w:line="240" w:lineRule="auto"/>
        <w:jc w:val="right"/>
        <w:rPr>
          <w:rFonts w:ascii="GHEA Grapalat" w:hAnsi="GHEA Grapalat" w:cs="Sylfaen"/>
          <w:b/>
          <w:lang w:val="hy-AM"/>
        </w:rPr>
      </w:pPr>
    </w:p>
    <w:p w14:paraId="71B96360" w14:textId="77777777" w:rsidR="0019138A" w:rsidRDefault="0019138A" w:rsidP="00AA0C89">
      <w:pPr>
        <w:pStyle w:val="BodyTextIndent3"/>
        <w:spacing w:line="240" w:lineRule="auto"/>
        <w:jc w:val="right"/>
        <w:rPr>
          <w:rFonts w:ascii="GHEA Grapalat" w:hAnsi="GHEA Grapalat" w:cs="Sylfaen"/>
          <w:b/>
          <w:lang w:val="hy-AM"/>
        </w:rPr>
      </w:pPr>
    </w:p>
    <w:p w14:paraId="06C86C24" w14:textId="77777777" w:rsidR="0019138A" w:rsidRDefault="0019138A" w:rsidP="00AA0C89">
      <w:pPr>
        <w:pStyle w:val="BodyTextIndent3"/>
        <w:spacing w:line="240" w:lineRule="auto"/>
        <w:jc w:val="right"/>
        <w:rPr>
          <w:rFonts w:ascii="GHEA Grapalat" w:hAnsi="GHEA Grapalat" w:cs="Sylfaen"/>
          <w:b/>
          <w:lang w:val="hy-AM"/>
        </w:rPr>
      </w:pPr>
    </w:p>
    <w:p w14:paraId="01464747" w14:textId="77777777" w:rsidR="0019138A" w:rsidRDefault="0019138A" w:rsidP="00AA0C89">
      <w:pPr>
        <w:pStyle w:val="BodyTextIndent3"/>
        <w:spacing w:line="240" w:lineRule="auto"/>
        <w:jc w:val="right"/>
        <w:rPr>
          <w:rFonts w:ascii="GHEA Grapalat" w:hAnsi="GHEA Grapalat" w:cs="Sylfaen"/>
          <w:b/>
          <w:lang w:val="hy-AM"/>
        </w:rPr>
      </w:pPr>
    </w:p>
    <w:p w14:paraId="438214D8" w14:textId="40F8D597" w:rsidR="0019138A" w:rsidRDefault="0019138A" w:rsidP="00AA0C89">
      <w:pPr>
        <w:pStyle w:val="BodyTextIndent3"/>
        <w:spacing w:line="240" w:lineRule="auto"/>
        <w:jc w:val="right"/>
        <w:rPr>
          <w:rFonts w:ascii="GHEA Grapalat" w:hAnsi="GHEA Grapalat" w:cs="Sylfaen"/>
          <w:b/>
          <w:lang w:val="hy-AM"/>
        </w:rPr>
      </w:pPr>
    </w:p>
    <w:p w14:paraId="2526C6CB" w14:textId="5BA5116B" w:rsidR="00973D3D" w:rsidRDefault="00973D3D" w:rsidP="00AA0C89">
      <w:pPr>
        <w:pStyle w:val="BodyTextIndent3"/>
        <w:spacing w:line="240" w:lineRule="auto"/>
        <w:jc w:val="right"/>
        <w:rPr>
          <w:rFonts w:ascii="GHEA Grapalat" w:hAnsi="GHEA Grapalat" w:cs="Sylfaen"/>
          <w:b/>
          <w:lang w:val="hy-AM"/>
        </w:rPr>
      </w:pPr>
    </w:p>
    <w:p w14:paraId="669A0E22" w14:textId="3F1D2D81" w:rsidR="00973D3D" w:rsidRDefault="00973D3D" w:rsidP="00AA0C89">
      <w:pPr>
        <w:pStyle w:val="BodyTextIndent3"/>
        <w:spacing w:line="240" w:lineRule="auto"/>
        <w:jc w:val="right"/>
        <w:rPr>
          <w:rFonts w:ascii="GHEA Grapalat" w:hAnsi="GHEA Grapalat" w:cs="Sylfaen"/>
          <w:b/>
          <w:lang w:val="hy-AM"/>
        </w:rPr>
      </w:pPr>
    </w:p>
    <w:p w14:paraId="5D679111" w14:textId="693525E5" w:rsidR="00973D3D" w:rsidRDefault="00973D3D" w:rsidP="00AA0C89">
      <w:pPr>
        <w:pStyle w:val="BodyTextIndent3"/>
        <w:spacing w:line="240" w:lineRule="auto"/>
        <w:jc w:val="right"/>
        <w:rPr>
          <w:rFonts w:ascii="GHEA Grapalat" w:hAnsi="GHEA Grapalat" w:cs="Sylfaen"/>
          <w:b/>
          <w:lang w:val="hy-AM"/>
        </w:rPr>
      </w:pPr>
    </w:p>
    <w:p w14:paraId="36FBB189" w14:textId="77777777" w:rsidR="00973D3D" w:rsidRDefault="00973D3D" w:rsidP="00AA0C89">
      <w:pPr>
        <w:pStyle w:val="BodyTextIndent3"/>
        <w:spacing w:line="240" w:lineRule="auto"/>
        <w:jc w:val="right"/>
        <w:rPr>
          <w:rFonts w:ascii="GHEA Grapalat" w:hAnsi="GHEA Grapalat" w:cs="Sylfaen"/>
          <w:b/>
          <w:lang w:val="hy-AM"/>
        </w:rPr>
      </w:pPr>
    </w:p>
    <w:p w14:paraId="289D1A98" w14:textId="77777777" w:rsidR="0019138A" w:rsidRDefault="0019138A" w:rsidP="00AA0C89">
      <w:pPr>
        <w:pStyle w:val="BodyTextIndent3"/>
        <w:spacing w:line="240" w:lineRule="auto"/>
        <w:jc w:val="right"/>
        <w:rPr>
          <w:rFonts w:ascii="GHEA Grapalat" w:hAnsi="GHEA Grapalat" w:cs="Sylfaen"/>
          <w:b/>
          <w:lang w:val="hy-AM"/>
        </w:rPr>
      </w:pPr>
    </w:p>
    <w:p w14:paraId="01FFAB57" w14:textId="77777777" w:rsidR="0019138A" w:rsidRDefault="0019138A" w:rsidP="00AA0C89">
      <w:pPr>
        <w:pStyle w:val="BodyTextIndent3"/>
        <w:spacing w:line="240" w:lineRule="auto"/>
        <w:jc w:val="right"/>
        <w:rPr>
          <w:rFonts w:ascii="GHEA Grapalat" w:hAnsi="GHEA Grapalat" w:cs="Sylfaen"/>
          <w:b/>
          <w:lang w:val="hy-AM"/>
        </w:rPr>
      </w:pPr>
    </w:p>
    <w:p w14:paraId="2ABC429A" w14:textId="77777777" w:rsidR="0019138A" w:rsidRDefault="0019138A" w:rsidP="00AA0C89">
      <w:pPr>
        <w:pStyle w:val="BodyTextIndent3"/>
        <w:spacing w:line="240" w:lineRule="auto"/>
        <w:jc w:val="right"/>
        <w:rPr>
          <w:rFonts w:ascii="GHEA Grapalat" w:hAnsi="GHEA Grapalat" w:cs="Sylfaen"/>
          <w:b/>
          <w:lang w:val="hy-AM"/>
        </w:rPr>
      </w:pPr>
    </w:p>
    <w:p w14:paraId="648EF8D9" w14:textId="77777777" w:rsidR="0019138A" w:rsidRDefault="0019138A" w:rsidP="0019138A">
      <w:pPr>
        <w:rPr>
          <w:lang w:val="hy-AM"/>
        </w:rPr>
      </w:pPr>
    </w:p>
    <w:p w14:paraId="5BED97B7" w14:textId="77777777" w:rsidR="0019138A" w:rsidRDefault="0019138A" w:rsidP="0019138A">
      <w:pPr>
        <w:rPr>
          <w:lang w:val="hy-AM"/>
        </w:rPr>
      </w:pPr>
    </w:p>
    <w:p w14:paraId="169DCD55" w14:textId="77777777" w:rsidR="0019138A"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3A175B" w:rsidRDefault="0019138A" w:rsidP="0019138A">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001211AD">
        <w:rPr>
          <w:rFonts w:ascii="GHEA Grapalat" w:hAnsi="GHEA Grapalat" w:cs="Arial"/>
          <w:b/>
          <w:i w:val="0"/>
          <w:lang w:val="hy-AM"/>
        </w:rPr>
        <w:t>1</w:t>
      </w:r>
    </w:p>
    <w:p w14:paraId="5EDE9608" w14:textId="751A436A" w:rsidR="0019138A" w:rsidRPr="009A5836" w:rsidRDefault="0019138A" w:rsidP="0019138A">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BB2ECF">
        <w:rPr>
          <w:rFonts w:ascii="GHEA Grapalat" w:hAnsi="GHEA Grapalat"/>
          <w:b/>
          <w:lang w:val="hy-AM"/>
        </w:rPr>
        <w:t>ԵՔ-ՀԲՄԽԾՁԲ-25/46</w:t>
      </w:r>
      <w:r w:rsidRPr="009A5836">
        <w:rPr>
          <w:rFonts w:ascii="GHEA Grapalat" w:hAnsi="GHEA Grapalat"/>
          <w:sz w:val="24"/>
          <w:szCs w:val="24"/>
          <w:lang w:val="hy-AM"/>
        </w:rPr>
        <w:t>»</w:t>
      </w:r>
      <w:r w:rsidRPr="009A5836">
        <w:rPr>
          <w:rFonts w:ascii="GHEA Grapalat" w:hAnsi="GHEA Grapalat" w:cs="Sylfaen"/>
          <w:b/>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1C2E90BE" w14:textId="6070071F" w:rsidR="0019138A" w:rsidRPr="009A5836" w:rsidRDefault="008A4BAB" w:rsidP="0019138A">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Հրատապ </w:t>
      </w:r>
      <w:r w:rsidR="0019138A" w:rsidRPr="009A5836">
        <w:rPr>
          <w:rFonts w:ascii="GHEA Grapalat" w:hAnsi="GHEA Grapalat" w:cs="Sylfaen"/>
          <w:b/>
          <w:lang w:val="hy-AM"/>
        </w:rPr>
        <w:t>բաց</w:t>
      </w:r>
      <w:r w:rsidR="0019138A" w:rsidRPr="009A5836">
        <w:rPr>
          <w:rFonts w:ascii="GHEA Grapalat" w:hAnsi="GHEA Grapalat" w:cs="Arial"/>
          <w:b/>
          <w:lang w:val="hy-AM"/>
        </w:rPr>
        <w:t xml:space="preserve"> մրցույթի </w:t>
      </w:r>
      <w:r w:rsidR="0019138A" w:rsidRPr="009A5836">
        <w:rPr>
          <w:rFonts w:ascii="GHEA Grapalat" w:hAnsi="GHEA Grapalat" w:cs="Sylfaen"/>
          <w:b/>
          <w:lang w:val="hy-AM"/>
        </w:rPr>
        <w:t>հրավերի</w:t>
      </w:r>
    </w:p>
    <w:p w14:paraId="417388B6" w14:textId="77777777" w:rsidR="0019138A" w:rsidRDefault="0019138A" w:rsidP="0019138A">
      <w:pPr>
        <w:rPr>
          <w:lang w:val="hy-AM"/>
        </w:rPr>
      </w:pPr>
    </w:p>
    <w:p w14:paraId="08509718" w14:textId="77777777" w:rsidR="0019138A" w:rsidRDefault="0019138A" w:rsidP="0019138A">
      <w:pPr>
        <w:rPr>
          <w:lang w:val="hy-AM"/>
        </w:rPr>
      </w:pPr>
    </w:p>
    <w:p w14:paraId="16C1398E" w14:textId="77777777" w:rsidR="0019138A" w:rsidRDefault="0019138A" w:rsidP="0019138A">
      <w:pPr>
        <w:rPr>
          <w:lang w:val="hy-AM"/>
        </w:rPr>
      </w:pPr>
    </w:p>
    <w:p w14:paraId="43E4308A" w14:textId="77777777" w:rsidR="0019138A"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647288" w:rsidRDefault="0019138A" w:rsidP="0019138A">
      <w:pPr>
        <w:ind w:left="-66"/>
        <w:jc w:val="center"/>
        <w:rPr>
          <w:rFonts w:ascii="GHEA Grapalat" w:hAnsi="GHEA Grapalat"/>
          <w:b/>
          <w:sz w:val="20"/>
          <w:lang w:val="hy-AM"/>
        </w:rPr>
      </w:pPr>
      <w:r w:rsidRPr="005E1F72">
        <w:rPr>
          <w:rFonts w:ascii="GHEA Grapalat" w:hAnsi="GHEA Grapalat"/>
          <w:b/>
          <w:sz w:val="20"/>
          <w:lang w:val="hy-AM"/>
        </w:rPr>
        <w:t>Տ</w:t>
      </w:r>
      <w:r w:rsidRPr="00DC0D0F">
        <w:rPr>
          <w:rFonts w:ascii="GHEA Grapalat" w:hAnsi="GHEA Grapalat"/>
          <w:b/>
          <w:sz w:val="20"/>
          <w:lang w:val="hy-AM"/>
        </w:rPr>
        <w:t>ԵՂԵԿԱՏՎՈՒԹՅՈՒՆ</w:t>
      </w:r>
    </w:p>
    <w:p w14:paraId="050128C6" w14:textId="77777777" w:rsidR="0019138A" w:rsidRPr="005E1F72" w:rsidRDefault="0019138A" w:rsidP="0019138A">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5E1F72" w:rsidRDefault="0019138A" w:rsidP="0019138A">
      <w:pPr>
        <w:ind w:left="-66"/>
        <w:jc w:val="center"/>
        <w:rPr>
          <w:rFonts w:ascii="GHEA Grapalat" w:hAnsi="GHEA Grapalat"/>
          <w:b/>
          <w:sz w:val="20"/>
          <w:lang w:val="hy-AM"/>
        </w:rPr>
      </w:pPr>
    </w:p>
    <w:p w14:paraId="62116936" w14:textId="77777777" w:rsidR="0019138A" w:rsidRPr="005E1F72" w:rsidRDefault="0019138A" w:rsidP="0019138A">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5E1F72" w14:paraId="582D01A9" w14:textId="77777777" w:rsidTr="008A4BAB">
        <w:trPr>
          <w:cantSplit/>
          <w:trHeight w:val="222"/>
        </w:trPr>
        <w:tc>
          <w:tcPr>
            <w:tcW w:w="727" w:type="dxa"/>
            <w:vMerge w:val="restart"/>
            <w:vAlign w:val="center"/>
          </w:tcPr>
          <w:p w14:paraId="50FE38C6" w14:textId="77777777" w:rsidR="0019138A" w:rsidRPr="005E1F72" w:rsidRDefault="0019138A" w:rsidP="00DC0D0F">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838" w:type="dxa"/>
            <w:gridSpan w:val="4"/>
            <w:vAlign w:val="center"/>
          </w:tcPr>
          <w:p w14:paraId="43D4DCF2" w14:textId="77777777" w:rsidR="0019138A" w:rsidRPr="005E1F72" w:rsidRDefault="0019138A"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Հիմնական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աշխատակազմում</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ներառված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մասնագետների</w:t>
            </w:r>
            <w:proofErr w:type="spellEnd"/>
          </w:p>
        </w:tc>
      </w:tr>
      <w:tr w:rsidR="00CA14D6" w:rsidRPr="005E1F72" w14:paraId="50AC9B48" w14:textId="77777777" w:rsidTr="008A4BAB">
        <w:trPr>
          <w:cantSplit/>
          <w:trHeight w:val="315"/>
        </w:trPr>
        <w:tc>
          <w:tcPr>
            <w:tcW w:w="727" w:type="dxa"/>
            <w:vMerge/>
            <w:vAlign w:val="center"/>
          </w:tcPr>
          <w:p w14:paraId="51A590C0" w14:textId="77777777" w:rsidR="00CA14D6" w:rsidRPr="005E1F72"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5E1F72"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անունը</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Որակավորումը</w:t>
            </w:r>
            <w:proofErr w:type="spellEnd"/>
          </w:p>
          <w:p w14:paraId="708E5E78" w14:textId="2A4A997E" w:rsidR="00CA14D6" w:rsidRPr="00CA14D6" w:rsidRDefault="00CA14D6" w:rsidP="00DC0D0F">
            <w:pPr>
              <w:jc w:val="center"/>
              <w:rPr>
                <w:rFonts w:ascii="GHEA Grapalat" w:hAnsi="GHEA Grapalat"/>
                <w:b/>
                <w:bCs/>
                <w:i/>
                <w:iCs/>
                <w:sz w:val="16"/>
                <w:szCs w:val="18"/>
                <w:lang w:val="es-ES"/>
              </w:rPr>
            </w:pPr>
            <w:r w:rsidRPr="00CA14D6">
              <w:rPr>
                <w:rFonts w:ascii="GHEA Grapalat" w:hAnsi="GHEA Grapalat"/>
                <w:b/>
                <w:bCs/>
                <w:i/>
                <w:iCs/>
                <w:color w:val="FF0000"/>
                <w:sz w:val="18"/>
                <w:szCs w:val="20"/>
                <w:lang w:val="es-ES"/>
              </w:rPr>
              <w:t>/</w:t>
            </w:r>
            <w:proofErr w:type="spellStart"/>
            <w:r w:rsidRPr="00CA14D6">
              <w:rPr>
                <w:rFonts w:ascii="GHEA Grapalat" w:hAnsi="GHEA Grapalat"/>
                <w:b/>
                <w:bCs/>
                <w:i/>
                <w:iCs/>
                <w:color w:val="FF0000"/>
                <w:sz w:val="18"/>
                <w:szCs w:val="20"/>
                <w:lang w:val="es-ES"/>
              </w:rPr>
              <w:t>համաձայն</w:t>
            </w:r>
            <w:proofErr w:type="spellEnd"/>
            <w:r w:rsidRPr="00CA14D6">
              <w:rPr>
                <w:rFonts w:ascii="GHEA Grapalat" w:hAnsi="GHEA Grapalat"/>
                <w:b/>
                <w:bCs/>
                <w:i/>
                <w:iCs/>
                <w:color w:val="FF0000"/>
                <w:sz w:val="18"/>
                <w:szCs w:val="20"/>
                <w:lang w:val="es-ES"/>
              </w:rPr>
              <w:t xml:space="preserve"> ՀՀ </w:t>
            </w:r>
            <w:proofErr w:type="spellStart"/>
            <w:r w:rsidRPr="00CA14D6">
              <w:rPr>
                <w:rFonts w:ascii="GHEA Grapalat" w:hAnsi="GHEA Grapalat"/>
                <w:b/>
                <w:bCs/>
                <w:i/>
                <w:iCs/>
                <w:color w:val="FF0000"/>
                <w:sz w:val="18"/>
                <w:szCs w:val="20"/>
                <w:lang w:val="es-ES"/>
              </w:rPr>
              <w:t>քաղաքաշինության</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կոմիտեի</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կողմից</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տրամադրվող</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հավաստագրի</w:t>
            </w:r>
            <w:proofErr w:type="spellEnd"/>
            <w:r w:rsidRPr="00CA14D6">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5E1F72"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աշխատանքային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փորձը</w:t>
            </w:r>
            <w:proofErr w:type="spellEnd"/>
          </w:p>
        </w:tc>
      </w:tr>
      <w:tr w:rsidR="00CA14D6" w:rsidRPr="007B29A0" w14:paraId="1F4E8CCA" w14:textId="77777777" w:rsidTr="008A4BAB">
        <w:trPr>
          <w:cantSplit/>
          <w:trHeight w:val="313"/>
        </w:trPr>
        <w:tc>
          <w:tcPr>
            <w:tcW w:w="727" w:type="dxa"/>
            <w:vMerge/>
            <w:vAlign w:val="center"/>
          </w:tcPr>
          <w:p w14:paraId="08CDFF70" w14:textId="77777777" w:rsidR="00CA14D6" w:rsidRPr="005E1F72"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5E1F72"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5E1F72"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5E1F72" w:rsidDel="00B5752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5E1F72" w:rsidDel="00B5752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գործունեության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ոլորտը</w:t>
            </w:r>
            <w:proofErr w:type="spellEnd"/>
            <w:r w:rsidRPr="005E1F72">
              <w:rPr>
                <w:rFonts w:ascii="GHEA Grapalat" w:hAnsi="GHEA Grapalat"/>
                <w:b/>
                <w:bCs/>
                <w:sz w:val="16"/>
                <w:szCs w:val="18"/>
                <w:lang w:val="es-ES"/>
              </w:rPr>
              <w:t xml:space="preserve"> և </w:t>
            </w:r>
            <w:proofErr w:type="spellStart"/>
            <w:r w:rsidRPr="005E1F72">
              <w:rPr>
                <w:rFonts w:ascii="GHEA Grapalat" w:hAnsi="GHEA Grapalat"/>
                <w:b/>
                <w:bCs/>
                <w:sz w:val="16"/>
                <w:szCs w:val="18"/>
                <w:lang w:val="es-ES"/>
              </w:rPr>
              <w:t>կատարած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աշխատանքը</w:t>
            </w:r>
            <w:proofErr w:type="spellEnd"/>
          </w:p>
        </w:tc>
      </w:tr>
      <w:tr w:rsidR="00CA14D6" w:rsidRPr="007B29A0" w14:paraId="7D40508B" w14:textId="77777777" w:rsidTr="008A4BAB">
        <w:trPr>
          <w:cantSplit/>
          <w:trHeight w:val="287"/>
        </w:trPr>
        <w:tc>
          <w:tcPr>
            <w:tcW w:w="727" w:type="dxa"/>
          </w:tcPr>
          <w:p w14:paraId="237BEE90" w14:textId="77777777" w:rsidR="00CA14D6" w:rsidRPr="005E1F72" w:rsidRDefault="00CA14D6" w:rsidP="00DC0D0F">
            <w:pPr>
              <w:jc w:val="center"/>
              <w:rPr>
                <w:rFonts w:ascii="GHEA Grapalat" w:hAnsi="GHEA Grapalat"/>
                <w:sz w:val="20"/>
                <w:lang w:val="es-ES"/>
              </w:rPr>
            </w:pPr>
          </w:p>
        </w:tc>
        <w:tc>
          <w:tcPr>
            <w:tcW w:w="2348" w:type="dxa"/>
          </w:tcPr>
          <w:p w14:paraId="647BC13C" w14:textId="77777777" w:rsidR="00CA14D6" w:rsidRPr="005E1F72" w:rsidRDefault="00CA14D6" w:rsidP="00DC0D0F">
            <w:pPr>
              <w:jc w:val="center"/>
              <w:rPr>
                <w:rFonts w:ascii="GHEA Grapalat" w:hAnsi="GHEA Grapalat"/>
                <w:sz w:val="20"/>
                <w:lang w:val="hy-AM"/>
              </w:rPr>
            </w:pPr>
          </w:p>
        </w:tc>
        <w:tc>
          <w:tcPr>
            <w:tcW w:w="1878" w:type="dxa"/>
          </w:tcPr>
          <w:p w14:paraId="7AB0FA1A" w14:textId="77777777" w:rsidR="00CA14D6" w:rsidRPr="005E1F72" w:rsidRDefault="00CA14D6" w:rsidP="00DC0D0F">
            <w:pPr>
              <w:jc w:val="center"/>
              <w:rPr>
                <w:rFonts w:ascii="GHEA Grapalat" w:hAnsi="GHEA Grapalat"/>
                <w:sz w:val="20"/>
                <w:lang w:val="hy-AM"/>
              </w:rPr>
            </w:pPr>
          </w:p>
        </w:tc>
        <w:tc>
          <w:tcPr>
            <w:tcW w:w="2582" w:type="dxa"/>
          </w:tcPr>
          <w:p w14:paraId="7277B971" w14:textId="77777777" w:rsidR="00CA14D6" w:rsidRPr="005E1F72" w:rsidRDefault="00CA14D6" w:rsidP="00DC0D0F">
            <w:pPr>
              <w:jc w:val="center"/>
              <w:rPr>
                <w:rFonts w:ascii="GHEA Grapalat" w:hAnsi="GHEA Grapalat"/>
                <w:sz w:val="20"/>
                <w:lang w:val="hy-AM"/>
              </w:rPr>
            </w:pPr>
          </w:p>
        </w:tc>
        <w:tc>
          <w:tcPr>
            <w:tcW w:w="3028" w:type="dxa"/>
          </w:tcPr>
          <w:p w14:paraId="761229F2" w14:textId="77777777" w:rsidR="00CA14D6" w:rsidRPr="005E1F72" w:rsidRDefault="00CA14D6" w:rsidP="00DC0D0F">
            <w:pPr>
              <w:jc w:val="center"/>
              <w:rPr>
                <w:rFonts w:ascii="GHEA Grapalat" w:hAnsi="GHEA Grapalat"/>
                <w:sz w:val="20"/>
                <w:lang w:val="hy-AM"/>
              </w:rPr>
            </w:pPr>
          </w:p>
        </w:tc>
      </w:tr>
      <w:tr w:rsidR="00CA14D6" w:rsidRPr="007B29A0" w14:paraId="731E0D7B" w14:textId="77777777" w:rsidTr="008A4BAB">
        <w:trPr>
          <w:cantSplit/>
          <w:trHeight w:val="274"/>
        </w:trPr>
        <w:tc>
          <w:tcPr>
            <w:tcW w:w="727" w:type="dxa"/>
          </w:tcPr>
          <w:p w14:paraId="275ED20B" w14:textId="77777777" w:rsidR="00CA14D6" w:rsidRPr="005E1F72" w:rsidRDefault="00CA14D6" w:rsidP="00DC0D0F">
            <w:pPr>
              <w:jc w:val="center"/>
              <w:rPr>
                <w:rFonts w:ascii="GHEA Grapalat" w:hAnsi="GHEA Grapalat"/>
                <w:sz w:val="20"/>
                <w:lang w:val="es-ES"/>
              </w:rPr>
            </w:pPr>
          </w:p>
        </w:tc>
        <w:tc>
          <w:tcPr>
            <w:tcW w:w="2348" w:type="dxa"/>
          </w:tcPr>
          <w:p w14:paraId="7BACB90C" w14:textId="77777777" w:rsidR="00CA14D6" w:rsidRPr="005E1F72" w:rsidRDefault="00CA14D6" w:rsidP="00DC0D0F">
            <w:pPr>
              <w:jc w:val="center"/>
              <w:rPr>
                <w:rFonts w:ascii="GHEA Grapalat" w:hAnsi="GHEA Grapalat"/>
                <w:sz w:val="20"/>
                <w:lang w:val="hy-AM"/>
              </w:rPr>
            </w:pPr>
          </w:p>
        </w:tc>
        <w:tc>
          <w:tcPr>
            <w:tcW w:w="1878" w:type="dxa"/>
          </w:tcPr>
          <w:p w14:paraId="2C440562" w14:textId="77777777" w:rsidR="00CA14D6" w:rsidRPr="005E1F72" w:rsidRDefault="00CA14D6" w:rsidP="00DC0D0F">
            <w:pPr>
              <w:jc w:val="center"/>
              <w:rPr>
                <w:rFonts w:ascii="GHEA Grapalat" w:hAnsi="GHEA Grapalat"/>
                <w:sz w:val="20"/>
                <w:lang w:val="hy-AM"/>
              </w:rPr>
            </w:pPr>
          </w:p>
        </w:tc>
        <w:tc>
          <w:tcPr>
            <w:tcW w:w="2582" w:type="dxa"/>
          </w:tcPr>
          <w:p w14:paraId="488F5C8A" w14:textId="77777777" w:rsidR="00CA14D6" w:rsidRPr="005E1F72" w:rsidRDefault="00CA14D6" w:rsidP="00DC0D0F">
            <w:pPr>
              <w:jc w:val="center"/>
              <w:rPr>
                <w:rFonts w:ascii="GHEA Grapalat" w:hAnsi="GHEA Grapalat"/>
                <w:sz w:val="20"/>
                <w:lang w:val="hy-AM"/>
              </w:rPr>
            </w:pPr>
          </w:p>
        </w:tc>
        <w:tc>
          <w:tcPr>
            <w:tcW w:w="3028" w:type="dxa"/>
          </w:tcPr>
          <w:p w14:paraId="3EDDEF1A" w14:textId="77777777" w:rsidR="00CA14D6" w:rsidRPr="005E1F72" w:rsidRDefault="00CA14D6" w:rsidP="00DC0D0F">
            <w:pPr>
              <w:jc w:val="center"/>
              <w:rPr>
                <w:rFonts w:ascii="GHEA Grapalat" w:hAnsi="GHEA Grapalat"/>
                <w:sz w:val="20"/>
                <w:lang w:val="hy-AM"/>
              </w:rPr>
            </w:pPr>
          </w:p>
        </w:tc>
      </w:tr>
      <w:tr w:rsidR="00CA14D6" w:rsidRPr="007B29A0" w14:paraId="3E64B2E6" w14:textId="77777777" w:rsidTr="008A4BAB">
        <w:trPr>
          <w:cantSplit/>
          <w:trHeight w:val="274"/>
        </w:trPr>
        <w:tc>
          <w:tcPr>
            <w:tcW w:w="727" w:type="dxa"/>
          </w:tcPr>
          <w:p w14:paraId="62F82A48" w14:textId="77777777" w:rsidR="00CA14D6" w:rsidRPr="005E1F72" w:rsidRDefault="00CA14D6" w:rsidP="00DC0D0F">
            <w:pPr>
              <w:jc w:val="center"/>
              <w:rPr>
                <w:rFonts w:ascii="GHEA Grapalat" w:hAnsi="GHEA Grapalat"/>
                <w:sz w:val="20"/>
                <w:lang w:val="es-ES"/>
              </w:rPr>
            </w:pPr>
          </w:p>
        </w:tc>
        <w:tc>
          <w:tcPr>
            <w:tcW w:w="2348" w:type="dxa"/>
          </w:tcPr>
          <w:p w14:paraId="657AFD12" w14:textId="77777777" w:rsidR="00CA14D6" w:rsidRPr="005E1F72" w:rsidRDefault="00CA14D6" w:rsidP="00DC0D0F">
            <w:pPr>
              <w:jc w:val="center"/>
              <w:rPr>
                <w:rFonts w:ascii="GHEA Grapalat" w:hAnsi="GHEA Grapalat"/>
                <w:sz w:val="20"/>
                <w:lang w:val="hy-AM"/>
              </w:rPr>
            </w:pPr>
          </w:p>
        </w:tc>
        <w:tc>
          <w:tcPr>
            <w:tcW w:w="1878" w:type="dxa"/>
          </w:tcPr>
          <w:p w14:paraId="3A4B917A" w14:textId="77777777" w:rsidR="00CA14D6" w:rsidRPr="005E1F72" w:rsidRDefault="00CA14D6" w:rsidP="00DC0D0F">
            <w:pPr>
              <w:jc w:val="center"/>
              <w:rPr>
                <w:rFonts w:ascii="GHEA Grapalat" w:hAnsi="GHEA Grapalat"/>
                <w:sz w:val="20"/>
                <w:lang w:val="hy-AM"/>
              </w:rPr>
            </w:pPr>
          </w:p>
        </w:tc>
        <w:tc>
          <w:tcPr>
            <w:tcW w:w="2582" w:type="dxa"/>
          </w:tcPr>
          <w:p w14:paraId="0018CB6B" w14:textId="77777777" w:rsidR="00CA14D6" w:rsidRPr="005E1F72" w:rsidRDefault="00CA14D6" w:rsidP="00DC0D0F">
            <w:pPr>
              <w:jc w:val="center"/>
              <w:rPr>
                <w:rFonts w:ascii="GHEA Grapalat" w:hAnsi="GHEA Grapalat"/>
                <w:sz w:val="20"/>
                <w:lang w:val="hy-AM"/>
              </w:rPr>
            </w:pPr>
          </w:p>
        </w:tc>
        <w:tc>
          <w:tcPr>
            <w:tcW w:w="3028" w:type="dxa"/>
          </w:tcPr>
          <w:p w14:paraId="52407008" w14:textId="77777777" w:rsidR="00CA14D6" w:rsidRPr="005E1F72" w:rsidRDefault="00CA14D6" w:rsidP="00DC0D0F">
            <w:pPr>
              <w:jc w:val="center"/>
              <w:rPr>
                <w:rFonts w:ascii="GHEA Grapalat" w:hAnsi="GHEA Grapalat"/>
                <w:sz w:val="20"/>
                <w:lang w:val="hy-AM"/>
              </w:rPr>
            </w:pPr>
          </w:p>
        </w:tc>
      </w:tr>
    </w:tbl>
    <w:p w14:paraId="3830062F" w14:textId="77777777" w:rsidR="0019138A" w:rsidRPr="002B5565" w:rsidRDefault="0019138A" w:rsidP="0019138A">
      <w:pPr>
        <w:tabs>
          <w:tab w:val="left" w:pos="1134"/>
        </w:tabs>
        <w:ind w:firstLine="720"/>
        <w:jc w:val="both"/>
        <w:rPr>
          <w:rFonts w:ascii="GHEA Grapalat" w:hAnsi="GHEA Grapalat"/>
          <w:sz w:val="20"/>
          <w:lang w:val="es-ES"/>
        </w:rPr>
      </w:pPr>
    </w:p>
    <w:p w14:paraId="3C9E1A64" w14:textId="77777777" w:rsidR="00CA14D6" w:rsidRDefault="00CA14D6" w:rsidP="0019138A">
      <w:pPr>
        <w:jc w:val="both"/>
        <w:rPr>
          <w:rFonts w:ascii="GHEA Grapalat" w:hAnsi="GHEA Grapalat" w:cs="Arial"/>
          <w:sz w:val="20"/>
          <w:szCs w:val="20"/>
          <w:lang w:val="es-ES"/>
        </w:rPr>
      </w:pPr>
    </w:p>
    <w:p w14:paraId="4A9A8C93" w14:textId="77777777" w:rsidR="00CA14D6" w:rsidRDefault="00CA14D6" w:rsidP="0019138A">
      <w:pPr>
        <w:jc w:val="both"/>
        <w:rPr>
          <w:rFonts w:ascii="GHEA Grapalat" w:hAnsi="GHEA Grapalat" w:cs="Arial"/>
          <w:sz w:val="20"/>
          <w:szCs w:val="20"/>
          <w:lang w:val="es-ES"/>
        </w:rPr>
      </w:pPr>
    </w:p>
    <w:p w14:paraId="7831C064" w14:textId="77777777" w:rsidR="00CA14D6" w:rsidRDefault="00CA14D6" w:rsidP="0019138A">
      <w:pPr>
        <w:jc w:val="both"/>
        <w:rPr>
          <w:rFonts w:ascii="GHEA Grapalat" w:hAnsi="GHEA Grapalat" w:cs="Arial"/>
          <w:sz w:val="20"/>
          <w:szCs w:val="20"/>
          <w:lang w:val="es-ES"/>
        </w:rPr>
      </w:pPr>
    </w:p>
    <w:p w14:paraId="758EFEA2" w14:textId="77777777" w:rsidR="00CA14D6" w:rsidRDefault="00CA14D6" w:rsidP="0019138A">
      <w:pPr>
        <w:jc w:val="both"/>
        <w:rPr>
          <w:rFonts w:ascii="GHEA Grapalat" w:hAnsi="GHEA Grapalat" w:cs="Arial"/>
          <w:sz w:val="20"/>
          <w:szCs w:val="20"/>
          <w:lang w:val="es-ES"/>
        </w:rPr>
      </w:pPr>
    </w:p>
    <w:p w14:paraId="5B918009" w14:textId="03496912" w:rsidR="0019138A" w:rsidRPr="005E1F72" w:rsidRDefault="0019138A" w:rsidP="0019138A">
      <w:pPr>
        <w:jc w:val="both"/>
        <w:rPr>
          <w:rFonts w:ascii="GHEA Grapalat" w:hAnsi="GHEA Grapalat" w:cs="Arial"/>
          <w:sz w:val="20"/>
          <w:szCs w:val="20"/>
          <w:lang w:val="es-ES"/>
        </w:rPr>
      </w:pPr>
      <w:proofErr w:type="spellStart"/>
      <w:r w:rsidRPr="005E1F72">
        <w:rPr>
          <w:rFonts w:ascii="GHEA Grapalat" w:hAnsi="GHEA Grapalat" w:cs="Arial"/>
          <w:sz w:val="20"/>
          <w:szCs w:val="20"/>
          <w:lang w:val="es-ES"/>
        </w:rPr>
        <w:t>Կից</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ներկայացվում</w:t>
      </w:r>
      <w:proofErr w:type="spellEnd"/>
      <w:r w:rsidRPr="005E1F72">
        <w:rPr>
          <w:rFonts w:ascii="GHEA Grapalat" w:hAnsi="GHEA Grapalat" w:cs="Arial"/>
          <w:sz w:val="20"/>
          <w:szCs w:val="20"/>
          <w:lang w:val="es-ES"/>
        </w:rPr>
        <w:t xml:space="preserve"> է </w:t>
      </w:r>
      <w:proofErr w:type="spellStart"/>
      <w:r w:rsidRPr="005E1F72">
        <w:rPr>
          <w:rFonts w:ascii="GHEA Grapalat" w:hAnsi="GHEA Grapalat" w:cs="Arial"/>
          <w:sz w:val="20"/>
          <w:szCs w:val="20"/>
          <w:lang w:val="es-ES"/>
        </w:rPr>
        <w:t>սույն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տեղ</w:t>
      </w:r>
      <w:r>
        <w:rPr>
          <w:rFonts w:ascii="GHEA Grapalat" w:hAnsi="GHEA Grapalat" w:cs="Arial"/>
          <w:sz w:val="20"/>
          <w:szCs w:val="20"/>
          <w:lang w:val="es-ES"/>
        </w:rPr>
        <w:t>եկատվության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մեջ</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նշված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մասնագետների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հաստատած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գրավոր</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համաձայնությունները</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իրականացվելիք</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աշխատանքներում</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վերջիններիս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ներգրավվելու</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մասին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ինչպես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նաև</w:t>
      </w:r>
      <w:proofErr w:type="spellEnd"/>
      <w:r w:rsidRPr="005E1F72">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պահանջվող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փաստաթղթերը</w:t>
      </w:r>
      <w:proofErr w:type="spellEnd"/>
      <w:r w:rsid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մասնագետների</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անձնագրերի</w:t>
      </w:r>
      <w:proofErr w:type="spellEnd"/>
      <w:r w:rsidR="00CA14D6" w:rsidRPr="00CA14D6">
        <w:rPr>
          <w:rFonts w:ascii="GHEA Grapalat" w:hAnsi="GHEA Grapalat" w:cs="Arial"/>
          <w:sz w:val="20"/>
          <w:szCs w:val="20"/>
          <w:lang w:val="es-ES"/>
        </w:rPr>
        <w:t xml:space="preserve"> և </w:t>
      </w:r>
      <w:proofErr w:type="spellStart"/>
      <w:r w:rsidR="00CA14D6" w:rsidRPr="00CA14D6">
        <w:rPr>
          <w:rFonts w:ascii="GHEA Grapalat" w:hAnsi="GHEA Grapalat" w:cs="Arial"/>
          <w:sz w:val="20"/>
          <w:szCs w:val="20"/>
          <w:lang w:val="es-ES"/>
        </w:rPr>
        <w:t>որակավորումը</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հավաստող</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փաստաթղթի</w:t>
      </w:r>
      <w:proofErr w:type="spellEnd"/>
      <w:r w:rsidR="00CA14D6" w:rsidRPr="00CA14D6">
        <w:rPr>
          <w:rFonts w:ascii="GHEA Grapalat" w:hAnsi="GHEA Grapalat" w:cs="Arial"/>
          <w:sz w:val="20"/>
          <w:szCs w:val="20"/>
          <w:lang w:val="es-ES"/>
        </w:rPr>
        <w:t xml:space="preserve">՝ ՀՀ </w:t>
      </w:r>
      <w:proofErr w:type="spellStart"/>
      <w:r w:rsidR="00CA14D6" w:rsidRPr="00CA14D6">
        <w:rPr>
          <w:rFonts w:ascii="GHEA Grapalat" w:hAnsi="GHEA Grapalat" w:cs="Arial"/>
          <w:sz w:val="20"/>
          <w:szCs w:val="20"/>
          <w:lang w:val="es-ES"/>
        </w:rPr>
        <w:t>քաղաքաշինության</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կոմիտեի</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կողմից</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տրամադրվող</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հավաստագրի</w:t>
      </w:r>
      <w:proofErr w:type="spellEnd"/>
      <w:r w:rsidR="00CA14D6" w:rsidRPr="00CA14D6">
        <w:rPr>
          <w:rFonts w:ascii="GHEA Grapalat" w:hAnsi="GHEA Grapalat" w:cs="Arial"/>
          <w:sz w:val="20"/>
          <w:szCs w:val="20"/>
          <w:lang w:val="es-ES"/>
        </w:rPr>
        <w:t xml:space="preserve"> պատճենները/</w:t>
      </w:r>
      <w:r>
        <w:rPr>
          <w:rFonts w:ascii="GHEA Grapalat" w:hAnsi="GHEA Grapalat" w:cs="Arial"/>
          <w:sz w:val="20"/>
          <w:szCs w:val="20"/>
          <w:lang w:val="es-ES"/>
        </w:rPr>
        <w:t>:</w:t>
      </w:r>
    </w:p>
    <w:p w14:paraId="77E9BB59" w14:textId="77777777" w:rsidR="0019138A" w:rsidRPr="005E1F72" w:rsidRDefault="0019138A" w:rsidP="0019138A">
      <w:pPr>
        <w:ind w:left="-66"/>
        <w:jc w:val="right"/>
        <w:rPr>
          <w:rFonts w:ascii="GHEA Grapalat" w:hAnsi="GHEA Grapalat"/>
          <w:sz w:val="20"/>
          <w:lang w:val="es-ES"/>
        </w:rPr>
      </w:pPr>
    </w:p>
    <w:p w14:paraId="15B359D6" w14:textId="77777777" w:rsidR="0019138A" w:rsidRDefault="0019138A" w:rsidP="0019138A">
      <w:pPr>
        <w:rPr>
          <w:rFonts w:ascii="GHEA Grapalat" w:hAnsi="GHEA Grapalat"/>
          <w:sz w:val="20"/>
          <w:lang w:val="es-ES"/>
        </w:rPr>
      </w:pPr>
    </w:p>
    <w:p w14:paraId="32F86FFE" w14:textId="77777777" w:rsidR="008A4BAB" w:rsidRDefault="008A4BAB" w:rsidP="0019138A">
      <w:pPr>
        <w:rPr>
          <w:rFonts w:ascii="GHEA Grapalat" w:hAnsi="GHEA Grapalat"/>
          <w:sz w:val="20"/>
          <w:lang w:val="es-ES"/>
        </w:rPr>
      </w:pPr>
    </w:p>
    <w:p w14:paraId="4A515E96" w14:textId="77777777" w:rsidR="008A4BAB" w:rsidRDefault="008A4BAB" w:rsidP="0019138A">
      <w:pPr>
        <w:rPr>
          <w:rFonts w:ascii="GHEA Grapalat" w:hAnsi="GHEA Grapalat"/>
          <w:sz w:val="20"/>
          <w:lang w:val="es-ES"/>
        </w:rPr>
      </w:pPr>
    </w:p>
    <w:p w14:paraId="463F4310" w14:textId="77777777" w:rsidR="008A4BAB" w:rsidRDefault="008A4BAB" w:rsidP="0019138A">
      <w:pPr>
        <w:rPr>
          <w:rFonts w:ascii="GHEA Grapalat" w:hAnsi="GHEA Grapalat"/>
          <w:sz w:val="20"/>
          <w:lang w:val="es-ES"/>
        </w:rPr>
      </w:pPr>
    </w:p>
    <w:p w14:paraId="0F06757F" w14:textId="77777777" w:rsidR="008A4BAB" w:rsidRPr="005E1F72" w:rsidRDefault="008A4BAB" w:rsidP="0019138A">
      <w:pPr>
        <w:rPr>
          <w:rFonts w:ascii="GHEA Grapalat" w:hAnsi="GHEA Grapalat"/>
          <w:sz w:val="20"/>
          <w:lang w:val="es-ES"/>
        </w:rPr>
      </w:pPr>
    </w:p>
    <w:p w14:paraId="1C8A1174" w14:textId="77777777" w:rsidR="0019138A" w:rsidRPr="005E1F72" w:rsidRDefault="0019138A" w:rsidP="0019138A">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5368ECF9" w14:textId="77777777" w:rsidR="008A4BAB" w:rsidRDefault="0019138A" w:rsidP="008A4BAB">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p>
    <w:p w14:paraId="7B57E9E4" w14:textId="77777777" w:rsidR="008A4BAB" w:rsidRDefault="008A4BAB" w:rsidP="008A4BAB">
      <w:pPr>
        <w:pStyle w:val="Heading3"/>
        <w:spacing w:line="240" w:lineRule="auto"/>
        <w:ind w:right="1664"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753815A2" w14:textId="543D6C19" w:rsidR="0019138A" w:rsidRPr="008A4BAB" w:rsidRDefault="0019138A" w:rsidP="008A4BAB">
      <w:pPr>
        <w:jc w:val="both"/>
        <w:rPr>
          <w:rFonts w:ascii="GHEA Grapalat" w:hAnsi="GHEA Grapalat" w:cs="Sylfaen"/>
          <w:sz w:val="20"/>
          <w:vertAlign w:val="superscript"/>
          <w:lang w:val="hy-AM"/>
        </w:rPr>
      </w:pPr>
      <w:r w:rsidRPr="005E1F72">
        <w:rPr>
          <w:rFonts w:ascii="GHEA Grapalat" w:hAnsi="GHEA Grapalat" w:cs="Sylfaen"/>
          <w:sz w:val="20"/>
          <w:vertAlign w:val="superscript"/>
          <w:lang w:val="hy-AM"/>
        </w:rPr>
        <w:tab/>
      </w:r>
      <w:r w:rsidRPr="005E1F72">
        <w:rPr>
          <w:rFonts w:ascii="GHEA Grapalat" w:hAnsi="GHEA Grapalat"/>
          <w:sz w:val="20"/>
          <w:lang w:val="hy-AM"/>
        </w:rPr>
        <w:t xml:space="preserve"> </w:t>
      </w:r>
    </w:p>
    <w:p w14:paraId="7EDE18C7" w14:textId="50A4A420" w:rsidR="00134E80" w:rsidRDefault="00134E80" w:rsidP="00973D3D">
      <w:pPr>
        <w:pStyle w:val="BodyTextIndent3"/>
        <w:spacing w:line="240" w:lineRule="auto"/>
        <w:ind w:firstLine="0"/>
        <w:rPr>
          <w:rFonts w:ascii="GHEA Grapalat" w:hAnsi="GHEA Grapalat" w:cs="Sylfaen"/>
          <w:b/>
          <w:lang w:val="hy-AM"/>
        </w:rPr>
      </w:pPr>
    </w:p>
    <w:p w14:paraId="794458C9" w14:textId="77777777" w:rsidR="008A4BAB"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Default="008A4BAB" w:rsidP="00161442">
      <w:pPr>
        <w:pStyle w:val="BodyTextIndent3"/>
        <w:spacing w:line="240" w:lineRule="auto"/>
        <w:ind w:firstLine="0"/>
        <w:jc w:val="right"/>
        <w:rPr>
          <w:rFonts w:ascii="GHEA Grapalat" w:hAnsi="GHEA Grapalat" w:cs="Sylfaen"/>
          <w:b/>
          <w:lang w:val="hy-AM"/>
        </w:rPr>
      </w:pPr>
    </w:p>
    <w:p w14:paraId="296986C0" w14:textId="2D50A045" w:rsidR="00161442" w:rsidRPr="00F566BF" w:rsidRDefault="00161442" w:rsidP="00161442">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w:t>
      </w:r>
      <w:r w:rsidR="008A4BAB">
        <w:rPr>
          <w:rFonts w:ascii="GHEA Grapalat" w:hAnsi="GHEA Grapalat" w:cs="Arial"/>
          <w:b/>
          <w:lang w:val="hy-AM"/>
        </w:rPr>
        <w:t>2</w:t>
      </w:r>
      <w:r>
        <w:rPr>
          <w:rFonts w:ascii="GHEA Grapalat" w:hAnsi="GHEA Grapalat" w:cs="Arial"/>
          <w:b/>
          <w:lang w:val="hy-AM"/>
        </w:rPr>
        <w:t>**</w:t>
      </w:r>
    </w:p>
    <w:p w14:paraId="50634259" w14:textId="0E3CBB55" w:rsidR="00161442" w:rsidRPr="00F566BF" w:rsidRDefault="00161442" w:rsidP="0016144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BB2ECF">
        <w:rPr>
          <w:rFonts w:ascii="GHEA Grapalat" w:hAnsi="GHEA Grapalat"/>
          <w:b/>
          <w:lang w:val="hy-AM"/>
        </w:rPr>
        <w:t>ԵՔ-ՀԲՄԽԾՁԲ-25/46</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0AF53EEE" w14:textId="69B0F344" w:rsidR="00161442" w:rsidRDefault="008A4BAB" w:rsidP="0016144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Հրատապ </w:t>
      </w:r>
      <w:r w:rsidR="00161442" w:rsidRPr="00F566BF">
        <w:rPr>
          <w:rFonts w:ascii="GHEA Grapalat" w:hAnsi="GHEA Grapalat" w:cs="Sylfaen"/>
          <w:b/>
          <w:lang w:val="hy-AM"/>
        </w:rPr>
        <w:t>բաց</w:t>
      </w:r>
      <w:r w:rsidR="00161442" w:rsidRPr="00F566BF">
        <w:rPr>
          <w:rFonts w:ascii="GHEA Grapalat" w:hAnsi="GHEA Grapalat" w:cs="Arial"/>
          <w:b/>
          <w:lang w:val="hy-AM"/>
        </w:rPr>
        <w:t xml:space="preserve"> մրցույթի </w:t>
      </w:r>
      <w:r w:rsidR="00161442" w:rsidRPr="00F566BF">
        <w:rPr>
          <w:rFonts w:ascii="GHEA Grapalat" w:hAnsi="GHEA Grapalat" w:cs="Sylfaen"/>
          <w:b/>
          <w:lang w:val="hy-AM"/>
        </w:rPr>
        <w:t>հրավերի</w:t>
      </w:r>
    </w:p>
    <w:p w14:paraId="7D7BE7D4" w14:textId="77777777" w:rsidR="00CE11B7" w:rsidRDefault="00CE11B7" w:rsidP="00161442">
      <w:pPr>
        <w:pStyle w:val="BodyTextIndent3"/>
        <w:spacing w:line="240" w:lineRule="auto"/>
        <w:jc w:val="right"/>
        <w:rPr>
          <w:rFonts w:ascii="GHEA Grapalat" w:hAnsi="GHEA Grapalat" w:cs="Sylfaen"/>
          <w:b/>
          <w:lang w:val="hy-AM"/>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E604C5D"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12976473"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 xml:space="preserve">Լրացուցիչ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 xml:space="preserve">Լրացուցիչ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5FADD980" w14:textId="77777777" w:rsidR="00CE11B7"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(Լրացուցիչ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w:t>
      </w:r>
      <w:r w:rsidR="00973D3D" w:rsidRPr="00973D3D">
        <w:rPr>
          <w:rFonts w:ascii="GHEA Grapalat" w:hAnsi="GHEA Grapalat" w:cs="Sylfaen"/>
          <w:i/>
          <w:sz w:val="16"/>
          <w:szCs w:val="16"/>
          <w:lang w:val="hy-AM" w:eastAsia="ru-RU"/>
        </w:rPr>
        <w:t>4</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0BC5319F" w14:textId="77777777" w:rsidR="00B2572B" w:rsidRPr="00F566BF" w:rsidRDefault="00B2572B" w:rsidP="000B1088">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00966859" w:rsidRPr="002D4DC4">
        <w:rPr>
          <w:rFonts w:ascii="GHEA Grapalat" w:hAnsi="GHEA Grapalat" w:cs="Arial"/>
          <w:b/>
          <w:lang w:val="hy-AM"/>
        </w:rPr>
        <w:t>2</w:t>
      </w:r>
    </w:p>
    <w:p w14:paraId="270D61CD" w14:textId="447383AF" w:rsidR="00B2572B" w:rsidRPr="00F566BF" w:rsidRDefault="00B2572B" w:rsidP="00EF366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BB2ECF">
        <w:rPr>
          <w:rFonts w:ascii="GHEA Grapalat" w:hAnsi="GHEA Grapalat"/>
          <w:b/>
          <w:lang w:val="hy-AM"/>
        </w:rPr>
        <w:t>ԵՔ-ՀԲՄԽԾՁԲ-25/46</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476DC26D" w14:textId="2D5B837E" w:rsidR="00B2572B" w:rsidRPr="00F566BF" w:rsidRDefault="00EF6E29" w:rsidP="00EF3662">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Հրատապ </w:t>
      </w:r>
      <w:r w:rsidR="00B2572B" w:rsidRPr="00F566BF">
        <w:rPr>
          <w:rFonts w:ascii="GHEA Grapalat" w:hAnsi="GHEA Grapalat" w:cs="Sylfaen"/>
          <w:b/>
          <w:lang w:val="hy-AM"/>
        </w:rPr>
        <w:t>բաց</w:t>
      </w:r>
      <w:r w:rsidR="00B2572B" w:rsidRPr="00F566BF">
        <w:rPr>
          <w:rFonts w:ascii="GHEA Grapalat" w:hAnsi="GHEA Grapalat" w:cs="Arial"/>
          <w:b/>
          <w:lang w:val="hy-AM"/>
        </w:rPr>
        <w:t xml:space="preserve"> մրցույթի </w:t>
      </w:r>
      <w:r w:rsidR="00B2572B" w:rsidRPr="00F566BF">
        <w:rPr>
          <w:rFonts w:ascii="GHEA Grapalat" w:hAnsi="GHEA Grapalat" w:cs="Sylfaen"/>
          <w:b/>
          <w:lang w:val="hy-AM"/>
        </w:rPr>
        <w:t>հրավերի</w:t>
      </w:r>
    </w:p>
    <w:p w14:paraId="58C897FA" w14:textId="77777777" w:rsidR="00B2572B" w:rsidRPr="00F566BF" w:rsidRDefault="00B2572B" w:rsidP="00EF3662">
      <w:pPr>
        <w:rPr>
          <w:rFonts w:ascii="GHEA Grapalat" w:hAnsi="GHEA Grapalat"/>
          <w:lang w:val="hy-AM"/>
        </w:rPr>
      </w:pPr>
    </w:p>
    <w:p w14:paraId="227B3D7F" w14:textId="77777777" w:rsidR="00B2572B" w:rsidRPr="00F566BF" w:rsidRDefault="00B2572B" w:rsidP="00EF3662">
      <w:pPr>
        <w:ind w:firstLine="567"/>
        <w:jc w:val="center"/>
        <w:rPr>
          <w:rFonts w:ascii="GHEA Grapalat" w:hAnsi="GHEA Grapalat"/>
          <w:sz w:val="20"/>
          <w:lang w:val="hy-AM"/>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5EEAE3C" w14:textId="0A7ABFCF" w:rsidR="00B2572B" w:rsidRPr="00F566BF" w:rsidRDefault="00F473D6" w:rsidP="00EF3662">
      <w:pPr>
        <w:ind w:firstLine="567"/>
        <w:jc w:val="both"/>
        <w:rPr>
          <w:rFonts w:ascii="GHEA Grapalat" w:hAnsi="GHEA Grapalat" w:cs="Arial"/>
          <w:lang w:val="hy-AM"/>
        </w:rPr>
      </w:pPr>
      <w:proofErr w:type="spellStart"/>
      <w:r>
        <w:rPr>
          <w:rFonts w:ascii="GHEA Grapalat" w:hAnsi="GHEA Grapalat" w:cs="Arial"/>
          <w:sz w:val="20"/>
          <w:szCs w:val="20"/>
          <w:lang w:val="es-ES"/>
        </w:rPr>
        <w:t>Ուսումնասիրելով</w:t>
      </w:r>
      <w:proofErr w:type="spellEnd"/>
      <w:r>
        <w:rPr>
          <w:rFonts w:ascii="GHEA Grapalat" w:hAnsi="GHEA Grapalat" w:cs="Arial"/>
          <w:sz w:val="20"/>
          <w:szCs w:val="20"/>
          <w:lang w:val="es-ES"/>
        </w:rPr>
        <w:t xml:space="preserve"> «</w:t>
      </w:r>
      <w:r w:rsidR="00BB2ECF">
        <w:rPr>
          <w:rFonts w:ascii="GHEA Grapalat" w:hAnsi="GHEA Grapalat" w:cs="Arial"/>
          <w:sz w:val="20"/>
          <w:szCs w:val="20"/>
          <w:lang w:val="es-ES"/>
        </w:rPr>
        <w:t>ԵՔ-ՀԲՄԽԾՁԲ-25/</w:t>
      </w:r>
      <w:proofErr w:type="gramStart"/>
      <w:r w:rsidR="00BB2ECF">
        <w:rPr>
          <w:rFonts w:ascii="GHEA Grapalat" w:hAnsi="GHEA Grapalat" w:cs="Arial"/>
          <w:sz w:val="20"/>
          <w:szCs w:val="20"/>
          <w:lang w:val="es-ES"/>
        </w:rPr>
        <w:t>46</w:t>
      </w:r>
      <w:r w:rsidR="00B2572B" w:rsidRPr="00F566BF">
        <w:rPr>
          <w:rFonts w:ascii="GHEA Grapalat" w:hAnsi="GHEA Grapalat" w:cs="Arial"/>
          <w:sz w:val="20"/>
          <w:szCs w:val="20"/>
          <w:lang w:val="es-ES"/>
        </w:rPr>
        <w:t>»*</w:t>
      </w:r>
      <w:proofErr w:type="gram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ծածկագրով</w:t>
      </w:r>
      <w:proofErr w:type="spellEnd"/>
      <w:r w:rsidR="00B2572B" w:rsidRPr="00F566BF">
        <w:rPr>
          <w:rFonts w:ascii="GHEA Grapalat" w:hAnsi="GHEA Grapalat" w:cs="Arial"/>
          <w:sz w:val="20"/>
          <w:szCs w:val="20"/>
          <w:lang w:val="es-ES"/>
        </w:rPr>
        <w:t xml:space="preserve"> </w:t>
      </w:r>
      <w:proofErr w:type="spellStart"/>
      <w:r w:rsidR="00EF6E29">
        <w:rPr>
          <w:rFonts w:ascii="GHEA Grapalat" w:hAnsi="GHEA Grapalat" w:cs="Arial"/>
          <w:sz w:val="20"/>
          <w:szCs w:val="20"/>
          <w:lang w:val="es-ES"/>
        </w:rPr>
        <w:t>հրատապ</w:t>
      </w:r>
      <w:proofErr w:type="spellEnd"/>
      <w:r w:rsidR="00EF6E29">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բաց</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մրցույթի</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հրավերը</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այդ</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թվում</w:t>
      </w:r>
      <w:proofErr w:type="spellEnd"/>
      <w:r w:rsidR="00B2572B" w:rsidRPr="00F566BF">
        <w:rPr>
          <w:rFonts w:ascii="GHEA Grapalat" w:hAnsi="GHEA Grapalat" w:cs="Arial"/>
          <w:sz w:val="20"/>
          <w:szCs w:val="20"/>
          <w:lang w:val="es-ES"/>
        </w:rPr>
        <w:t xml:space="preserve"> </w:t>
      </w:r>
      <w:proofErr w:type="spellStart"/>
      <w:proofErr w:type="gramStart"/>
      <w:r w:rsidR="00B2572B" w:rsidRPr="00F566BF">
        <w:rPr>
          <w:rFonts w:ascii="GHEA Grapalat" w:hAnsi="GHEA Grapalat" w:cs="Arial"/>
          <w:sz w:val="20"/>
          <w:szCs w:val="20"/>
          <w:lang w:val="es-ES"/>
        </w:rPr>
        <w:t>կնքվելիք</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պայմանագրի</w:t>
      </w:r>
      <w:proofErr w:type="spellEnd"/>
      <w:proofErr w:type="gramEnd"/>
      <w:r w:rsidR="00B2572B" w:rsidRPr="00F566BF">
        <w:rPr>
          <w:rFonts w:ascii="GHEA Grapalat" w:hAnsi="GHEA Grapalat" w:cs="Arial"/>
          <w:sz w:val="20"/>
          <w:szCs w:val="20"/>
          <w:lang w:val="es-ES"/>
        </w:rPr>
        <w:t xml:space="preserve"> </w:t>
      </w:r>
      <w:proofErr w:type="spellStart"/>
      <w:proofErr w:type="gramStart"/>
      <w:r w:rsidR="00B2572B" w:rsidRPr="00F566BF">
        <w:rPr>
          <w:rFonts w:ascii="GHEA Grapalat" w:hAnsi="GHEA Grapalat" w:cs="Arial"/>
          <w:sz w:val="20"/>
          <w:szCs w:val="20"/>
          <w:lang w:val="es-ES"/>
        </w:rPr>
        <w:t>նախագիծը</w:t>
      </w:r>
      <w:proofErr w:type="spellEnd"/>
      <w:r w:rsidR="00B2572B" w:rsidRPr="00F566BF">
        <w:rPr>
          <w:rFonts w:ascii="GHEA Grapalat" w:hAnsi="GHEA Grapalat" w:cs="Arial"/>
          <w:lang w:val="hy-AM"/>
        </w:rPr>
        <w:t xml:space="preserve">, </w:t>
      </w:r>
      <w:r w:rsidR="00B2572B" w:rsidRPr="00F566BF">
        <w:rPr>
          <w:rFonts w:ascii="GHEA Grapalat" w:hAnsi="GHEA Grapalat"/>
          <w:sz w:val="20"/>
          <w:u w:val="single"/>
          <w:lang w:val="hy-AM"/>
        </w:rPr>
        <w:t xml:space="preserve">  </w:t>
      </w:r>
      <w:proofErr w:type="gramEnd"/>
      <w:r w:rsidR="00B2572B" w:rsidRPr="00F566BF">
        <w:rPr>
          <w:rFonts w:ascii="GHEA Grapalat" w:hAnsi="GHEA Grapalat"/>
          <w:sz w:val="20"/>
          <w:u w:val="single"/>
          <w:lang w:val="hy-AM"/>
        </w:rPr>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cs="Arial"/>
          <w:sz w:val="20"/>
          <w:szCs w:val="20"/>
          <w:lang w:val="es-ES"/>
        </w:rPr>
        <w:t xml:space="preserve">-ն </w:t>
      </w:r>
      <w:proofErr w:type="spellStart"/>
      <w:r w:rsidR="00B2572B" w:rsidRPr="00F566BF">
        <w:rPr>
          <w:rFonts w:ascii="GHEA Grapalat" w:hAnsi="GHEA Grapalat" w:cs="Arial"/>
          <w:sz w:val="20"/>
          <w:szCs w:val="20"/>
          <w:lang w:val="es-ES"/>
        </w:rPr>
        <w:t>առաջարկում</w:t>
      </w:r>
      <w:proofErr w:type="spellEnd"/>
      <w:r w:rsidR="00B2572B" w:rsidRPr="00F566BF">
        <w:rPr>
          <w:rFonts w:ascii="GHEA Grapalat" w:hAnsi="GHEA Grapalat" w:cs="Arial"/>
          <w:sz w:val="20"/>
          <w:szCs w:val="20"/>
          <w:lang w:val="es-ES"/>
        </w:rPr>
        <w:t xml:space="preserve"> է</w:t>
      </w:r>
      <w:r w:rsidR="00B2572B" w:rsidRPr="00F566BF">
        <w:rPr>
          <w:rFonts w:ascii="GHEA Grapalat" w:hAnsi="GHEA Grapalat" w:cs="Arial"/>
          <w:lang w:val="hy-AM"/>
        </w:rPr>
        <w:t xml:space="preserve">   </w:t>
      </w:r>
    </w:p>
    <w:p w14:paraId="209F0C5D" w14:textId="77777777" w:rsidR="00B2572B" w:rsidRPr="00F566BF" w:rsidRDefault="00B2572B" w:rsidP="00EF3662">
      <w:pPr>
        <w:ind w:firstLine="567"/>
        <w:jc w:val="both"/>
        <w:rPr>
          <w:rFonts w:ascii="GHEA Grapalat" w:hAnsi="GHEA Grapalat" w:cs="Arial"/>
        </w:rPr>
      </w:pPr>
      <w:bookmarkStart w:id="11" w:name="_Hlk23147299"/>
      <w:r w:rsidRPr="00F566BF">
        <w:rPr>
          <w:rFonts w:ascii="GHEA Grapalat" w:hAnsi="GHEA Grapalat" w:cs="Sylfaen"/>
          <w:vertAlign w:val="superscript"/>
          <w:lang w:val="hy-AM"/>
        </w:rPr>
        <w:t xml:space="preserve">                                                                                     մասնակցի անվանումը</w:t>
      </w:r>
    </w:p>
    <w:bookmarkEnd w:id="11"/>
    <w:p w14:paraId="10AA1A17" w14:textId="77777777" w:rsidR="00B2572B" w:rsidRPr="00F566BF" w:rsidRDefault="00B2572B" w:rsidP="00EF3662">
      <w:pPr>
        <w:jc w:val="both"/>
        <w:rPr>
          <w:rFonts w:ascii="GHEA Grapalat" w:hAnsi="GHEA Grapalat"/>
          <w:sz w:val="20"/>
          <w:lang w:val="hy-AM"/>
        </w:rPr>
      </w:pPr>
      <w:proofErr w:type="spellStart"/>
      <w:r w:rsidRPr="00F566BF">
        <w:rPr>
          <w:rFonts w:ascii="GHEA Grapalat" w:hAnsi="GHEA Grapalat" w:cs="Arial"/>
          <w:sz w:val="20"/>
          <w:szCs w:val="20"/>
          <w:lang w:val="es-ES"/>
        </w:rPr>
        <w:t>պայմանագիրը</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կատարել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ներքոհիշյալ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ընդհանուր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գներով</w:t>
      </w:r>
      <w:proofErr w:type="spellEnd"/>
      <w:r w:rsidRPr="00F566BF">
        <w:rPr>
          <w:rFonts w:ascii="GHEA Grapalat" w:hAnsi="GHEA Grapalat" w:cs="Arial"/>
          <w:sz w:val="20"/>
          <w:szCs w:val="20"/>
          <w:lang w:val="es-ES"/>
        </w:rPr>
        <w:t>.</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 xml:space="preserve">ՀՀ </w:t>
      </w:r>
      <w:proofErr w:type="spellStart"/>
      <w:r w:rsidRPr="00F566BF">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7B29A0"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Չափա</w:t>
            </w:r>
            <w:proofErr w:type="spellEnd"/>
            <w:r w:rsidRPr="00F566BF">
              <w:rPr>
                <w:rFonts w:ascii="GHEA Grapalat" w:hAnsi="GHEA Grapalat"/>
                <w:b/>
                <w:bCs/>
                <w:sz w:val="16"/>
                <w:szCs w:val="18"/>
                <w:lang w:val="es-ES"/>
              </w:rPr>
              <w:t>-</w:t>
            </w:r>
          </w:p>
          <w:p w14:paraId="1DDCB880" w14:textId="77777777" w:rsidR="00CE693C" w:rsidRPr="00F566BF" w:rsidRDefault="00CE693C" w:rsidP="00EF3662">
            <w:pPr>
              <w:jc w:val="center"/>
              <w:rPr>
                <w:rFonts w:ascii="GHEA Grapalat" w:hAnsi="GHEA Grapalat"/>
                <w:b/>
                <w:bCs/>
                <w:sz w:val="16"/>
                <w:lang w:val="es-ES"/>
              </w:rPr>
            </w:pPr>
            <w:proofErr w:type="spellStart"/>
            <w:r w:rsidRPr="00F566BF">
              <w:rPr>
                <w:rFonts w:ascii="GHEA Grapalat" w:hAnsi="GHEA Grapalat"/>
                <w:b/>
                <w:bCs/>
                <w:sz w:val="16"/>
                <w:szCs w:val="18"/>
                <w:lang w:val="es-ES"/>
              </w:rPr>
              <w:t>բաժինների</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համարները</w:t>
            </w:r>
            <w:proofErr w:type="spellEnd"/>
          </w:p>
        </w:tc>
        <w:tc>
          <w:tcPr>
            <w:tcW w:w="3131"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Ծառայության</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F566BF" w:rsidRDefault="00CE693C" w:rsidP="00EF3662">
            <w:pPr>
              <w:jc w:val="center"/>
              <w:rPr>
                <w:rFonts w:ascii="GHEA Grapalat" w:hAnsi="GHEA Grapalat"/>
                <w:b/>
                <w:bCs/>
                <w:sz w:val="16"/>
                <w:szCs w:val="18"/>
                <w:lang w:val="es-ES"/>
              </w:rPr>
            </w:pPr>
            <w:proofErr w:type="spellStart"/>
            <w:r w:rsidRPr="00CB6DA8">
              <w:rPr>
                <w:rFonts w:ascii="GHEA Grapalat" w:hAnsi="GHEA Grapalat"/>
                <w:b/>
                <w:color w:val="000000"/>
                <w:sz w:val="16"/>
                <w:szCs w:val="16"/>
                <w:shd w:val="clear" w:color="auto" w:fill="FFFFFF"/>
              </w:rPr>
              <w:t>Արժեք</w:t>
            </w:r>
            <w:proofErr w:type="spellEnd"/>
            <w:r w:rsidRPr="00CB6DA8">
              <w:rPr>
                <w:rFonts w:ascii="GHEA Grapalat" w:hAnsi="GHEA Grapalat"/>
                <w:b/>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ինքնարժեքի</w:t>
            </w:r>
            <w:proofErr w:type="spellEnd"/>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կանխատեսվող</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շահույթի</w:t>
            </w:r>
            <w:proofErr w:type="spellEnd"/>
            <w:r w:rsidRPr="00184AC8">
              <w:rPr>
                <w:rFonts w:ascii="GHEA Grapalat" w:hAnsi="GHEA Grapalat"/>
                <w:color w:val="000000"/>
                <w:sz w:val="16"/>
                <w:szCs w:val="16"/>
                <w:shd w:val="clear" w:color="auto" w:fill="FFFFFF"/>
                <w:lang w:val="es-ES"/>
              </w:rPr>
              <w:t xml:space="preserve"> </w:t>
            </w:r>
            <w:proofErr w:type="spellStart"/>
            <w:proofErr w:type="gramStart"/>
            <w:r w:rsidRPr="00184AC8">
              <w:rPr>
                <w:rFonts w:ascii="GHEA Grapalat" w:hAnsi="GHEA Grapalat"/>
                <w:color w:val="000000"/>
                <w:sz w:val="16"/>
                <w:szCs w:val="16"/>
                <w:shd w:val="clear" w:color="auto" w:fill="FFFFFF"/>
              </w:rPr>
              <w:t>հանրագումարը</w:t>
            </w:r>
            <w:proofErr w:type="spellEnd"/>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w:t>
            </w:r>
            <w:proofErr w:type="spellStart"/>
            <w:proofErr w:type="gramEnd"/>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Ընդհանուր</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գինը</w:t>
            </w:r>
            <w:proofErr w:type="spellEnd"/>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r>
      <w:tr w:rsidR="00CE693C" w:rsidRPr="00F566BF"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7B29A0" w:rsidRPr="007B29A0" w14:paraId="7244767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7B29A0" w:rsidRPr="00F566BF" w:rsidRDefault="007B29A0" w:rsidP="007B29A0">
            <w:pPr>
              <w:jc w:val="center"/>
              <w:rPr>
                <w:rFonts w:ascii="GHEA Grapalat" w:hAnsi="GHEA Grapalat"/>
                <w:b/>
                <w:bCs/>
                <w:sz w:val="18"/>
                <w:lang w:val="es-ES"/>
              </w:rPr>
            </w:pPr>
            <w:r w:rsidRPr="00F566B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1FD3D72C" w14:textId="5440298C" w:rsidR="007B29A0" w:rsidRPr="00C15E7A" w:rsidRDefault="007B29A0" w:rsidP="007B29A0">
            <w:pPr>
              <w:rPr>
                <w:rFonts w:ascii="GHEA Grapalat" w:hAnsi="GHEA Grapalat"/>
                <w:sz w:val="20"/>
                <w:szCs w:val="20"/>
                <w:lang w:val="es-ES"/>
              </w:rPr>
            </w:pPr>
            <w:r>
              <w:rPr>
                <w:rFonts w:ascii="GHEA Grapalat" w:hAnsi="GHEA Grapalat" w:cs="Sylfaen"/>
                <w:b/>
                <w:i/>
                <w:lang w:val="hy-AM"/>
              </w:rPr>
              <w:t xml:space="preserve">Երևան քաղաքի </w:t>
            </w:r>
            <w:r w:rsidRPr="00811D9C">
              <w:rPr>
                <w:rFonts w:ascii="GHEA Grapalat" w:hAnsi="GHEA Grapalat" w:cs="Sylfaen"/>
                <w:b/>
                <w:i/>
                <w:lang w:val="hy-AM"/>
              </w:rPr>
              <w:t>Նոր Նորք վարչական շրջանի փողոցների եզրաքարերի ընթացիկ վերանորոգման աշխատանքներիորակի տեխնիկական հսկողության խորհրդատվական ծառայություններ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7B29A0" w:rsidRPr="00F566BF" w:rsidRDefault="007B29A0" w:rsidP="007B29A0">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7B29A0" w:rsidRPr="00F566BF" w:rsidRDefault="007B29A0" w:rsidP="007B29A0">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7B29A0" w:rsidRPr="00F566BF" w:rsidRDefault="007B29A0" w:rsidP="007B29A0">
            <w:pPr>
              <w:jc w:val="center"/>
              <w:rPr>
                <w:rFonts w:ascii="GHEA Grapalat" w:hAnsi="GHEA Grapalat"/>
                <w:lang w:val="es-ES"/>
              </w:rPr>
            </w:pPr>
          </w:p>
        </w:tc>
      </w:tr>
      <w:tr w:rsidR="007B29A0" w:rsidRPr="007B29A0" w14:paraId="7F58B4D6"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1373C5C" w14:textId="091E6158" w:rsidR="007B29A0" w:rsidRPr="00F566BF" w:rsidRDefault="007B29A0" w:rsidP="007B29A0">
            <w:pPr>
              <w:jc w:val="center"/>
              <w:rPr>
                <w:rFonts w:ascii="GHEA Grapalat" w:hAnsi="GHEA Grapalat"/>
                <w:b/>
                <w:bCs/>
                <w:sz w:val="18"/>
                <w:lang w:val="es-ES"/>
              </w:rPr>
            </w:pPr>
            <w:r>
              <w:rPr>
                <w:rFonts w:ascii="GHEA Grapalat" w:hAnsi="GHEA Grapalat"/>
                <w:b/>
                <w:bCs/>
                <w:sz w:val="18"/>
                <w:lang w:val="es-ES"/>
              </w:rPr>
              <w:t>2</w:t>
            </w:r>
          </w:p>
        </w:tc>
        <w:tc>
          <w:tcPr>
            <w:tcW w:w="3131" w:type="dxa"/>
            <w:tcBorders>
              <w:top w:val="single" w:sz="4" w:space="0" w:color="auto"/>
              <w:left w:val="single" w:sz="4" w:space="0" w:color="auto"/>
              <w:bottom w:val="single" w:sz="4" w:space="0" w:color="auto"/>
              <w:right w:val="single" w:sz="4" w:space="0" w:color="auto"/>
            </w:tcBorders>
            <w:vAlign w:val="center"/>
          </w:tcPr>
          <w:p w14:paraId="7F1379BF" w14:textId="3C86C0AB" w:rsidR="007B29A0" w:rsidRPr="00C15E7A" w:rsidRDefault="007B29A0" w:rsidP="007B29A0">
            <w:pPr>
              <w:rPr>
                <w:rFonts w:ascii="GHEA Grapalat" w:hAnsi="GHEA Grapalat"/>
                <w:sz w:val="20"/>
                <w:szCs w:val="20"/>
                <w:lang w:val="es-ES"/>
              </w:rPr>
            </w:pPr>
            <w:r>
              <w:rPr>
                <w:rFonts w:ascii="GHEA Grapalat" w:hAnsi="GHEA Grapalat" w:cs="Sylfaen"/>
                <w:b/>
                <w:i/>
                <w:lang w:val="hy-AM"/>
              </w:rPr>
              <w:t xml:space="preserve">Երևան քաղաքի </w:t>
            </w:r>
            <w:r w:rsidRPr="00811D9C">
              <w:rPr>
                <w:rFonts w:ascii="GHEA Grapalat" w:hAnsi="GHEA Grapalat" w:cs="Sylfaen"/>
                <w:b/>
                <w:i/>
                <w:lang w:val="hy-AM"/>
              </w:rPr>
              <w:t>Նոր Նորք վարչական շրջանի մինի ֆուտբոլի դաշտերի</w:t>
            </w:r>
            <w:r>
              <w:rPr>
                <w:rFonts w:ascii="GHEA Grapalat" w:hAnsi="GHEA Grapalat" w:cs="Sylfaen"/>
                <w:b/>
                <w:i/>
                <w:lang w:val="hy-AM"/>
              </w:rPr>
              <w:t xml:space="preserve"> </w:t>
            </w:r>
            <w:r w:rsidRPr="00811D9C">
              <w:rPr>
                <w:rFonts w:ascii="GHEA Grapalat" w:hAnsi="GHEA Grapalat" w:cs="Sylfaen"/>
                <w:b/>
                <w:i/>
                <w:lang w:val="hy-AM"/>
              </w:rPr>
              <w:t>վերանորոգման աշխատանքների</w:t>
            </w:r>
            <w:r>
              <w:rPr>
                <w:rFonts w:ascii="GHEA Grapalat" w:hAnsi="GHEA Grapalat" w:cs="Sylfaen"/>
                <w:b/>
                <w:i/>
                <w:lang w:val="hy-AM"/>
              </w:rPr>
              <w:t xml:space="preserve"> </w:t>
            </w:r>
            <w:r w:rsidRPr="00811D9C">
              <w:rPr>
                <w:rFonts w:ascii="GHEA Grapalat" w:hAnsi="GHEA Grapalat" w:cs="Sylfaen"/>
                <w:b/>
                <w:i/>
                <w:lang w:val="hy-AM"/>
              </w:rPr>
              <w:t>տեխնիկական հսկողության խորհրդատվական ծառայություններ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9329CE8" w14:textId="77777777" w:rsidR="007B29A0" w:rsidRPr="00F566BF" w:rsidRDefault="007B29A0" w:rsidP="007B29A0">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5BA4853" w14:textId="77777777" w:rsidR="007B29A0" w:rsidRPr="00F566BF" w:rsidRDefault="007B29A0" w:rsidP="007B29A0">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26755C0A" w14:textId="77777777" w:rsidR="007B29A0" w:rsidRPr="00F566BF" w:rsidRDefault="007B29A0" w:rsidP="007B29A0">
            <w:pPr>
              <w:jc w:val="center"/>
              <w:rPr>
                <w:rFonts w:ascii="GHEA Grapalat" w:hAnsi="GHEA Grapalat"/>
                <w:lang w:val="es-ES"/>
              </w:rPr>
            </w:pPr>
          </w:p>
        </w:tc>
      </w:tr>
      <w:tr w:rsidR="007B29A0" w:rsidRPr="007B29A0" w14:paraId="6D9BC0E1"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DE2C2E3" w14:textId="6D891A26" w:rsidR="007B29A0" w:rsidRPr="00F566BF" w:rsidRDefault="007B29A0" w:rsidP="007B29A0">
            <w:pPr>
              <w:jc w:val="center"/>
              <w:rPr>
                <w:rFonts w:ascii="GHEA Grapalat" w:hAnsi="GHEA Grapalat"/>
                <w:b/>
                <w:bCs/>
                <w:sz w:val="18"/>
                <w:lang w:val="es-ES"/>
              </w:rPr>
            </w:pPr>
            <w:r>
              <w:rPr>
                <w:rFonts w:ascii="GHEA Grapalat" w:hAnsi="GHEA Grapalat"/>
                <w:b/>
                <w:bCs/>
                <w:sz w:val="18"/>
                <w:lang w:val="es-ES"/>
              </w:rPr>
              <w:t>3</w:t>
            </w:r>
          </w:p>
        </w:tc>
        <w:tc>
          <w:tcPr>
            <w:tcW w:w="3131" w:type="dxa"/>
            <w:tcBorders>
              <w:top w:val="single" w:sz="4" w:space="0" w:color="auto"/>
              <w:left w:val="single" w:sz="4" w:space="0" w:color="auto"/>
              <w:bottom w:val="single" w:sz="4" w:space="0" w:color="auto"/>
              <w:right w:val="single" w:sz="4" w:space="0" w:color="auto"/>
            </w:tcBorders>
            <w:vAlign w:val="center"/>
          </w:tcPr>
          <w:p w14:paraId="7F5B6B7B" w14:textId="189A2DAD" w:rsidR="007B29A0" w:rsidRPr="00C15E7A" w:rsidRDefault="007B29A0" w:rsidP="007B29A0">
            <w:pPr>
              <w:rPr>
                <w:rFonts w:ascii="GHEA Grapalat" w:hAnsi="GHEA Grapalat"/>
                <w:sz w:val="20"/>
                <w:szCs w:val="20"/>
                <w:lang w:val="es-ES"/>
              </w:rPr>
            </w:pPr>
            <w:r>
              <w:rPr>
                <w:rFonts w:ascii="GHEA Grapalat" w:hAnsi="GHEA Grapalat" w:cs="Sylfaen"/>
                <w:b/>
                <w:i/>
                <w:lang w:val="hy-AM"/>
              </w:rPr>
              <w:t xml:space="preserve">Երևան քաղաքի </w:t>
            </w:r>
            <w:r w:rsidRPr="00811D9C">
              <w:rPr>
                <w:rFonts w:ascii="GHEA Grapalat" w:hAnsi="GHEA Grapalat" w:cs="Sylfaen"/>
                <w:b/>
                <w:i/>
                <w:lang w:val="hy-AM"/>
              </w:rPr>
              <w:t>Նոր Նորք վարչական շրջանի խաղահրապարակներում ռետինե ծածկույթի իրականացման աշխատանքների տեխնիկական հսկողության խորհրդատվական ծառայություններ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13758F9" w14:textId="77777777" w:rsidR="007B29A0" w:rsidRPr="00F566BF" w:rsidRDefault="007B29A0" w:rsidP="007B29A0">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35D3C12" w14:textId="77777777" w:rsidR="007B29A0" w:rsidRPr="00F566BF" w:rsidRDefault="007B29A0" w:rsidP="007B29A0">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5AD662DE" w14:textId="77777777" w:rsidR="007B29A0" w:rsidRPr="00F566BF" w:rsidRDefault="007B29A0" w:rsidP="007B29A0">
            <w:pPr>
              <w:jc w:val="center"/>
              <w:rPr>
                <w:rFonts w:ascii="GHEA Grapalat" w:hAnsi="GHEA Grapalat"/>
                <w:lang w:val="es-ES"/>
              </w:rPr>
            </w:pPr>
          </w:p>
        </w:tc>
      </w:tr>
      <w:tr w:rsidR="007B29A0" w:rsidRPr="007B29A0" w14:paraId="59E39982"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FC06AA2" w14:textId="3FBD11F3" w:rsidR="007B29A0" w:rsidRPr="00F566BF" w:rsidRDefault="007B29A0" w:rsidP="007B29A0">
            <w:pPr>
              <w:jc w:val="center"/>
              <w:rPr>
                <w:rFonts w:ascii="GHEA Grapalat" w:hAnsi="GHEA Grapalat"/>
                <w:b/>
                <w:bCs/>
                <w:sz w:val="18"/>
                <w:lang w:val="es-ES"/>
              </w:rPr>
            </w:pPr>
            <w:r>
              <w:rPr>
                <w:rFonts w:ascii="GHEA Grapalat" w:hAnsi="GHEA Grapalat"/>
                <w:b/>
                <w:bCs/>
                <w:sz w:val="18"/>
                <w:lang w:val="es-ES"/>
              </w:rPr>
              <w:lastRenderedPageBreak/>
              <w:t>4</w:t>
            </w:r>
          </w:p>
        </w:tc>
        <w:tc>
          <w:tcPr>
            <w:tcW w:w="3131" w:type="dxa"/>
            <w:tcBorders>
              <w:top w:val="single" w:sz="4" w:space="0" w:color="auto"/>
              <w:left w:val="single" w:sz="4" w:space="0" w:color="auto"/>
              <w:bottom w:val="single" w:sz="4" w:space="0" w:color="auto"/>
              <w:right w:val="single" w:sz="4" w:space="0" w:color="auto"/>
            </w:tcBorders>
            <w:vAlign w:val="center"/>
          </w:tcPr>
          <w:p w14:paraId="23C7A83D" w14:textId="6DD6F93F" w:rsidR="007B29A0" w:rsidRPr="00C15E7A" w:rsidRDefault="007B29A0" w:rsidP="007B29A0">
            <w:pPr>
              <w:rPr>
                <w:rFonts w:ascii="GHEA Grapalat" w:hAnsi="GHEA Grapalat"/>
                <w:sz w:val="20"/>
                <w:szCs w:val="20"/>
                <w:lang w:val="es-ES"/>
              </w:rPr>
            </w:pPr>
            <w:r>
              <w:rPr>
                <w:rFonts w:ascii="GHEA Grapalat" w:hAnsi="GHEA Grapalat" w:cs="Sylfaen"/>
                <w:b/>
                <w:i/>
                <w:lang w:val="hy-AM"/>
              </w:rPr>
              <w:t xml:space="preserve">Երևան քաղաքի </w:t>
            </w:r>
            <w:r w:rsidRPr="00811D9C">
              <w:rPr>
                <w:rFonts w:ascii="GHEA Grapalat" w:hAnsi="GHEA Grapalat" w:cs="Sylfaen"/>
                <w:b/>
                <w:i/>
                <w:lang w:val="hy-AM"/>
              </w:rPr>
              <w:t>Նոր Նորք վարչական շրջանի այգիներում, պուրակներում և բակային տարածքներում նստարանների, լուսավորության հենասյուների ու լուսատուների վերանորոգման, խաղասարքերի վերանորոգման և ներկման աշխատանքների տեխնիկական հսկողության խորհրդատվական ծառայություններ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D8DE867" w14:textId="77777777" w:rsidR="007B29A0" w:rsidRPr="00F566BF" w:rsidRDefault="007B29A0" w:rsidP="007B29A0">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81992C2" w14:textId="77777777" w:rsidR="007B29A0" w:rsidRPr="00F566BF" w:rsidRDefault="007B29A0" w:rsidP="007B29A0">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581FE010" w14:textId="77777777" w:rsidR="007B29A0" w:rsidRPr="00F566BF" w:rsidRDefault="007B29A0" w:rsidP="007B29A0">
            <w:pPr>
              <w:jc w:val="center"/>
              <w:rPr>
                <w:rFonts w:ascii="GHEA Grapalat" w:hAnsi="GHEA Grapalat"/>
                <w:lang w:val="es-ES"/>
              </w:rPr>
            </w:pPr>
          </w:p>
        </w:tc>
      </w:tr>
    </w:tbl>
    <w:p w14:paraId="1C403E4C" w14:textId="77777777" w:rsidR="00B2572B" w:rsidRPr="004F02AD" w:rsidRDefault="00B2572B" w:rsidP="00EF3662">
      <w:pPr>
        <w:rPr>
          <w:rFonts w:ascii="GHEA Grapalat" w:hAnsi="GHEA Grapalat"/>
          <w:sz w:val="18"/>
          <w:szCs w:val="18"/>
          <w:lang w:val="es-ES"/>
        </w:rPr>
      </w:pPr>
    </w:p>
    <w:p w14:paraId="67A2AE2B" w14:textId="77777777" w:rsidR="00B2572B" w:rsidRPr="004F02AD" w:rsidRDefault="00B2572B" w:rsidP="00EF3662">
      <w:pPr>
        <w:rPr>
          <w:rFonts w:ascii="GHEA Grapalat" w:hAnsi="GHEA Grapalat"/>
          <w:sz w:val="18"/>
          <w:szCs w:val="18"/>
          <w:lang w:val="es-ES"/>
        </w:rPr>
      </w:pPr>
    </w:p>
    <w:p w14:paraId="6700892D" w14:textId="77777777" w:rsidR="00B2572B" w:rsidRPr="004F02AD" w:rsidRDefault="00B2572B" w:rsidP="00EF3662">
      <w:pPr>
        <w:rPr>
          <w:rFonts w:ascii="GHEA Grapalat" w:hAnsi="GHEA Grapalat"/>
          <w:sz w:val="18"/>
          <w:szCs w:val="18"/>
          <w:lang w:val="hy-AM"/>
        </w:rPr>
      </w:pPr>
    </w:p>
    <w:p w14:paraId="1A9B7039" w14:textId="77777777" w:rsidR="00B2572B" w:rsidRPr="004F02AD" w:rsidRDefault="00B2572B" w:rsidP="00EF3662">
      <w:pPr>
        <w:ind w:left="720" w:firstLine="720"/>
        <w:jc w:val="both"/>
        <w:rPr>
          <w:rFonts w:ascii="GHEA Grapalat" w:hAnsi="GHEA Grapalat"/>
          <w:sz w:val="20"/>
          <w:lang w:val="hy-AM"/>
        </w:rPr>
      </w:pPr>
      <w:r w:rsidRPr="00587F4B">
        <w:rPr>
          <w:rFonts w:ascii="GHEA Grapalat" w:hAnsi="GHEA Grapalat"/>
          <w:sz w:val="20"/>
          <w:lang w:val="es-ES"/>
        </w:rPr>
        <w:t xml:space="preserve">     </w:t>
      </w:r>
      <w:r w:rsidRPr="004F02AD">
        <w:rPr>
          <w:rFonts w:ascii="GHEA Grapalat" w:hAnsi="GHEA Grapalat"/>
          <w:sz w:val="20"/>
          <w:lang w:val="hy-AM"/>
        </w:rPr>
        <w:t xml:space="preserve">___________________________________________ </w:t>
      </w:r>
      <w:r w:rsidRPr="004F02AD">
        <w:rPr>
          <w:rFonts w:ascii="GHEA Grapalat" w:hAnsi="GHEA Grapalat"/>
          <w:sz w:val="20"/>
          <w:lang w:val="hy-AM"/>
        </w:rPr>
        <w:tab/>
        <w:t xml:space="preserve">                </w:t>
      </w:r>
      <w:r w:rsidRPr="00CD0CC7">
        <w:rPr>
          <w:rFonts w:ascii="GHEA Grapalat" w:hAnsi="GHEA Grapalat"/>
          <w:sz w:val="20"/>
          <w:lang w:val="es-ES"/>
        </w:rPr>
        <w:t xml:space="preserve">       </w:t>
      </w:r>
      <w:r w:rsidRPr="004F02AD">
        <w:rPr>
          <w:rFonts w:ascii="GHEA Grapalat" w:hAnsi="GHEA Grapalat"/>
          <w:sz w:val="20"/>
          <w:lang w:val="hy-AM"/>
        </w:rPr>
        <w:t xml:space="preserve">_____________ </w:t>
      </w:r>
    </w:p>
    <w:p w14:paraId="582CEB42" w14:textId="77777777" w:rsidR="00B2572B" w:rsidRPr="004F02AD" w:rsidRDefault="00B2572B" w:rsidP="00EF3662">
      <w:pPr>
        <w:jc w:val="both"/>
        <w:rPr>
          <w:rFonts w:ascii="GHEA Grapalat" w:hAnsi="GHEA Grapalat"/>
          <w:sz w:val="20"/>
          <w:vertAlign w:val="superscript"/>
          <w:lang w:val="hy-AM"/>
        </w:rPr>
      </w:pPr>
      <w:r w:rsidRPr="004F02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02AD">
        <w:rPr>
          <w:rFonts w:ascii="GHEA Grapalat" w:hAnsi="GHEA Grapalat"/>
          <w:sz w:val="20"/>
          <w:vertAlign w:val="superscript"/>
          <w:lang w:val="hy-AM"/>
        </w:rPr>
        <w:tab/>
      </w:r>
    </w:p>
    <w:p w14:paraId="4E4A37CA" w14:textId="77777777"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 xml:space="preserve">    </w:t>
      </w:r>
    </w:p>
    <w:p w14:paraId="104B210B" w14:textId="4CF25108"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Կ. Տ.</w:t>
      </w:r>
      <w:r w:rsidRPr="004F02AD">
        <w:rPr>
          <w:rFonts w:ascii="GHEA Grapalat" w:hAnsi="GHEA Grapalat"/>
          <w:sz w:val="20"/>
          <w:lang w:val="hy-AM"/>
        </w:rPr>
        <w:tab/>
      </w: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493CC92A" w14:textId="77777777" w:rsidR="00B2572B" w:rsidRPr="004F02AD" w:rsidRDefault="00B2572B" w:rsidP="00EF3662">
      <w:pPr>
        <w:rPr>
          <w:rFonts w:ascii="GHEA Grapalat" w:hAnsi="GHEA Grapalat" w:cs="Sylfaen"/>
          <w:i/>
          <w:sz w:val="16"/>
          <w:szCs w:val="16"/>
          <w:lang w:val="hy-AM" w:eastAsia="ru-RU"/>
        </w:rPr>
      </w:pPr>
    </w:p>
    <w:p w14:paraId="3BFE34E3" w14:textId="77777777" w:rsidR="00B2572B" w:rsidRPr="004F02AD" w:rsidRDefault="00B2572B" w:rsidP="00EF3662">
      <w:pPr>
        <w:rPr>
          <w:rFonts w:ascii="GHEA Grapalat" w:hAnsi="GHEA Grapalat" w:cs="Sylfaen"/>
          <w:i/>
          <w:sz w:val="16"/>
          <w:szCs w:val="16"/>
          <w:lang w:val="hy-AM" w:eastAsia="ru-RU"/>
        </w:rPr>
      </w:pPr>
    </w:p>
    <w:p w14:paraId="223FC022"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3C56C8EB" w14:textId="77777777" w:rsidR="00EF6E29" w:rsidRDefault="00EF6E29" w:rsidP="004F02AD">
      <w:pPr>
        <w:ind w:right="309"/>
        <w:jc w:val="both"/>
        <w:rPr>
          <w:rFonts w:ascii="GHEA Grapalat" w:hAnsi="GHEA Grapalat"/>
          <w:bCs/>
          <w:i/>
          <w:sz w:val="18"/>
          <w:szCs w:val="18"/>
          <w:lang w:val="es-ES"/>
        </w:rPr>
      </w:pPr>
    </w:p>
    <w:p w14:paraId="44B2BF34" w14:textId="69494E89" w:rsidR="004F02AD" w:rsidRPr="0015088E" w:rsidRDefault="004F02AD" w:rsidP="004F02AD">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31DA8">
        <w:rPr>
          <w:rFonts w:ascii="GHEA Grapalat" w:hAnsi="GHEA Grapalat"/>
          <w:i/>
          <w:sz w:val="16"/>
          <w:szCs w:val="16"/>
          <w:lang w:val="hy-AM"/>
        </w:rPr>
        <w:t>եթե</w:t>
      </w:r>
      <w:r w:rsidRPr="001E7733">
        <w:rPr>
          <w:rFonts w:ascii="GHEA Grapalat" w:hAnsi="GHEA Grapalat"/>
          <w:i/>
          <w:sz w:val="16"/>
          <w:szCs w:val="16"/>
          <w:lang w:val="af-ZA"/>
        </w:rPr>
        <w:t xml:space="preserve"> </w:t>
      </w:r>
      <w:r w:rsidRPr="00031DA8">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31DA8">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31DA8">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հարկ</w:t>
      </w:r>
      <w:r w:rsidRPr="001E7733">
        <w:rPr>
          <w:rFonts w:ascii="GHEA Grapalat" w:hAnsi="GHEA Grapalat"/>
          <w:i/>
          <w:sz w:val="16"/>
          <w:szCs w:val="16"/>
          <w:lang w:val="af-ZA"/>
        </w:rPr>
        <w:t xml:space="preserve"> </w:t>
      </w:r>
      <w:r w:rsidRPr="00031DA8">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31DA8">
        <w:rPr>
          <w:rFonts w:ascii="GHEA Grapalat" w:hAnsi="GHEA Grapalat"/>
          <w:i/>
          <w:sz w:val="16"/>
          <w:szCs w:val="16"/>
          <w:lang w:val="hy-AM"/>
        </w:rPr>
        <w:t>է</w:t>
      </w:r>
      <w:r w:rsidRPr="001E7733">
        <w:rPr>
          <w:rFonts w:ascii="GHEA Grapalat" w:hAnsi="GHEA Grapalat"/>
          <w:i/>
          <w:sz w:val="16"/>
          <w:szCs w:val="16"/>
          <w:lang w:val="af-ZA"/>
        </w:rPr>
        <w:t xml:space="preserve">, </w:t>
      </w:r>
      <w:r w:rsidRPr="00031DA8">
        <w:rPr>
          <w:rFonts w:ascii="GHEA Grapalat" w:hAnsi="GHEA Grapalat"/>
          <w:i/>
          <w:sz w:val="16"/>
          <w:szCs w:val="16"/>
          <w:lang w:val="hy-AM"/>
        </w:rPr>
        <w:t>ապա</w:t>
      </w:r>
      <w:r w:rsidRPr="001E7733">
        <w:rPr>
          <w:rFonts w:ascii="GHEA Grapalat" w:hAnsi="GHEA Grapalat"/>
          <w:i/>
          <w:sz w:val="16"/>
          <w:szCs w:val="16"/>
          <w:lang w:val="af-ZA"/>
        </w:rPr>
        <w:t xml:space="preserve"> </w:t>
      </w:r>
      <w:r w:rsidRPr="00031DA8">
        <w:rPr>
          <w:rFonts w:ascii="GHEA Grapalat" w:hAnsi="GHEA Grapalat"/>
          <w:i/>
          <w:sz w:val="16"/>
          <w:szCs w:val="16"/>
          <w:lang w:val="hy-AM"/>
        </w:rPr>
        <w:t>տվյալ</w:t>
      </w:r>
      <w:r w:rsidRPr="001E7733">
        <w:rPr>
          <w:rFonts w:ascii="GHEA Grapalat" w:hAnsi="GHEA Grapalat"/>
          <w:i/>
          <w:sz w:val="16"/>
          <w:szCs w:val="16"/>
          <w:lang w:val="af-ZA"/>
        </w:rPr>
        <w:t xml:space="preserve"> </w:t>
      </w:r>
      <w:r w:rsidRPr="00031DA8">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31DA8">
        <w:rPr>
          <w:rFonts w:ascii="GHEA Grapalat" w:hAnsi="GHEA Grapalat"/>
          <w:i/>
          <w:sz w:val="16"/>
          <w:szCs w:val="16"/>
          <w:lang w:val="hy-AM"/>
        </w:rPr>
        <w:t>գծով</w:t>
      </w:r>
      <w:r w:rsidRPr="001E7733">
        <w:rPr>
          <w:rFonts w:ascii="GHEA Grapalat" w:hAnsi="GHEA Grapalat"/>
          <w:i/>
          <w:sz w:val="16"/>
          <w:szCs w:val="16"/>
          <w:lang w:val="af-ZA"/>
        </w:rPr>
        <w:t xml:space="preserve"> </w:t>
      </w:r>
      <w:r w:rsidRPr="00031DA8">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31DA8">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31DA8">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31DA8">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31DA8">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31DA8">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հարկի</w:t>
      </w:r>
      <w:r w:rsidRPr="001E7733">
        <w:rPr>
          <w:rFonts w:ascii="GHEA Grapalat" w:hAnsi="GHEA Grapalat"/>
          <w:i/>
          <w:sz w:val="16"/>
          <w:szCs w:val="16"/>
          <w:lang w:val="af-ZA"/>
        </w:rPr>
        <w:t xml:space="preserve"> </w:t>
      </w:r>
      <w:r w:rsidRPr="00031DA8">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31DA8">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31DA8">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31DA8">
        <w:rPr>
          <w:rFonts w:ascii="GHEA Grapalat" w:hAnsi="GHEA Grapalat"/>
          <w:i/>
          <w:sz w:val="16"/>
          <w:szCs w:val="16"/>
          <w:lang w:val="hy-AM"/>
        </w:rPr>
        <w:t>րդ</w:t>
      </w:r>
      <w:r w:rsidRPr="001E7733">
        <w:rPr>
          <w:rFonts w:ascii="GHEA Grapalat" w:hAnsi="GHEA Grapalat"/>
          <w:i/>
          <w:sz w:val="16"/>
          <w:szCs w:val="16"/>
          <w:lang w:val="af-ZA"/>
        </w:rPr>
        <w:t xml:space="preserve"> </w:t>
      </w:r>
      <w:r w:rsidRPr="00031DA8">
        <w:rPr>
          <w:rFonts w:ascii="GHEA Grapalat" w:hAnsi="GHEA Grapalat"/>
          <w:i/>
          <w:sz w:val="16"/>
          <w:szCs w:val="16"/>
          <w:lang w:val="hy-AM"/>
        </w:rPr>
        <w:t>սյունակում։</w:t>
      </w:r>
    </w:p>
    <w:p w14:paraId="7390059F" w14:textId="77777777" w:rsidR="00B2572B" w:rsidRPr="004F02AD" w:rsidRDefault="00B2572B" w:rsidP="00EF3662">
      <w:pPr>
        <w:rPr>
          <w:rFonts w:ascii="GHEA Grapalat" w:hAnsi="GHEA Grapalat" w:cs="Sylfaen"/>
          <w:i/>
          <w:sz w:val="16"/>
          <w:szCs w:val="16"/>
          <w:lang w:val="es-ES" w:eastAsia="ru-RU"/>
        </w:rPr>
      </w:pPr>
    </w:p>
    <w:p w14:paraId="77349753" w14:textId="77777777" w:rsidR="00B2572B" w:rsidRPr="00F566BF" w:rsidRDefault="00B2572B" w:rsidP="00EF3662">
      <w:pPr>
        <w:pStyle w:val="BodyTextIndent3"/>
        <w:spacing w:line="240" w:lineRule="auto"/>
        <w:jc w:val="right"/>
        <w:rPr>
          <w:rFonts w:ascii="GHEA Grapalat" w:hAnsi="GHEA Grapalat"/>
          <w:i/>
          <w:lang w:val="hy-AM"/>
        </w:rPr>
      </w:pPr>
    </w:p>
    <w:p w14:paraId="379E4104" w14:textId="77777777" w:rsidR="00B2572B" w:rsidRPr="00F566BF" w:rsidRDefault="00B2572B" w:rsidP="00EF3662">
      <w:pPr>
        <w:pStyle w:val="BodyTextIndent3"/>
        <w:spacing w:line="240" w:lineRule="auto"/>
        <w:jc w:val="right"/>
        <w:rPr>
          <w:rFonts w:ascii="GHEA Grapalat" w:hAnsi="GHEA Grapalat"/>
          <w:i/>
          <w:lang w:val="hy-AM"/>
        </w:rPr>
      </w:pPr>
    </w:p>
    <w:p w14:paraId="4D3105A7" w14:textId="77777777" w:rsidR="00B2572B" w:rsidRPr="00F566BF" w:rsidRDefault="00B2572B" w:rsidP="00EF3662">
      <w:pPr>
        <w:pStyle w:val="BodyTextIndent3"/>
        <w:spacing w:line="240" w:lineRule="auto"/>
        <w:jc w:val="right"/>
        <w:rPr>
          <w:rFonts w:ascii="GHEA Grapalat" w:hAnsi="GHEA Grapalat"/>
          <w:i/>
          <w:lang w:val="hy-AM"/>
        </w:rPr>
      </w:pPr>
    </w:p>
    <w:p w14:paraId="6CB2B148" w14:textId="77777777" w:rsidR="00B2572B" w:rsidRPr="00F566BF" w:rsidRDefault="00B2572B" w:rsidP="00EF3662">
      <w:pPr>
        <w:pStyle w:val="BodyTextIndent3"/>
        <w:spacing w:line="240" w:lineRule="auto"/>
        <w:jc w:val="right"/>
        <w:rPr>
          <w:rFonts w:ascii="GHEA Grapalat" w:hAnsi="GHEA Grapalat"/>
          <w:i/>
          <w:lang w:val="es-ES" w:eastAsia="ru-RU"/>
        </w:rPr>
      </w:pPr>
    </w:p>
    <w:p w14:paraId="1E47FA4A" w14:textId="77777777" w:rsidR="000B1088" w:rsidRPr="00F566BF" w:rsidDel="000B1088" w:rsidRDefault="00B2572B" w:rsidP="000B1088">
      <w:pPr>
        <w:pStyle w:val="BodyTextIndent3"/>
        <w:spacing w:line="240" w:lineRule="auto"/>
        <w:jc w:val="right"/>
        <w:rPr>
          <w:rFonts w:ascii="GHEA Grapalat" w:hAnsi="GHEA Grapalat"/>
          <w:i/>
          <w:lang w:val="es-ES" w:eastAsia="ru-RU"/>
        </w:rPr>
      </w:pPr>
      <w:r w:rsidRPr="00F566BF">
        <w:rPr>
          <w:rFonts w:ascii="GHEA Grapalat" w:hAnsi="GHEA Grapalat"/>
          <w:i/>
          <w:lang w:val="es-ES" w:eastAsia="ru-RU"/>
        </w:rPr>
        <w:br w:type="page"/>
      </w:r>
    </w:p>
    <w:p w14:paraId="3C6FE8F4" w14:textId="7BC244B2" w:rsidR="00091EBC" w:rsidRPr="002D4DC4" w:rsidRDefault="00325A9F" w:rsidP="00973D3D">
      <w:pPr>
        <w:pStyle w:val="BodyTextIndent3"/>
        <w:spacing w:line="240" w:lineRule="auto"/>
        <w:jc w:val="right"/>
        <w:rPr>
          <w:rFonts w:ascii="GHEA Grapalat" w:hAnsi="GHEA Grapalat" w:cs="Arial"/>
          <w:b/>
          <w:lang w:val="hy-AM"/>
        </w:rPr>
      </w:pPr>
      <w:r>
        <w:rPr>
          <w:rFonts w:ascii="GHEA Grapalat" w:hAnsi="GHEA Grapalat"/>
          <w:b/>
          <w:lang w:val="hy-AM"/>
        </w:rPr>
        <w:lastRenderedPageBreak/>
        <w:t xml:space="preserve">                                                                                                                                             </w:t>
      </w:r>
      <w:r w:rsidR="00091EBC" w:rsidRPr="00F566BF">
        <w:rPr>
          <w:rFonts w:ascii="GHEA Grapalat" w:hAnsi="GHEA Grapalat" w:cs="Sylfaen"/>
          <w:b/>
          <w:lang w:val="hy-AM"/>
        </w:rPr>
        <w:t>Հավելված</w:t>
      </w:r>
      <w:r w:rsidR="00091EBC" w:rsidRPr="00F566BF">
        <w:rPr>
          <w:rFonts w:ascii="GHEA Grapalat" w:hAnsi="GHEA Grapalat" w:cs="Arial"/>
          <w:b/>
          <w:lang w:val="hy-AM"/>
        </w:rPr>
        <w:t xml:space="preserve"> </w:t>
      </w:r>
      <w:r w:rsidR="00BF7D70" w:rsidRPr="002D4DC4">
        <w:rPr>
          <w:rFonts w:ascii="GHEA Grapalat" w:hAnsi="GHEA Grapalat" w:cs="Arial"/>
          <w:b/>
          <w:lang w:val="hy-AM"/>
        </w:rPr>
        <w:t>5</w:t>
      </w:r>
    </w:p>
    <w:p w14:paraId="2C48A8D1" w14:textId="540E92C0" w:rsidR="00091EBC" w:rsidRPr="00F566BF" w:rsidRDefault="00091EBC" w:rsidP="00091EBC">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BB2ECF">
        <w:rPr>
          <w:rFonts w:ascii="GHEA Grapalat" w:hAnsi="GHEA Grapalat"/>
          <w:b/>
          <w:lang w:val="hy-AM"/>
        </w:rPr>
        <w:t>ԵՔ-ՀԲՄԽԾՁԲ-25/46</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7A811B09" w14:textId="70CAB0C5" w:rsidR="00091EBC" w:rsidRPr="00F566BF" w:rsidRDefault="00F26BC2" w:rsidP="00091EBC">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Հրատապ </w:t>
      </w:r>
      <w:r w:rsidR="00091EBC" w:rsidRPr="00F566BF">
        <w:rPr>
          <w:rFonts w:ascii="GHEA Grapalat" w:hAnsi="GHEA Grapalat" w:cs="Sylfaen"/>
          <w:b/>
          <w:lang w:val="hy-AM"/>
        </w:rPr>
        <w:t>բաց</w:t>
      </w:r>
      <w:r w:rsidR="00091EBC" w:rsidRPr="00F566BF">
        <w:rPr>
          <w:rFonts w:ascii="GHEA Grapalat" w:hAnsi="GHEA Grapalat" w:cs="Arial"/>
          <w:b/>
          <w:lang w:val="hy-AM"/>
        </w:rPr>
        <w:t xml:space="preserve"> մրցույթի </w:t>
      </w:r>
      <w:r w:rsidR="00091EBC" w:rsidRPr="00F566BF">
        <w:rPr>
          <w:rFonts w:ascii="GHEA Grapalat" w:hAnsi="GHEA Grapalat" w:cs="Sylfaen"/>
          <w:b/>
          <w:lang w:val="hy-AM"/>
        </w:rPr>
        <w:t>հրավերի</w:t>
      </w:r>
    </w:p>
    <w:p w14:paraId="45F7228D" w14:textId="77777777" w:rsidR="00091EBC" w:rsidRPr="00F566BF" w:rsidRDefault="00091EBC" w:rsidP="00091EBC">
      <w:pPr>
        <w:pStyle w:val="BodyTextIndent3"/>
        <w:spacing w:line="240" w:lineRule="auto"/>
        <w:jc w:val="right"/>
        <w:rPr>
          <w:rFonts w:ascii="GHEA Grapalat" w:hAnsi="GHEA Grapalat" w:cs="Sylfaen"/>
          <w:b/>
          <w:lang w:val="hy-AM"/>
        </w:rPr>
      </w:pPr>
    </w:p>
    <w:p w14:paraId="34F565D9" w14:textId="77777777" w:rsidR="00091EBC" w:rsidRPr="002D4DC4"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4550FB84" w14:textId="77777777" w:rsidR="001C7C1A" w:rsidRPr="00F566BF" w:rsidRDefault="001C7C1A" w:rsidP="001C7C1A">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4ECDCDF2" w14:textId="77777777" w:rsidR="00091EBC" w:rsidRPr="002D4DC4"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ab/>
        <w:t xml:space="preserve">1.Սույն երաշխիքը (այսուհետ՝ երաշխիք) հանդիսանում է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0894A36B" w14:textId="77777777" w:rsidR="00091EBC" w:rsidRPr="002D4DC4" w:rsidRDefault="00091EBC" w:rsidP="00091EBC">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494DFFDC" w14:textId="5762FCEA" w:rsidR="00091EBC" w:rsidRPr="00F566BF"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b w:val="0"/>
          <w:bCs w:val="0"/>
          <w:sz w:val="20"/>
          <w:szCs w:val="20"/>
          <w:lang w:val="hy-AM"/>
        </w:rPr>
        <w:t xml:space="preserve">(այսուհետ՝ բենեֆիցիար) և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00F71502">
        <w:rPr>
          <w:rStyle w:val="Strong"/>
          <w:rFonts w:ascii="GHEA Grapalat" w:hAnsi="GHEA Grapalat"/>
          <w:b w:val="0"/>
          <w:bCs w:val="0"/>
          <w:sz w:val="20"/>
          <w:szCs w:val="20"/>
          <w:lang w:val="hy-AM"/>
        </w:rPr>
        <w:t xml:space="preserve"> </w:t>
      </w:r>
      <w:r w:rsidR="002F4517" w:rsidRPr="004B2068">
        <w:rPr>
          <w:rStyle w:val="Strong"/>
          <w:rFonts w:ascii="GHEA Grapalat" w:hAnsi="GHEA Grapalat"/>
          <w:b w:val="0"/>
          <w:bCs w:val="0"/>
          <w:sz w:val="20"/>
          <w:szCs w:val="20"/>
          <w:lang w:val="hy-AM"/>
        </w:rPr>
        <w:t>(այսուհետ՝ պրի</w:t>
      </w:r>
      <w:r w:rsidR="002F4517">
        <w:rPr>
          <w:rStyle w:val="Strong"/>
          <w:rFonts w:ascii="GHEA Grapalat" w:hAnsi="GHEA Grapalat"/>
          <w:b w:val="0"/>
          <w:bCs w:val="0"/>
          <w:sz w:val="20"/>
          <w:szCs w:val="20"/>
          <w:lang w:val="hy-AM"/>
        </w:rPr>
        <w:t>ն</w:t>
      </w:r>
      <w:r w:rsidR="002F4517" w:rsidRPr="004B2068">
        <w:rPr>
          <w:rStyle w:val="Strong"/>
          <w:rFonts w:ascii="GHEA Grapalat" w:hAnsi="GHEA Grapalat"/>
          <w:b w:val="0"/>
          <w:bCs w:val="0"/>
          <w:sz w:val="20"/>
          <w:szCs w:val="20"/>
          <w:lang w:val="hy-AM"/>
        </w:rPr>
        <w:t xml:space="preserve">ցիպալ) </w:t>
      </w:r>
      <w:r w:rsidRPr="002D4DC4">
        <w:rPr>
          <w:rStyle w:val="Strong"/>
          <w:rFonts w:ascii="GHEA Grapalat" w:hAnsi="GHEA Grapalat"/>
          <w:b w:val="0"/>
          <w:bCs w:val="0"/>
          <w:sz w:val="20"/>
          <w:szCs w:val="20"/>
          <w:lang w:val="hy-AM"/>
        </w:rPr>
        <w:t xml:space="preserve">միջև </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ընտրված մասնակցի </w:t>
      </w:r>
      <w:r w:rsidRPr="002D4DC4">
        <w:rPr>
          <w:rFonts w:ascii="GHEA Grapalat" w:hAnsi="GHEA Grapalat" w:cs="Sylfaen"/>
          <w:vertAlign w:val="superscript"/>
          <w:lang w:val="hy-AM"/>
        </w:rPr>
        <w:t>անվանումը</w:t>
      </w:r>
      <w:r w:rsidRPr="00F566BF">
        <w:rPr>
          <w:rFonts w:ascii="GHEA Grapalat" w:hAnsi="GHEA Grapalat" w:cs="Sylfaen"/>
          <w:vertAlign w:val="superscript"/>
          <w:lang w:val="hy-AM"/>
        </w:rPr>
        <w:t xml:space="preserve"> </w:t>
      </w:r>
    </w:p>
    <w:p w14:paraId="505D7968"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կնքվելիք N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F566BF">
        <w:rPr>
          <w:rFonts w:ascii="GHEA Grapalat" w:hAnsi="GHEA Grapalat" w:cs="Sylfaen"/>
          <w:vertAlign w:val="superscript"/>
          <w:lang w:val="hy-AM"/>
        </w:rPr>
        <w:t xml:space="preserve">կնքվելիք պայմանագրի </w:t>
      </w:r>
      <w:r w:rsidR="007A5E2D" w:rsidRPr="002D4DC4">
        <w:rPr>
          <w:rFonts w:ascii="GHEA Grapalat" w:hAnsi="GHEA Grapalat" w:cs="Sylfaen"/>
          <w:vertAlign w:val="superscript"/>
          <w:lang w:val="hy-AM"/>
        </w:rPr>
        <w:t>համարը</w:t>
      </w:r>
    </w:p>
    <w:p w14:paraId="0FF3D634"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Pr>
          <w:rStyle w:val="Strong"/>
          <w:rFonts w:ascii="GHEA Grapalat" w:hAnsi="GHEA Grapalat"/>
          <w:b w:val="0"/>
          <w:bCs w:val="0"/>
          <w:sz w:val="20"/>
          <w:szCs w:val="20"/>
          <w:lang w:val="hy-AM"/>
        </w:rPr>
        <w:t>ում</w:t>
      </w:r>
      <w:r w:rsidRPr="002D4DC4">
        <w:rPr>
          <w:rStyle w:val="Strong"/>
          <w:rFonts w:ascii="GHEA Grapalat" w:hAnsi="GHEA Grapalat"/>
          <w:b w:val="0"/>
          <w:bCs w:val="0"/>
          <w:sz w:val="20"/>
          <w:szCs w:val="20"/>
          <w:lang w:val="hy-AM"/>
        </w:rPr>
        <w:t xml:space="preserve">: </w:t>
      </w:r>
    </w:p>
    <w:p w14:paraId="186D47FC" w14:textId="77777777" w:rsidR="00091EBC" w:rsidRPr="002D4DC4"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2. Երաշխիքով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(այսուհետ՝ երաշխիք տվող </w:t>
      </w:r>
    </w:p>
    <w:p w14:paraId="336F3FC7"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14:paraId="4DEE75BB" w14:textId="77777777"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502768DD" w14:textId="77777777" w:rsidR="00091EBC" w:rsidRPr="002D4DC4"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12EECFA3" w14:textId="5F472CBC"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(այսուհետ՝ երաշխիքի գումար)՝ պահանջն ստանալուց </w:t>
      </w:r>
      <w:r w:rsidR="00547AE2">
        <w:rPr>
          <w:rStyle w:val="Strong"/>
          <w:rFonts w:ascii="GHEA Grapalat" w:hAnsi="GHEA Grapalat"/>
          <w:b w:val="0"/>
          <w:bCs w:val="0"/>
          <w:sz w:val="20"/>
          <w:szCs w:val="20"/>
          <w:lang w:val="hy-AM"/>
        </w:rPr>
        <w:t>հինգ</w:t>
      </w:r>
      <w:r w:rsidRPr="002D4DC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2D4DC4">
        <w:rPr>
          <w:rStyle w:val="Strong"/>
          <w:rFonts w:ascii="GHEA Grapalat" w:hAnsi="GHEA Grapalat"/>
          <w:b w:val="0"/>
          <w:bCs w:val="0"/>
          <w:sz w:val="20"/>
          <w:szCs w:val="20"/>
          <w:u w:val="single"/>
          <w:lang w:val="hy-AM"/>
        </w:rPr>
        <w:tab/>
      </w:r>
      <w:r w:rsidR="006A49C6">
        <w:rPr>
          <w:rStyle w:val="Strong"/>
          <w:rFonts w:ascii="GHEA Grapalat" w:hAnsi="GHEA Grapalat"/>
          <w:b w:val="0"/>
          <w:bCs w:val="0"/>
          <w:sz w:val="20"/>
          <w:szCs w:val="20"/>
          <w:u w:val="single"/>
          <w:lang w:val="hy-AM"/>
        </w:rPr>
        <w:t xml:space="preserve">        </w:t>
      </w:r>
      <w:r w:rsidR="006A49C6" w:rsidRPr="006A49C6">
        <w:rPr>
          <w:rStyle w:val="Strong"/>
          <w:rFonts w:ascii="GHEA Grapalat" w:hAnsi="GHEA Grapalat"/>
          <w:b w:val="0"/>
          <w:bCs w:val="0"/>
          <w:sz w:val="20"/>
          <w:szCs w:val="20"/>
          <w:u w:val="single"/>
          <w:lang w:val="hy-AM"/>
        </w:rPr>
        <w:t xml:space="preserve">  </w:t>
      </w:r>
      <w:r w:rsidR="006A49C6" w:rsidRPr="006A49C6">
        <w:rPr>
          <w:rFonts w:ascii="GHEA Grapalat" w:hAnsi="GHEA Grapalat" w:cs="Arial"/>
          <w:b/>
          <w:sz w:val="20"/>
          <w:szCs w:val="20"/>
          <w:u w:val="single"/>
          <w:lang w:val="hy-AM"/>
        </w:rPr>
        <w:t>900015211429</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հաշվեհամարին փոխանցման միջոցով:</w:t>
      </w:r>
    </w:p>
    <w:p w14:paraId="6EA06286" w14:textId="7B504BFD"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Fonts w:ascii="GHEA Grapalat" w:hAnsi="GHEA Grapalat" w:cs="Sylfaen"/>
          <w:vertAlign w:val="superscript"/>
          <w:lang w:val="hy-AM"/>
        </w:rPr>
        <w:t xml:space="preserve">                                                                                      հաշվեհամարը</w:t>
      </w:r>
      <w:r w:rsidR="00767DDF" w:rsidRPr="0093002B">
        <w:rPr>
          <w:rFonts w:ascii="GHEA Grapalat" w:hAnsi="GHEA Grapalat" w:cs="Sylfaen"/>
          <w:b/>
          <w:lang w:val="es-ES"/>
        </w:rPr>
        <w:t>*</w:t>
      </w:r>
    </w:p>
    <w:p w14:paraId="19F0A55E"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4004D633"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842CF6"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w:t>
      </w:r>
      <w:r w:rsidR="00DB01B8" w:rsidRPr="00842CF6">
        <w:rPr>
          <w:rFonts w:ascii="GHEA Grapalat" w:hAnsi="GHEA Grapalat"/>
          <w:color w:val="000000"/>
          <w:sz w:val="20"/>
          <w:szCs w:val="20"/>
          <w:lang w:val="hy-AM"/>
        </w:rPr>
        <w:t xml:space="preserve">Երաշխիքը գործում է </w:t>
      </w:r>
      <w:r w:rsidR="00325A9F">
        <w:rPr>
          <w:rFonts w:ascii="GHEA Grapalat" w:hAnsi="GHEA Grapalat"/>
          <w:color w:val="000000"/>
          <w:sz w:val="20"/>
          <w:szCs w:val="20"/>
          <w:lang w:val="hy-AM"/>
        </w:rPr>
        <w:t xml:space="preserve">թողարկման պահից և ուժի մեջ է </w:t>
      </w:r>
      <w:r w:rsidR="00DB01B8" w:rsidRPr="00842CF6">
        <w:rPr>
          <w:rFonts w:ascii="GHEA Grapalat" w:hAnsi="GHEA Grapalat"/>
          <w:color w:val="000000"/>
          <w:sz w:val="20"/>
          <w:szCs w:val="20"/>
          <w:lang w:val="hy-AM"/>
        </w:rPr>
        <w:t>բենեֆիցիարի և պրի</w:t>
      </w:r>
      <w:r w:rsidR="004A0593">
        <w:rPr>
          <w:rFonts w:ascii="GHEA Grapalat" w:hAnsi="GHEA Grapalat"/>
          <w:color w:val="000000"/>
          <w:sz w:val="20"/>
          <w:szCs w:val="20"/>
          <w:lang w:val="hy-AM"/>
        </w:rPr>
        <w:t>ն</w:t>
      </w:r>
      <w:r w:rsidR="00DB01B8" w:rsidRPr="00842CF6">
        <w:rPr>
          <w:rFonts w:ascii="GHEA Grapalat" w:hAnsi="GHEA Grapalat"/>
          <w:color w:val="000000"/>
          <w:sz w:val="20"/>
          <w:szCs w:val="20"/>
          <w:lang w:val="hy-AM"/>
        </w:rPr>
        <w:t>ցիպալի միջև կնքվելիք</w:t>
      </w:r>
      <w:r w:rsidR="00325A9F">
        <w:rPr>
          <w:rFonts w:ascii="GHEA Grapalat" w:hAnsi="GHEA Grapalat"/>
          <w:color w:val="000000"/>
          <w:sz w:val="20"/>
          <w:szCs w:val="20"/>
          <w:lang w:val="hy-AM"/>
        </w:rPr>
        <w:t xml:space="preserve"> </w:t>
      </w:r>
      <w:r w:rsidR="00DB01B8" w:rsidRPr="00842CF6">
        <w:rPr>
          <w:rFonts w:ascii="GHEA Grapalat" w:hAnsi="GHEA Grapalat"/>
          <w:color w:val="000000"/>
          <w:sz w:val="20"/>
          <w:szCs w:val="20"/>
          <w:lang w:val="hy-AM"/>
        </w:rPr>
        <w:t xml:space="preserve">N </w:t>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p>
    <w:p w14:paraId="79EB6C42" w14:textId="77777777" w:rsidR="00DB01B8" w:rsidRPr="00842CF6"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57A52B58" w14:textId="77777777" w:rsidR="00DB01B8" w:rsidRPr="00842CF6"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5815CA0D" w:rsidR="00DB01B8" w:rsidRPr="006A49C6"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Pr>
          <w:rFonts w:ascii="GHEA Grapalat" w:hAnsi="GHEA Grapalat"/>
          <w:color w:val="000000"/>
          <w:sz w:val="20"/>
          <w:szCs w:val="20"/>
          <w:lang w:val="hy-AM"/>
        </w:rPr>
        <w:t>՝</w:t>
      </w:r>
      <w:r w:rsidR="00325A9F" w:rsidRPr="008242F8">
        <w:rPr>
          <w:rFonts w:ascii="GHEA Grapalat" w:hAnsi="GHEA Grapalat"/>
          <w:color w:val="000000"/>
          <w:sz w:val="20"/>
          <w:szCs w:val="20"/>
          <w:lang w:val="hy-AM"/>
        </w:rPr>
        <w:t xml:space="preserve">  </w:t>
      </w:r>
      <w:hyperlink r:id="rId12" w:history="1">
        <w:r w:rsidR="006A49C6" w:rsidRPr="00931961">
          <w:rPr>
            <w:rStyle w:val="Hyperlink"/>
            <w:rFonts w:ascii="GHEA Grapalat" w:hAnsi="GHEA Grapalat"/>
            <w:sz w:val="20"/>
            <w:szCs w:val="20"/>
            <w:lang w:val="hy-AM"/>
          </w:rPr>
          <w:t>mariam.grigoryan@yerevan.am</w:t>
        </w:r>
      </w:hyperlink>
      <w:r w:rsidR="006A49C6">
        <w:rPr>
          <w:rFonts w:ascii="GHEA Grapalat" w:hAnsi="GHEA Grapalat"/>
          <w:color w:val="000000"/>
          <w:sz w:val="20"/>
          <w:szCs w:val="20"/>
          <w:lang w:val="hy-AM"/>
        </w:rPr>
        <w:t xml:space="preserve"> </w:t>
      </w:r>
      <w:r w:rsidRPr="00842CF6">
        <w:rPr>
          <w:rFonts w:ascii="GHEA Grapalat" w:hAnsi="GHEA Grapalat"/>
          <w:color w:val="000000"/>
          <w:sz w:val="20"/>
          <w:szCs w:val="20"/>
          <w:lang w:val="hy-AM"/>
        </w:rPr>
        <w:t xml:space="preserve">էլեկտրոնային փոստի հասցեին։     </w:t>
      </w:r>
    </w:p>
    <w:p w14:paraId="268A68B4" w14:textId="77777777" w:rsidR="00091EBC" w:rsidRPr="002D4DC4"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2D4DC4"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1) </w:t>
      </w:r>
      <w:r w:rsidR="0091775C" w:rsidRPr="002D4DC4">
        <w:rPr>
          <w:rFonts w:ascii="GHEA Grapalat" w:hAnsi="GHEA Grapalat"/>
          <w:color w:val="000000"/>
          <w:sz w:val="20"/>
          <w:szCs w:val="20"/>
          <w:lang w:val="hy-AM"/>
        </w:rPr>
        <w:t xml:space="preserve">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0091775C" w:rsidRPr="002D4DC4">
        <w:rPr>
          <w:rFonts w:ascii="GHEA Grapalat" w:hAnsi="GHEA Grapalat"/>
          <w:color w:val="000000"/>
          <w:sz w:val="20"/>
          <w:szCs w:val="20"/>
          <w:u w:val="single"/>
          <w:lang w:val="hy-AM"/>
        </w:rPr>
        <w:tab/>
        <w:t xml:space="preserve">     </w:t>
      </w:r>
      <w:r w:rsidRPr="002D4DC4">
        <w:rPr>
          <w:rFonts w:ascii="GHEA Grapalat" w:hAnsi="GHEA Grapalat"/>
          <w:color w:val="000000"/>
          <w:sz w:val="20"/>
          <w:szCs w:val="20"/>
          <w:lang w:val="hy-AM"/>
        </w:rPr>
        <w:t xml:space="preserve"> պայմանագրի, ներառյալ նաև դրանում </w:t>
      </w:r>
      <w:r w:rsidR="0091775C" w:rsidRPr="002D4DC4">
        <w:rPr>
          <w:rFonts w:ascii="GHEA Grapalat" w:hAnsi="GHEA Grapalat"/>
          <w:color w:val="000000"/>
          <w:sz w:val="20"/>
          <w:szCs w:val="20"/>
          <w:lang w:val="hy-AM"/>
        </w:rPr>
        <w:t>կատարված</w:t>
      </w:r>
    </w:p>
    <w:p w14:paraId="66792FF9" w14:textId="77777777" w:rsidR="00DC3470" w:rsidRPr="00F566BF"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0091775C" w:rsidRPr="002D4DC4">
        <w:rPr>
          <w:rFonts w:ascii="GHEA Grapalat" w:hAnsi="GHEA Grapalat" w:cs="Sylfaen"/>
          <w:vertAlign w:val="superscript"/>
          <w:lang w:val="hy-AM"/>
        </w:rPr>
        <w:t>համարը</w:t>
      </w:r>
      <w:r w:rsidRPr="00F566BF">
        <w:rPr>
          <w:rFonts w:ascii="GHEA Grapalat" w:hAnsi="GHEA Grapalat" w:cs="Sylfaen"/>
          <w:vertAlign w:val="superscript"/>
          <w:lang w:val="hy-AM"/>
        </w:rPr>
        <w:t xml:space="preserve"> </w:t>
      </w:r>
    </w:p>
    <w:p w14:paraId="52324C6E" w14:textId="0B8D8BC1" w:rsidR="00DC3470" w:rsidRPr="002D4DC4"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2D4DC4"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B96854">
        <w:rPr>
          <w:lang w:val="hy-AM"/>
        </w:rPr>
        <w:instrText>HYPERLINK "http://www.procurement.am"</w:instrText>
      </w:r>
      <w:r>
        <w:fldChar w:fldCharType="separate"/>
      </w:r>
      <w:r w:rsidRPr="002D4DC4">
        <w:rPr>
          <w:rStyle w:val="Hyperlink"/>
          <w:rFonts w:ascii="GHEA Grapalat" w:hAnsi="GHEA Grapalat"/>
          <w:sz w:val="20"/>
          <w:szCs w:val="20"/>
          <w:lang w:val="hy-AM"/>
        </w:rPr>
        <w:t>www.procurement.am</w:t>
      </w:r>
      <w:r>
        <w:fldChar w:fldCharType="end"/>
      </w:r>
      <w:r w:rsidRPr="002D4DC4">
        <w:rPr>
          <w:rFonts w:ascii="GHEA Grapalat" w:hAnsi="GHEA Grapalat"/>
          <w:color w:val="000000"/>
          <w:sz w:val="20"/>
          <w:szCs w:val="20"/>
          <w:lang w:val="hy-AM"/>
        </w:rPr>
        <w:t xml:space="preserve"> հասց</w:t>
      </w:r>
      <w:r w:rsidR="00532A65">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sidR="00AF3D6A">
        <w:rPr>
          <w:rFonts w:ascii="GHEA Grapalat" w:hAnsi="GHEA Grapalat"/>
          <w:color w:val="000000"/>
          <w:sz w:val="20"/>
          <w:szCs w:val="20"/>
          <w:lang w:val="hy-AM"/>
        </w:rPr>
        <w:t>:</w:t>
      </w:r>
    </w:p>
    <w:p w14:paraId="31CB5776"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Pr>
          <w:rFonts w:ascii="GHEA Grapalat" w:hAnsi="GHEA Grapalat"/>
          <w:color w:val="000000"/>
          <w:sz w:val="20"/>
          <w:szCs w:val="20"/>
          <w:lang w:val="hy-AM"/>
        </w:rPr>
        <w:t>ց</w:t>
      </w:r>
      <w:r w:rsidRPr="002D4DC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2D4DC4"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w:t>
      </w:r>
      <w:r w:rsidR="00091EBC" w:rsidRPr="002D4DC4">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2D4DC4"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w:t>
      </w:r>
      <w:r w:rsidR="00091EBC" w:rsidRPr="002D4DC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0</w:t>
      </w:r>
      <w:r w:rsidRPr="002D4DC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1</w:t>
      </w:r>
      <w:r w:rsidRPr="002D4DC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w:t>
      </w:r>
      <w:r w:rsidR="0070371B" w:rsidRPr="002D4DC4">
        <w:rPr>
          <w:rFonts w:ascii="GHEA Grapalat" w:hAnsi="GHEA Grapalat"/>
          <w:color w:val="000000"/>
          <w:sz w:val="20"/>
          <w:szCs w:val="20"/>
          <w:lang w:val="hy-AM"/>
        </w:rPr>
        <w:t>մարմնի ղեկավար</w:t>
      </w:r>
      <w:r w:rsidRPr="002D4DC4">
        <w:rPr>
          <w:rFonts w:ascii="GHEA Grapalat" w:hAnsi="GHEA Grapalat"/>
          <w:color w:val="000000"/>
          <w:sz w:val="20"/>
          <w:szCs w:val="20"/>
          <w:lang w:val="hy-AM"/>
        </w:rPr>
        <w:t xml:space="preserve">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D7F2339"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6C0BE36" w14:textId="77777777" w:rsidR="00091EBC" w:rsidRPr="00F566BF"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1B4DEBC5" w14:textId="77777777" w:rsidR="00091EBC" w:rsidRPr="00F566BF" w:rsidRDefault="00091EBC" w:rsidP="00091EBC">
      <w:pPr>
        <w:pStyle w:val="BodyTextIndent3"/>
        <w:spacing w:line="240" w:lineRule="auto"/>
        <w:jc w:val="center"/>
        <w:rPr>
          <w:rFonts w:ascii="GHEA Grapalat" w:hAnsi="GHEA Grapalat" w:cs="Arial"/>
          <w:b/>
          <w:lang w:val="hy-AM"/>
        </w:rPr>
      </w:pPr>
    </w:p>
    <w:p w14:paraId="175AA95A" w14:textId="77777777" w:rsidR="00091EBC" w:rsidRPr="00F566BF" w:rsidRDefault="00091EBC" w:rsidP="00091EBC">
      <w:pPr>
        <w:pStyle w:val="BodyTextIndent3"/>
        <w:spacing w:line="240" w:lineRule="auto"/>
        <w:jc w:val="right"/>
        <w:rPr>
          <w:rFonts w:ascii="GHEA Grapalat" w:hAnsi="GHEA Grapalat"/>
          <w:szCs w:val="24"/>
          <w:lang w:val="hy-AM"/>
        </w:rPr>
      </w:pPr>
    </w:p>
    <w:p w14:paraId="5FEC540A" w14:textId="77777777" w:rsidR="00F46F1D" w:rsidRDefault="00F46F1D" w:rsidP="00631658">
      <w:pPr>
        <w:pStyle w:val="BodyTextIndent3"/>
        <w:spacing w:line="240" w:lineRule="auto"/>
        <w:jc w:val="right"/>
        <w:rPr>
          <w:rFonts w:ascii="GHEA Grapalat" w:hAnsi="GHEA Grapalat" w:cs="Sylfaen"/>
          <w:b/>
          <w:lang w:val="hy-AM"/>
        </w:rPr>
      </w:pPr>
    </w:p>
    <w:p w14:paraId="06BB8108" w14:textId="501351CA" w:rsidR="00F46F1D" w:rsidRDefault="00F46F1D" w:rsidP="00631658">
      <w:pPr>
        <w:pStyle w:val="BodyTextIndent3"/>
        <w:spacing w:line="240" w:lineRule="auto"/>
        <w:jc w:val="right"/>
        <w:rPr>
          <w:rFonts w:ascii="GHEA Grapalat" w:hAnsi="GHEA Grapalat" w:cs="Sylfaen"/>
          <w:b/>
          <w:lang w:val="hy-AM"/>
        </w:rPr>
      </w:pPr>
    </w:p>
    <w:p w14:paraId="10359F55" w14:textId="742E3766" w:rsidR="00334EFB" w:rsidRDefault="00334EFB" w:rsidP="00631658">
      <w:pPr>
        <w:pStyle w:val="BodyTextIndent3"/>
        <w:spacing w:line="240" w:lineRule="auto"/>
        <w:jc w:val="right"/>
        <w:rPr>
          <w:rFonts w:ascii="GHEA Grapalat" w:hAnsi="GHEA Grapalat" w:cs="Sylfaen"/>
          <w:b/>
          <w:lang w:val="hy-AM"/>
        </w:rPr>
      </w:pPr>
    </w:p>
    <w:p w14:paraId="2C1034C0" w14:textId="04C4646C" w:rsidR="00334EFB" w:rsidRDefault="00334EFB" w:rsidP="00631658">
      <w:pPr>
        <w:pStyle w:val="BodyTextIndent3"/>
        <w:spacing w:line="240" w:lineRule="auto"/>
        <w:jc w:val="right"/>
        <w:rPr>
          <w:rFonts w:ascii="GHEA Grapalat" w:hAnsi="GHEA Grapalat" w:cs="Sylfaen"/>
          <w:b/>
          <w:lang w:val="hy-AM"/>
        </w:rPr>
      </w:pPr>
    </w:p>
    <w:p w14:paraId="7D4D3F53" w14:textId="178346EB" w:rsidR="00334EFB" w:rsidRDefault="00334EFB" w:rsidP="00631658">
      <w:pPr>
        <w:pStyle w:val="BodyTextIndent3"/>
        <w:spacing w:line="240" w:lineRule="auto"/>
        <w:jc w:val="right"/>
        <w:rPr>
          <w:rFonts w:ascii="GHEA Grapalat" w:hAnsi="GHEA Grapalat" w:cs="Sylfaen"/>
          <w:b/>
          <w:lang w:val="hy-AM"/>
        </w:rPr>
      </w:pPr>
    </w:p>
    <w:p w14:paraId="22447147" w14:textId="36BA6458" w:rsidR="00334EFB" w:rsidRDefault="00334EFB" w:rsidP="00631658">
      <w:pPr>
        <w:pStyle w:val="BodyTextIndent3"/>
        <w:spacing w:line="240" w:lineRule="auto"/>
        <w:jc w:val="right"/>
        <w:rPr>
          <w:rFonts w:ascii="GHEA Grapalat" w:hAnsi="GHEA Grapalat" w:cs="Sylfaen"/>
          <w:b/>
          <w:lang w:val="hy-AM"/>
        </w:rPr>
      </w:pPr>
    </w:p>
    <w:p w14:paraId="27A85C9C" w14:textId="00F5A1F2" w:rsidR="00334EFB" w:rsidRDefault="00334EFB" w:rsidP="00631658">
      <w:pPr>
        <w:pStyle w:val="BodyTextIndent3"/>
        <w:spacing w:line="240" w:lineRule="auto"/>
        <w:jc w:val="right"/>
        <w:rPr>
          <w:rFonts w:ascii="GHEA Grapalat" w:hAnsi="GHEA Grapalat" w:cs="Sylfaen"/>
          <w:b/>
          <w:lang w:val="hy-AM"/>
        </w:rPr>
      </w:pPr>
    </w:p>
    <w:p w14:paraId="6A526926" w14:textId="7698C566" w:rsidR="00334EFB" w:rsidRDefault="00334EFB" w:rsidP="00631658">
      <w:pPr>
        <w:pStyle w:val="BodyTextIndent3"/>
        <w:spacing w:line="240" w:lineRule="auto"/>
        <w:jc w:val="right"/>
        <w:rPr>
          <w:rFonts w:ascii="GHEA Grapalat" w:hAnsi="GHEA Grapalat" w:cs="Sylfaen"/>
          <w:b/>
          <w:lang w:val="hy-AM"/>
        </w:rPr>
      </w:pPr>
    </w:p>
    <w:p w14:paraId="5DD9C341" w14:textId="06246F5B" w:rsidR="00334EFB" w:rsidRDefault="00334EFB" w:rsidP="00631658">
      <w:pPr>
        <w:pStyle w:val="BodyTextIndent3"/>
        <w:spacing w:line="240" w:lineRule="auto"/>
        <w:jc w:val="right"/>
        <w:rPr>
          <w:rFonts w:ascii="GHEA Grapalat" w:hAnsi="GHEA Grapalat" w:cs="Sylfaen"/>
          <w:b/>
          <w:lang w:val="hy-AM"/>
        </w:rPr>
      </w:pPr>
    </w:p>
    <w:p w14:paraId="3ED0A843" w14:textId="65D3E0A3" w:rsidR="00334EFB" w:rsidRDefault="00334EFB" w:rsidP="00631658">
      <w:pPr>
        <w:pStyle w:val="BodyTextIndent3"/>
        <w:spacing w:line="240" w:lineRule="auto"/>
        <w:jc w:val="right"/>
        <w:rPr>
          <w:rFonts w:ascii="GHEA Grapalat" w:hAnsi="GHEA Grapalat" w:cs="Sylfaen"/>
          <w:b/>
          <w:lang w:val="hy-AM"/>
        </w:rPr>
      </w:pPr>
    </w:p>
    <w:p w14:paraId="0C5DC64D" w14:textId="048D3FD5" w:rsidR="00334EFB" w:rsidRDefault="00334EFB" w:rsidP="00631658">
      <w:pPr>
        <w:pStyle w:val="BodyTextIndent3"/>
        <w:spacing w:line="240" w:lineRule="auto"/>
        <w:jc w:val="right"/>
        <w:rPr>
          <w:rFonts w:ascii="GHEA Grapalat" w:hAnsi="GHEA Grapalat" w:cs="Sylfaen"/>
          <w:b/>
          <w:lang w:val="hy-AM"/>
        </w:rPr>
      </w:pPr>
    </w:p>
    <w:p w14:paraId="39D68946" w14:textId="765D136D" w:rsidR="00334EFB" w:rsidRDefault="00334EFB" w:rsidP="00631658">
      <w:pPr>
        <w:pStyle w:val="BodyTextIndent3"/>
        <w:spacing w:line="240" w:lineRule="auto"/>
        <w:jc w:val="right"/>
        <w:rPr>
          <w:rFonts w:ascii="GHEA Grapalat" w:hAnsi="GHEA Grapalat" w:cs="Sylfaen"/>
          <w:b/>
          <w:lang w:val="hy-AM"/>
        </w:rPr>
      </w:pPr>
    </w:p>
    <w:p w14:paraId="6BBF23FF" w14:textId="1ED4E0F4" w:rsidR="00334EFB" w:rsidRDefault="00334EFB" w:rsidP="00631658">
      <w:pPr>
        <w:pStyle w:val="BodyTextIndent3"/>
        <w:spacing w:line="240" w:lineRule="auto"/>
        <w:jc w:val="right"/>
        <w:rPr>
          <w:rFonts w:ascii="GHEA Grapalat" w:hAnsi="GHEA Grapalat" w:cs="Sylfaen"/>
          <w:b/>
          <w:lang w:val="hy-AM"/>
        </w:rPr>
      </w:pPr>
    </w:p>
    <w:p w14:paraId="67C6B918" w14:textId="4DB7C05C" w:rsidR="00334EFB" w:rsidRDefault="00334EFB" w:rsidP="00631658">
      <w:pPr>
        <w:pStyle w:val="BodyTextIndent3"/>
        <w:spacing w:line="240" w:lineRule="auto"/>
        <w:jc w:val="right"/>
        <w:rPr>
          <w:rFonts w:ascii="GHEA Grapalat" w:hAnsi="GHEA Grapalat" w:cs="Sylfaen"/>
          <w:b/>
          <w:lang w:val="hy-AM"/>
        </w:rPr>
      </w:pPr>
    </w:p>
    <w:p w14:paraId="1D5B5FD1" w14:textId="557798F6" w:rsidR="00334EFB" w:rsidRDefault="00334EFB" w:rsidP="00631658">
      <w:pPr>
        <w:pStyle w:val="BodyTextIndent3"/>
        <w:spacing w:line="240" w:lineRule="auto"/>
        <w:jc w:val="right"/>
        <w:rPr>
          <w:rFonts w:ascii="GHEA Grapalat" w:hAnsi="GHEA Grapalat" w:cs="Sylfaen"/>
          <w:b/>
          <w:lang w:val="hy-AM"/>
        </w:rPr>
      </w:pPr>
    </w:p>
    <w:p w14:paraId="6833EC82" w14:textId="2B051A95" w:rsidR="00334EFB" w:rsidRDefault="00334EFB" w:rsidP="00631658">
      <w:pPr>
        <w:pStyle w:val="BodyTextIndent3"/>
        <w:spacing w:line="240" w:lineRule="auto"/>
        <w:jc w:val="right"/>
        <w:rPr>
          <w:rFonts w:ascii="GHEA Grapalat" w:hAnsi="GHEA Grapalat" w:cs="Sylfaen"/>
          <w:b/>
          <w:lang w:val="hy-AM"/>
        </w:rPr>
      </w:pPr>
    </w:p>
    <w:p w14:paraId="7DD99A6B" w14:textId="20060857" w:rsidR="00334EFB" w:rsidRDefault="00334EFB" w:rsidP="00631658">
      <w:pPr>
        <w:pStyle w:val="BodyTextIndent3"/>
        <w:spacing w:line="240" w:lineRule="auto"/>
        <w:jc w:val="right"/>
        <w:rPr>
          <w:rFonts w:ascii="GHEA Grapalat" w:hAnsi="GHEA Grapalat" w:cs="Sylfaen"/>
          <w:b/>
          <w:lang w:val="hy-AM"/>
        </w:rPr>
      </w:pPr>
    </w:p>
    <w:p w14:paraId="227AA2B0" w14:textId="55BFEC70" w:rsidR="00334EFB" w:rsidRDefault="00334EFB" w:rsidP="00631658">
      <w:pPr>
        <w:pStyle w:val="BodyTextIndent3"/>
        <w:spacing w:line="240" w:lineRule="auto"/>
        <w:jc w:val="right"/>
        <w:rPr>
          <w:rFonts w:ascii="GHEA Grapalat" w:hAnsi="GHEA Grapalat" w:cs="Sylfaen"/>
          <w:b/>
          <w:lang w:val="hy-AM"/>
        </w:rPr>
      </w:pPr>
    </w:p>
    <w:p w14:paraId="3EDE6EDC" w14:textId="764FD685" w:rsidR="00334EFB" w:rsidRDefault="00334EFB" w:rsidP="00631658">
      <w:pPr>
        <w:pStyle w:val="BodyTextIndent3"/>
        <w:spacing w:line="240" w:lineRule="auto"/>
        <w:jc w:val="right"/>
        <w:rPr>
          <w:rFonts w:ascii="GHEA Grapalat" w:hAnsi="GHEA Grapalat" w:cs="Sylfaen"/>
          <w:b/>
          <w:lang w:val="hy-AM"/>
        </w:rPr>
      </w:pPr>
    </w:p>
    <w:p w14:paraId="6FE59C08" w14:textId="569FD884" w:rsidR="00334EFB" w:rsidRDefault="00334EFB" w:rsidP="00631658">
      <w:pPr>
        <w:pStyle w:val="BodyTextIndent3"/>
        <w:spacing w:line="240" w:lineRule="auto"/>
        <w:jc w:val="right"/>
        <w:rPr>
          <w:rFonts w:ascii="GHEA Grapalat" w:hAnsi="GHEA Grapalat" w:cs="Sylfaen"/>
          <w:b/>
          <w:lang w:val="hy-AM"/>
        </w:rPr>
      </w:pPr>
    </w:p>
    <w:p w14:paraId="4D42124D" w14:textId="7AC4DF59" w:rsidR="00334EFB" w:rsidRDefault="00334EFB" w:rsidP="00631658">
      <w:pPr>
        <w:pStyle w:val="BodyTextIndent3"/>
        <w:spacing w:line="240" w:lineRule="auto"/>
        <w:jc w:val="right"/>
        <w:rPr>
          <w:rFonts w:ascii="GHEA Grapalat" w:hAnsi="GHEA Grapalat" w:cs="Sylfaen"/>
          <w:b/>
          <w:lang w:val="hy-AM"/>
        </w:rPr>
      </w:pPr>
    </w:p>
    <w:p w14:paraId="6DB94F31" w14:textId="7920005C" w:rsidR="00334EFB" w:rsidRDefault="00334EFB" w:rsidP="00631658">
      <w:pPr>
        <w:pStyle w:val="BodyTextIndent3"/>
        <w:spacing w:line="240" w:lineRule="auto"/>
        <w:jc w:val="right"/>
        <w:rPr>
          <w:rFonts w:ascii="GHEA Grapalat" w:hAnsi="GHEA Grapalat" w:cs="Sylfaen"/>
          <w:b/>
          <w:lang w:val="hy-AM"/>
        </w:rPr>
      </w:pPr>
    </w:p>
    <w:p w14:paraId="5BBAC979" w14:textId="27D01122" w:rsidR="00334EFB" w:rsidRDefault="00334EFB" w:rsidP="00631658">
      <w:pPr>
        <w:pStyle w:val="BodyTextIndent3"/>
        <w:spacing w:line="240" w:lineRule="auto"/>
        <w:jc w:val="right"/>
        <w:rPr>
          <w:rFonts w:ascii="GHEA Grapalat" w:hAnsi="GHEA Grapalat" w:cs="Sylfaen"/>
          <w:b/>
          <w:lang w:val="hy-AM"/>
        </w:rPr>
      </w:pPr>
    </w:p>
    <w:p w14:paraId="742E0796" w14:textId="24E5F536" w:rsidR="00334EFB" w:rsidRDefault="00334EFB" w:rsidP="00631658">
      <w:pPr>
        <w:pStyle w:val="BodyTextIndent3"/>
        <w:spacing w:line="240" w:lineRule="auto"/>
        <w:jc w:val="right"/>
        <w:rPr>
          <w:rFonts w:ascii="GHEA Grapalat" w:hAnsi="GHEA Grapalat" w:cs="Sylfaen"/>
          <w:b/>
          <w:lang w:val="hy-AM"/>
        </w:rPr>
      </w:pPr>
    </w:p>
    <w:p w14:paraId="24FCEBDD" w14:textId="15F14F8F" w:rsidR="00334EFB" w:rsidRDefault="00334EFB" w:rsidP="00631658">
      <w:pPr>
        <w:pStyle w:val="BodyTextIndent3"/>
        <w:spacing w:line="240" w:lineRule="auto"/>
        <w:jc w:val="right"/>
        <w:rPr>
          <w:rFonts w:ascii="GHEA Grapalat" w:hAnsi="GHEA Grapalat" w:cs="Sylfaen"/>
          <w:b/>
          <w:lang w:val="hy-AM"/>
        </w:rPr>
      </w:pPr>
    </w:p>
    <w:p w14:paraId="6585E55B" w14:textId="5CBCCE0A" w:rsidR="00334EFB" w:rsidRDefault="00334EFB" w:rsidP="00631658">
      <w:pPr>
        <w:pStyle w:val="BodyTextIndent3"/>
        <w:spacing w:line="240" w:lineRule="auto"/>
        <w:jc w:val="right"/>
        <w:rPr>
          <w:rFonts w:ascii="GHEA Grapalat" w:hAnsi="GHEA Grapalat" w:cs="Sylfaen"/>
          <w:b/>
          <w:lang w:val="hy-AM"/>
        </w:rPr>
      </w:pPr>
    </w:p>
    <w:p w14:paraId="52394ABF" w14:textId="7AF5578D" w:rsidR="00334EFB" w:rsidRDefault="00334EFB" w:rsidP="00631658">
      <w:pPr>
        <w:pStyle w:val="BodyTextIndent3"/>
        <w:spacing w:line="240" w:lineRule="auto"/>
        <w:jc w:val="right"/>
        <w:rPr>
          <w:rFonts w:ascii="GHEA Grapalat" w:hAnsi="GHEA Grapalat" w:cs="Sylfaen"/>
          <w:b/>
          <w:lang w:val="hy-AM"/>
        </w:rPr>
      </w:pPr>
    </w:p>
    <w:p w14:paraId="312CB815" w14:textId="1B9EBAD9" w:rsidR="00334EFB" w:rsidRDefault="00334EFB" w:rsidP="00631658">
      <w:pPr>
        <w:pStyle w:val="BodyTextIndent3"/>
        <w:spacing w:line="240" w:lineRule="auto"/>
        <w:jc w:val="right"/>
        <w:rPr>
          <w:rFonts w:ascii="GHEA Grapalat" w:hAnsi="GHEA Grapalat" w:cs="Sylfaen"/>
          <w:b/>
          <w:lang w:val="hy-AM"/>
        </w:rPr>
      </w:pPr>
    </w:p>
    <w:p w14:paraId="3372D9AB" w14:textId="58154FDC" w:rsidR="00334EFB" w:rsidRDefault="00334EFB" w:rsidP="00631658">
      <w:pPr>
        <w:pStyle w:val="BodyTextIndent3"/>
        <w:spacing w:line="240" w:lineRule="auto"/>
        <w:jc w:val="right"/>
        <w:rPr>
          <w:rFonts w:ascii="GHEA Grapalat" w:hAnsi="GHEA Grapalat" w:cs="Sylfaen"/>
          <w:b/>
          <w:lang w:val="hy-AM"/>
        </w:rPr>
      </w:pPr>
    </w:p>
    <w:p w14:paraId="44A5837D" w14:textId="1CB220B6" w:rsidR="00334EFB" w:rsidRDefault="00334EFB" w:rsidP="00631658">
      <w:pPr>
        <w:pStyle w:val="BodyTextIndent3"/>
        <w:spacing w:line="240" w:lineRule="auto"/>
        <w:jc w:val="right"/>
        <w:rPr>
          <w:rFonts w:ascii="GHEA Grapalat" w:hAnsi="GHEA Grapalat" w:cs="Sylfaen"/>
          <w:b/>
          <w:lang w:val="hy-AM"/>
        </w:rPr>
      </w:pPr>
    </w:p>
    <w:p w14:paraId="789DB8D6" w14:textId="55C8D7F6" w:rsidR="00334EFB" w:rsidRDefault="00334EFB" w:rsidP="00631658">
      <w:pPr>
        <w:pStyle w:val="BodyTextIndent3"/>
        <w:spacing w:line="240" w:lineRule="auto"/>
        <w:jc w:val="right"/>
        <w:rPr>
          <w:rFonts w:ascii="GHEA Grapalat" w:hAnsi="GHEA Grapalat" w:cs="Sylfaen"/>
          <w:b/>
          <w:lang w:val="hy-AM"/>
        </w:rPr>
      </w:pPr>
    </w:p>
    <w:p w14:paraId="1511D9B4" w14:textId="68D97FFE" w:rsidR="00334EFB" w:rsidRDefault="00334EFB" w:rsidP="00631658">
      <w:pPr>
        <w:pStyle w:val="BodyTextIndent3"/>
        <w:spacing w:line="240" w:lineRule="auto"/>
        <w:jc w:val="right"/>
        <w:rPr>
          <w:rFonts w:ascii="GHEA Grapalat" w:hAnsi="GHEA Grapalat" w:cs="Sylfaen"/>
          <w:b/>
          <w:lang w:val="hy-AM"/>
        </w:rPr>
      </w:pPr>
    </w:p>
    <w:p w14:paraId="7B10168D" w14:textId="333E12EA" w:rsidR="00334EFB" w:rsidRDefault="00334EFB" w:rsidP="00631658">
      <w:pPr>
        <w:pStyle w:val="BodyTextIndent3"/>
        <w:spacing w:line="240" w:lineRule="auto"/>
        <w:jc w:val="right"/>
        <w:rPr>
          <w:rFonts w:ascii="GHEA Grapalat" w:hAnsi="GHEA Grapalat" w:cs="Sylfaen"/>
          <w:b/>
          <w:lang w:val="hy-AM"/>
        </w:rPr>
      </w:pPr>
    </w:p>
    <w:p w14:paraId="6F685FDD" w14:textId="12329EB8" w:rsidR="00334EFB" w:rsidRDefault="00334EFB" w:rsidP="00631658">
      <w:pPr>
        <w:pStyle w:val="BodyTextIndent3"/>
        <w:spacing w:line="240" w:lineRule="auto"/>
        <w:jc w:val="right"/>
        <w:rPr>
          <w:rFonts w:ascii="GHEA Grapalat" w:hAnsi="GHEA Grapalat" w:cs="Sylfaen"/>
          <w:b/>
          <w:lang w:val="hy-AM"/>
        </w:rPr>
      </w:pPr>
    </w:p>
    <w:p w14:paraId="3AFFAF04" w14:textId="7DEA12CD" w:rsidR="00334EFB" w:rsidRDefault="00334EFB" w:rsidP="00631658">
      <w:pPr>
        <w:pStyle w:val="BodyTextIndent3"/>
        <w:spacing w:line="240" w:lineRule="auto"/>
        <w:jc w:val="right"/>
        <w:rPr>
          <w:rFonts w:ascii="GHEA Grapalat" w:hAnsi="GHEA Grapalat" w:cs="Sylfaen"/>
          <w:b/>
          <w:lang w:val="hy-AM"/>
        </w:rPr>
      </w:pPr>
    </w:p>
    <w:p w14:paraId="17E04753" w14:textId="121CF094" w:rsidR="00334EFB" w:rsidRDefault="00334EFB" w:rsidP="00631658">
      <w:pPr>
        <w:pStyle w:val="BodyTextIndent3"/>
        <w:spacing w:line="240" w:lineRule="auto"/>
        <w:jc w:val="right"/>
        <w:rPr>
          <w:rFonts w:ascii="GHEA Grapalat" w:hAnsi="GHEA Grapalat" w:cs="Sylfaen"/>
          <w:b/>
          <w:lang w:val="hy-AM"/>
        </w:rPr>
      </w:pPr>
    </w:p>
    <w:p w14:paraId="7B4624CB" w14:textId="4CFE8771" w:rsidR="00334EFB" w:rsidRDefault="00334EFB" w:rsidP="00631658">
      <w:pPr>
        <w:pStyle w:val="BodyTextIndent3"/>
        <w:spacing w:line="240" w:lineRule="auto"/>
        <w:jc w:val="right"/>
        <w:rPr>
          <w:rFonts w:ascii="GHEA Grapalat" w:hAnsi="GHEA Grapalat" w:cs="Sylfaen"/>
          <w:b/>
          <w:lang w:val="hy-AM"/>
        </w:rPr>
      </w:pPr>
    </w:p>
    <w:p w14:paraId="5B9ED217" w14:textId="76EEA69A" w:rsidR="00334EFB" w:rsidRDefault="00334EFB" w:rsidP="00631658">
      <w:pPr>
        <w:pStyle w:val="BodyTextIndent3"/>
        <w:spacing w:line="240" w:lineRule="auto"/>
        <w:jc w:val="right"/>
        <w:rPr>
          <w:rFonts w:ascii="GHEA Grapalat" w:hAnsi="GHEA Grapalat" w:cs="Sylfaen"/>
          <w:b/>
          <w:lang w:val="hy-AM"/>
        </w:rPr>
      </w:pPr>
    </w:p>
    <w:p w14:paraId="3C7A5184" w14:textId="3B95FA43" w:rsidR="00334EFB" w:rsidRDefault="00334EFB" w:rsidP="00631658">
      <w:pPr>
        <w:pStyle w:val="BodyTextIndent3"/>
        <w:spacing w:line="240" w:lineRule="auto"/>
        <w:jc w:val="right"/>
        <w:rPr>
          <w:rFonts w:ascii="GHEA Grapalat" w:hAnsi="GHEA Grapalat" w:cs="Sylfaen"/>
          <w:b/>
          <w:lang w:val="hy-AM"/>
        </w:rPr>
      </w:pPr>
    </w:p>
    <w:p w14:paraId="03AEB6DB" w14:textId="60A9B338" w:rsidR="00334EFB" w:rsidRDefault="00334EFB" w:rsidP="00631658">
      <w:pPr>
        <w:pStyle w:val="BodyTextIndent3"/>
        <w:spacing w:line="240" w:lineRule="auto"/>
        <w:jc w:val="right"/>
        <w:rPr>
          <w:rFonts w:ascii="GHEA Grapalat" w:hAnsi="GHEA Grapalat" w:cs="Sylfaen"/>
          <w:b/>
          <w:lang w:val="hy-AM"/>
        </w:rPr>
      </w:pPr>
    </w:p>
    <w:p w14:paraId="694D4601" w14:textId="54838C53" w:rsidR="00334EFB" w:rsidRDefault="00334EFB" w:rsidP="00631658">
      <w:pPr>
        <w:pStyle w:val="BodyTextIndent3"/>
        <w:spacing w:line="240" w:lineRule="auto"/>
        <w:jc w:val="right"/>
        <w:rPr>
          <w:rFonts w:ascii="GHEA Grapalat" w:hAnsi="GHEA Grapalat" w:cs="Sylfaen"/>
          <w:b/>
          <w:lang w:val="hy-AM"/>
        </w:rPr>
      </w:pPr>
    </w:p>
    <w:p w14:paraId="55AB1E93" w14:textId="20C0BFC0" w:rsidR="00334EFB" w:rsidRDefault="00334EFB" w:rsidP="00631658">
      <w:pPr>
        <w:pStyle w:val="BodyTextIndent3"/>
        <w:spacing w:line="240" w:lineRule="auto"/>
        <w:jc w:val="right"/>
        <w:rPr>
          <w:rFonts w:ascii="GHEA Grapalat" w:hAnsi="GHEA Grapalat" w:cs="Sylfaen"/>
          <w:b/>
          <w:lang w:val="hy-AM"/>
        </w:rPr>
      </w:pPr>
    </w:p>
    <w:p w14:paraId="1D88F421" w14:textId="2A0A657D" w:rsidR="00334EFB" w:rsidRDefault="00334EFB" w:rsidP="00631658">
      <w:pPr>
        <w:pStyle w:val="BodyTextIndent3"/>
        <w:spacing w:line="240" w:lineRule="auto"/>
        <w:jc w:val="right"/>
        <w:rPr>
          <w:rFonts w:ascii="GHEA Grapalat" w:hAnsi="GHEA Grapalat" w:cs="Sylfaen"/>
          <w:b/>
          <w:lang w:val="hy-AM"/>
        </w:rPr>
      </w:pPr>
    </w:p>
    <w:p w14:paraId="6BE43B88" w14:textId="2DCCC96B" w:rsidR="00334EFB" w:rsidRDefault="00334EFB" w:rsidP="00631658">
      <w:pPr>
        <w:pStyle w:val="BodyTextIndent3"/>
        <w:spacing w:line="240" w:lineRule="auto"/>
        <w:jc w:val="right"/>
        <w:rPr>
          <w:rFonts w:ascii="GHEA Grapalat" w:hAnsi="GHEA Grapalat" w:cs="Sylfaen"/>
          <w:b/>
          <w:lang w:val="hy-AM"/>
        </w:rPr>
      </w:pPr>
    </w:p>
    <w:p w14:paraId="2457CED6" w14:textId="77777777" w:rsidR="00334EFB" w:rsidRDefault="00334EFB" w:rsidP="00631658">
      <w:pPr>
        <w:pStyle w:val="BodyTextIndent3"/>
        <w:spacing w:line="240" w:lineRule="auto"/>
        <w:jc w:val="right"/>
        <w:rPr>
          <w:rFonts w:ascii="GHEA Grapalat" w:hAnsi="GHEA Grapalat" w:cs="Sylfaen"/>
          <w:b/>
          <w:lang w:val="hy-AM"/>
        </w:rPr>
      </w:pPr>
    </w:p>
    <w:p w14:paraId="73B07011" w14:textId="77777777" w:rsidR="00F46F1D" w:rsidRDefault="00F46F1D" w:rsidP="00631658">
      <w:pPr>
        <w:pStyle w:val="BodyTextIndent3"/>
        <w:spacing w:line="240" w:lineRule="auto"/>
        <w:jc w:val="right"/>
        <w:rPr>
          <w:rFonts w:ascii="GHEA Grapalat" w:hAnsi="GHEA Grapalat" w:cs="Sylfaen"/>
          <w:b/>
          <w:lang w:val="hy-AM"/>
        </w:rPr>
      </w:pPr>
    </w:p>
    <w:p w14:paraId="6556F747" w14:textId="77777777" w:rsidR="00F46F1D" w:rsidRDefault="00F46F1D" w:rsidP="00631658">
      <w:pPr>
        <w:pStyle w:val="BodyTextIndent3"/>
        <w:spacing w:line="240" w:lineRule="auto"/>
        <w:jc w:val="right"/>
        <w:rPr>
          <w:rFonts w:ascii="GHEA Grapalat" w:hAnsi="GHEA Grapalat" w:cs="Sylfaen"/>
          <w:b/>
          <w:lang w:val="hy-AM"/>
        </w:rPr>
      </w:pPr>
    </w:p>
    <w:p w14:paraId="00F70535" w14:textId="77777777" w:rsidR="003A39DC" w:rsidRDefault="003A39DC" w:rsidP="00631658">
      <w:pPr>
        <w:pStyle w:val="BodyTextIndent3"/>
        <w:spacing w:line="240" w:lineRule="auto"/>
        <w:jc w:val="right"/>
        <w:rPr>
          <w:rFonts w:ascii="GHEA Grapalat" w:hAnsi="GHEA Grapalat" w:cs="Sylfaen"/>
          <w:b/>
          <w:lang w:val="hy-AM"/>
        </w:rPr>
      </w:pPr>
    </w:p>
    <w:p w14:paraId="72E4EA4F" w14:textId="4114F673" w:rsidR="002B0E49" w:rsidRDefault="00334B2F" w:rsidP="00CD0CC7">
      <w:pPr>
        <w:pStyle w:val="BodyTextIndent3"/>
        <w:spacing w:line="240" w:lineRule="auto"/>
        <w:jc w:val="center"/>
        <w:rPr>
          <w:rFonts w:ascii="GHEA Grapalat" w:hAnsi="GHEA Grapalat" w:cs="Sylfaen"/>
          <w:b/>
          <w:lang w:val="hy-AM"/>
        </w:rPr>
      </w:pPr>
      <w:r w:rsidRPr="00F566BF">
        <w:rPr>
          <w:rFonts w:ascii="GHEA Grapalat" w:hAnsi="GHEA Grapalat"/>
          <w:b/>
          <w:lang w:val="hy-AM"/>
        </w:rPr>
        <w:br w:type="page"/>
      </w:r>
    </w:p>
    <w:p w14:paraId="16B9FB53" w14:textId="5FFC5BA2" w:rsidR="002B0E49" w:rsidRPr="00D66974"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D66974"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D66974">
        <w:rPr>
          <w:rFonts w:ascii="GHEA Grapalat" w:hAnsi="GHEA Grapalat" w:cs="Sylfaen"/>
          <w:b/>
          <w:lang w:val="hy-AM"/>
        </w:rPr>
        <w:tab/>
      </w:r>
      <w:r w:rsidR="00071D1C" w:rsidRPr="00D66974">
        <w:rPr>
          <w:rFonts w:ascii="GHEA Grapalat" w:hAnsi="GHEA Grapalat" w:cs="Sylfaen"/>
          <w:b/>
          <w:lang w:val="hy-AM"/>
        </w:rPr>
        <w:t xml:space="preserve">Հավելված </w:t>
      </w:r>
      <w:r w:rsidR="00F15AC0" w:rsidRPr="00D66974">
        <w:rPr>
          <w:rFonts w:ascii="GHEA Grapalat" w:hAnsi="GHEA Grapalat" w:cs="Sylfaen"/>
          <w:b/>
          <w:lang w:val="hy-AM"/>
        </w:rPr>
        <w:t>6</w:t>
      </w:r>
    </w:p>
    <w:p w14:paraId="1AF5CED8" w14:textId="54A9C7F3" w:rsidR="00071D1C" w:rsidRPr="00D66974" w:rsidRDefault="00071D1C" w:rsidP="00EF3662">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w:t>
      </w:r>
      <w:r w:rsidR="00BB2ECF">
        <w:rPr>
          <w:rFonts w:ascii="GHEA Grapalat" w:hAnsi="GHEA Grapalat" w:cs="Sylfaen"/>
          <w:b/>
          <w:lang w:val="hy-AM"/>
        </w:rPr>
        <w:t>ԵՔ-ՀԲՄԽԾՁԲ-25/46</w:t>
      </w:r>
      <w:r w:rsidRPr="00D66974">
        <w:rPr>
          <w:rFonts w:ascii="GHEA Grapalat" w:hAnsi="GHEA Grapalat" w:cs="Sylfaen"/>
          <w:b/>
          <w:lang w:val="hy-AM"/>
        </w:rPr>
        <w:t>»</w:t>
      </w:r>
      <w:r w:rsidR="00130202" w:rsidRPr="00D66974">
        <w:rPr>
          <w:rFonts w:ascii="GHEA Grapalat" w:hAnsi="GHEA Grapalat" w:cs="Sylfaen"/>
          <w:b/>
          <w:lang w:val="hy-AM"/>
        </w:rPr>
        <w:t>*</w:t>
      </w:r>
      <w:r w:rsidRPr="00D66974">
        <w:rPr>
          <w:rFonts w:ascii="GHEA Grapalat" w:hAnsi="GHEA Grapalat" w:cs="Sylfaen"/>
          <w:b/>
          <w:lang w:val="hy-AM"/>
        </w:rPr>
        <w:t xml:space="preserve">  ծածկագրով</w:t>
      </w:r>
    </w:p>
    <w:p w14:paraId="630CE518" w14:textId="51841DAB" w:rsidR="00071D1C" w:rsidRDefault="00EF6E29"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Հրատապ </w:t>
      </w:r>
      <w:r w:rsidR="00071D1C" w:rsidRPr="00D66974">
        <w:rPr>
          <w:rFonts w:ascii="GHEA Grapalat" w:hAnsi="GHEA Grapalat" w:cs="Sylfaen"/>
          <w:b/>
          <w:lang w:val="hy-AM"/>
        </w:rPr>
        <w:t>բաց մրցույթի հրավերի</w:t>
      </w:r>
    </w:p>
    <w:p w14:paraId="5715CA1D" w14:textId="77777777" w:rsidR="003A39DC" w:rsidRPr="00D66974" w:rsidRDefault="003A39DC" w:rsidP="00EF3662">
      <w:pPr>
        <w:pStyle w:val="BodyTextIndent3"/>
        <w:spacing w:line="240" w:lineRule="auto"/>
        <w:jc w:val="right"/>
        <w:rPr>
          <w:rFonts w:ascii="GHEA Grapalat" w:hAnsi="GHEA Grapalat" w:cs="Sylfaen"/>
          <w:b/>
          <w:lang w:val="hy-AM"/>
        </w:rPr>
      </w:pPr>
    </w:p>
    <w:p w14:paraId="00BDC581" w14:textId="77777777" w:rsidR="007678FA" w:rsidRPr="00D66974" w:rsidRDefault="007678FA" w:rsidP="00F02279">
      <w:pPr>
        <w:ind w:left="-142" w:firstLine="142"/>
        <w:jc w:val="center"/>
        <w:rPr>
          <w:rFonts w:ascii="GHEA Grapalat" w:hAnsi="GHEA Grapalat" w:cs="Sylfaen"/>
          <w:b/>
          <w:lang w:val="hy-AM"/>
        </w:rPr>
      </w:pPr>
    </w:p>
    <w:p w14:paraId="2A25C0E7" w14:textId="77777777" w:rsidR="003A39DC" w:rsidRPr="00811A9F" w:rsidRDefault="003A39DC" w:rsidP="003A39DC">
      <w:pPr>
        <w:ind w:left="-142" w:firstLine="142"/>
        <w:jc w:val="center"/>
        <w:rPr>
          <w:rFonts w:ascii="GHEA Grapalat" w:hAnsi="GHEA Grapalat" w:cs="Sylfaen"/>
          <w:b/>
          <w:lang w:val="hy-AM"/>
        </w:rPr>
      </w:pPr>
      <w:r w:rsidRPr="00811A9F">
        <w:rPr>
          <w:rFonts w:ascii="GHEA Grapalat" w:hAnsi="GHEA Grapalat" w:cs="Sylfaen"/>
          <w:b/>
          <w:lang w:val="hy-AM"/>
        </w:rPr>
        <w:t xml:space="preserve">ԾԱՌԱՅՈՒԹՅՈՒՆՆԵՐԻ </w:t>
      </w:r>
    </w:p>
    <w:p w14:paraId="05662FE5" w14:textId="77777777" w:rsidR="003A39DC" w:rsidRPr="00811A9F" w:rsidRDefault="003A39DC" w:rsidP="003A39DC">
      <w:pPr>
        <w:ind w:left="-142" w:firstLine="142"/>
        <w:jc w:val="center"/>
        <w:rPr>
          <w:rFonts w:ascii="GHEA Grapalat" w:hAnsi="GHEA Grapalat" w:cs="Sylfaen"/>
          <w:b/>
          <w:lang w:val="hy-AM"/>
        </w:rPr>
      </w:pPr>
      <w:r w:rsidRPr="00F566BF">
        <w:rPr>
          <w:rFonts w:ascii="GHEA Grapalat" w:hAnsi="GHEA Grapalat" w:cs="Sylfaen"/>
          <w:b/>
          <w:lang w:val="hy-AM"/>
        </w:rPr>
        <w:t>ՄԱՏՈՒՑՄԱՆ</w:t>
      </w:r>
    </w:p>
    <w:p w14:paraId="3C480CBA" w14:textId="70285A41" w:rsidR="003A39DC" w:rsidRPr="00811A9F" w:rsidRDefault="003A39DC" w:rsidP="003A39DC">
      <w:pPr>
        <w:ind w:left="-142" w:firstLine="142"/>
        <w:jc w:val="center"/>
        <w:rPr>
          <w:rFonts w:ascii="GHEA Grapalat" w:hAnsi="GHEA Grapalat" w:cs="Sylfaen"/>
          <w:b/>
          <w:lang w:val="hy-AM"/>
        </w:rPr>
      </w:pPr>
      <w:r w:rsidRPr="00811A9F">
        <w:rPr>
          <w:rFonts w:ascii="GHEA Grapalat" w:hAnsi="GHEA Grapalat" w:cs="Sylfaen"/>
          <w:b/>
          <w:lang w:val="hy-AM"/>
        </w:rPr>
        <w:t xml:space="preserve"> ԳՆՄԱՆ ՊԱՅՄԱՆԱԳԻՐ  </w:t>
      </w:r>
      <w:r>
        <w:rPr>
          <w:rFonts w:ascii="GHEA Grapalat" w:hAnsi="GHEA Grapalat" w:cs="Sylfaen"/>
          <w:b/>
          <w:lang w:val="hy-AM"/>
        </w:rPr>
        <w:br/>
      </w:r>
    </w:p>
    <w:p w14:paraId="5A901CBF" w14:textId="77777777" w:rsidR="007678FA" w:rsidRPr="00D66974" w:rsidRDefault="007678FA" w:rsidP="007678FA">
      <w:pPr>
        <w:ind w:left="-142" w:firstLine="142"/>
        <w:jc w:val="center"/>
        <w:rPr>
          <w:rFonts w:ascii="GHEA Grapalat" w:hAnsi="GHEA Grapalat"/>
          <w:b/>
          <w:u w:val="single"/>
          <w:lang w:val="hy-AM"/>
        </w:rPr>
      </w:pPr>
      <w:r w:rsidRPr="00D66974">
        <w:rPr>
          <w:rFonts w:ascii="GHEA Grapalat" w:hAnsi="GHEA Grapalat"/>
          <w:b/>
          <w:lang w:val="hy-AM"/>
        </w:rPr>
        <w:t xml:space="preserve">N </w:t>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lang w:val="hy-AM"/>
        </w:rPr>
        <w:t>«</w:t>
      </w:r>
      <w:r w:rsidRPr="00D66974">
        <w:rPr>
          <w:rFonts w:ascii="GHEA Grapalat" w:hAnsi="GHEA Grapalat" w:cs="Sylfaen"/>
          <w:sz w:val="20"/>
          <w:lang w:val="hy-AM"/>
        </w:rPr>
        <w:t>________________________________________</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2B4C028C" w14:textId="77777777" w:rsidR="007678FA" w:rsidRPr="00D66974" w:rsidRDefault="007678FA" w:rsidP="007678FA">
      <w:pPr>
        <w:jc w:val="both"/>
        <w:rPr>
          <w:rFonts w:ascii="GHEA Grapalat" w:hAnsi="GHEA Grapalat"/>
          <w:i/>
          <w:sz w:val="20"/>
          <w:lang w:val="hy-AM" w:eastAsia="zh-CN"/>
        </w:rPr>
      </w:pPr>
    </w:p>
    <w:p w14:paraId="1E0A75AD"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1. Պայմանագրի առարկան</w:t>
      </w:r>
    </w:p>
    <w:p w14:paraId="27BE3C5E" w14:textId="77777777" w:rsidR="003A39DC" w:rsidRPr="003A39DC" w:rsidRDefault="003A39DC" w:rsidP="003A39DC">
      <w:pPr>
        <w:ind w:firstLine="720"/>
        <w:jc w:val="both"/>
        <w:rPr>
          <w:rFonts w:ascii="GHEA Grapalat" w:hAnsi="GHEA Grapalat" w:cs="Sylfaen"/>
          <w:sz w:val="20"/>
          <w:lang w:val="hy-AM"/>
        </w:rPr>
      </w:pPr>
      <w:r w:rsidRPr="003A39DC">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D66974" w:rsidRDefault="003A39DC" w:rsidP="003A39DC">
      <w:pPr>
        <w:ind w:firstLine="720"/>
        <w:jc w:val="both"/>
        <w:rPr>
          <w:rFonts w:ascii="GHEA Grapalat" w:hAnsi="GHEA Grapalat"/>
          <w:sz w:val="20"/>
          <w:vertAlign w:val="superscript"/>
          <w:lang w:val="hy-AM"/>
        </w:rPr>
      </w:pPr>
      <w:r w:rsidRPr="003A39DC">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D66974">
        <w:rPr>
          <w:rFonts w:ascii="GHEA Grapalat" w:hAnsi="GHEA Grapalat"/>
          <w:sz w:val="20"/>
          <w:lang w:val="hy-AM"/>
        </w:rPr>
        <w:t>:</w:t>
      </w:r>
    </w:p>
    <w:p w14:paraId="5FD6395F" w14:textId="77777777" w:rsidR="007678FA" w:rsidRPr="00D66974" w:rsidRDefault="007678FA" w:rsidP="007678FA">
      <w:pPr>
        <w:ind w:firstLine="720"/>
        <w:jc w:val="both"/>
        <w:rPr>
          <w:rFonts w:ascii="GHEA Grapalat" w:hAnsi="GHEA Grapalat" w:cs="Sylfaen"/>
          <w:sz w:val="20"/>
          <w:lang w:val="hy-AM"/>
        </w:rPr>
      </w:pPr>
    </w:p>
    <w:p w14:paraId="3863D697"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692C39F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B1CBA86" w14:textId="1F3C380F"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003A39DC" w:rsidRPr="003A39DC">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D66974">
        <w:rPr>
          <w:rFonts w:ascii="GHEA Grapalat" w:hAnsi="GHEA Grapalat" w:cs="Times Armenian"/>
          <w:sz w:val="20"/>
          <w:lang w:val="hy-AM"/>
        </w:rPr>
        <w:t>.</w:t>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158EBAEF"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2.3 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2.4 Կատարողը պարտավոր է`</w:t>
      </w:r>
    </w:p>
    <w:p w14:paraId="0091B2C1" w14:textId="77777777" w:rsidR="007678FA" w:rsidRPr="00D66974" w:rsidRDefault="007678FA" w:rsidP="007678FA">
      <w:pPr>
        <w:ind w:firstLine="720"/>
        <w:jc w:val="both"/>
        <w:rPr>
          <w:rFonts w:ascii="GHEA Grapalat" w:hAnsi="GHEA Grapalat" w:cs="Sylfaen"/>
          <w:b/>
          <w:sz w:val="20"/>
          <w:lang w:val="hy-AM"/>
        </w:rPr>
      </w:pP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837C18" w:rsidRPr="00837C18">
        <w:rPr>
          <w:rFonts w:ascii="GHEA Grapalat" w:hAnsi="GHEA Grapalat"/>
          <w:sz w:val="20"/>
          <w:lang w:val="hy-AM"/>
        </w:rPr>
        <w:t>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4F0586" w:rsidRDefault="00F9495C" w:rsidP="00F9495C">
      <w:pPr>
        <w:ind w:firstLine="720"/>
        <w:jc w:val="both"/>
        <w:rPr>
          <w:rFonts w:ascii="GHEA Grapalat" w:hAnsi="GHEA Grapalat"/>
          <w:sz w:val="20"/>
          <w:lang w:val="hy-AM"/>
        </w:rPr>
      </w:pPr>
      <w:r w:rsidRPr="004F0586">
        <w:rPr>
          <w:rFonts w:ascii="GHEA Grapalat" w:hAnsi="GHEA Grapalat"/>
          <w:sz w:val="20"/>
          <w:lang w:val="hy-AM"/>
        </w:rPr>
        <w:t xml:space="preserve">2.4.4 </w:t>
      </w:r>
      <w:r w:rsidRPr="004F0586">
        <w:rPr>
          <w:rFonts w:ascii="GHEA Grapalat" w:hAnsi="GHEA Grapalat" w:cs="Sylfaen"/>
          <w:sz w:val="20"/>
          <w:lang w:val="hy-AM"/>
        </w:rPr>
        <w:t>Կապալի</w:t>
      </w:r>
      <w:r w:rsidRPr="004F0586">
        <w:rPr>
          <w:rFonts w:ascii="GHEA Grapalat" w:hAnsi="GHEA Grapalat"/>
          <w:sz w:val="20"/>
          <w:lang w:val="hy-AM"/>
        </w:rPr>
        <w:t xml:space="preserve"> </w:t>
      </w:r>
      <w:r w:rsidRPr="004F0586">
        <w:rPr>
          <w:rFonts w:ascii="GHEA Grapalat" w:hAnsi="GHEA Grapalat" w:cs="Sylfaen"/>
          <w:sz w:val="20"/>
          <w:lang w:val="hy-AM"/>
        </w:rPr>
        <w:t>օբյեկտի</w:t>
      </w:r>
      <w:r w:rsidRPr="004F0586">
        <w:rPr>
          <w:rFonts w:ascii="GHEA Grapalat" w:hAnsi="GHEA Grapalat"/>
          <w:sz w:val="20"/>
          <w:lang w:val="hy-AM"/>
        </w:rPr>
        <w:t xml:space="preserve"> </w:t>
      </w:r>
      <w:r w:rsidRPr="004F0586">
        <w:rPr>
          <w:rFonts w:ascii="GHEA Grapalat" w:hAnsi="GHEA Grapalat" w:cs="Sylfaen"/>
          <w:sz w:val="20"/>
          <w:lang w:val="hy-AM"/>
        </w:rPr>
        <w:t>և</w:t>
      </w:r>
      <w:r w:rsidRPr="004F0586">
        <w:rPr>
          <w:rFonts w:ascii="GHEA Grapalat" w:hAnsi="GHEA Grapalat"/>
          <w:sz w:val="20"/>
          <w:lang w:val="hy-AM"/>
        </w:rPr>
        <w:t xml:space="preserve"> </w:t>
      </w:r>
      <w:r w:rsidRPr="004F0586">
        <w:rPr>
          <w:rFonts w:ascii="GHEA Grapalat" w:hAnsi="GHEA Grapalat" w:cs="Sylfaen"/>
          <w:sz w:val="20"/>
          <w:lang w:val="hy-AM"/>
        </w:rPr>
        <w:t>դրա</w:t>
      </w:r>
      <w:r w:rsidRPr="004F0586">
        <w:rPr>
          <w:rFonts w:ascii="GHEA Grapalat" w:hAnsi="GHEA Grapalat"/>
          <w:sz w:val="20"/>
          <w:lang w:val="hy-AM"/>
        </w:rPr>
        <w:t xml:space="preserve"> </w:t>
      </w:r>
      <w:r w:rsidRPr="004F0586">
        <w:rPr>
          <w:rFonts w:ascii="GHEA Grapalat" w:hAnsi="GHEA Grapalat" w:cs="Sylfaen"/>
          <w:sz w:val="20"/>
          <w:lang w:val="hy-AM"/>
        </w:rPr>
        <w:t>առանձին</w:t>
      </w:r>
      <w:r w:rsidRPr="004F0586">
        <w:rPr>
          <w:rFonts w:ascii="GHEA Grapalat" w:hAnsi="GHEA Grapalat"/>
          <w:sz w:val="20"/>
          <w:lang w:val="hy-AM"/>
        </w:rPr>
        <w:t xml:space="preserve"> </w:t>
      </w:r>
      <w:r w:rsidRPr="004F0586">
        <w:rPr>
          <w:rFonts w:ascii="GHEA Grapalat" w:hAnsi="GHEA Grapalat" w:cs="Sylfaen"/>
          <w:sz w:val="20"/>
          <w:lang w:val="hy-AM"/>
        </w:rPr>
        <w:t>մասերի</w:t>
      </w:r>
      <w:r w:rsidRPr="004F0586">
        <w:rPr>
          <w:rFonts w:ascii="GHEA Grapalat" w:hAnsi="GHEA Grapalat"/>
          <w:sz w:val="20"/>
          <w:lang w:val="hy-AM"/>
        </w:rPr>
        <w:t xml:space="preserve"> </w:t>
      </w:r>
      <w:r w:rsidRPr="004F0586">
        <w:rPr>
          <w:rFonts w:ascii="GHEA Grapalat" w:hAnsi="GHEA Grapalat" w:cs="Sylfaen"/>
          <w:sz w:val="20"/>
          <w:lang w:val="hy-AM"/>
        </w:rPr>
        <w:t>երաշխիքային</w:t>
      </w:r>
      <w:r w:rsidRPr="004F0586">
        <w:rPr>
          <w:rFonts w:ascii="GHEA Grapalat" w:hAnsi="GHEA Grapalat"/>
          <w:sz w:val="20"/>
          <w:lang w:val="hy-AM"/>
        </w:rPr>
        <w:t xml:space="preserve"> </w:t>
      </w:r>
      <w:r w:rsidRPr="004F0586">
        <w:rPr>
          <w:rFonts w:ascii="GHEA Grapalat" w:hAnsi="GHEA Grapalat" w:cs="Sylfaen"/>
          <w:sz w:val="20"/>
          <w:lang w:val="hy-AM"/>
        </w:rPr>
        <w:t>ժամկետներին</w:t>
      </w:r>
      <w:r w:rsidRPr="004F0586">
        <w:rPr>
          <w:rFonts w:ascii="GHEA Grapalat" w:hAnsi="GHEA Grapalat"/>
          <w:sz w:val="20"/>
          <w:lang w:val="hy-AM"/>
        </w:rPr>
        <w:t xml:space="preserve"> </w:t>
      </w:r>
      <w:r w:rsidRPr="004F0586">
        <w:rPr>
          <w:rFonts w:ascii="GHEA Grapalat" w:hAnsi="GHEA Grapalat" w:cs="Sylfaen"/>
          <w:sz w:val="20"/>
          <w:lang w:val="hy-AM"/>
        </w:rPr>
        <w:t>ներկայացվող</w:t>
      </w:r>
      <w:r w:rsidRPr="004F0586">
        <w:rPr>
          <w:rFonts w:ascii="GHEA Grapalat" w:hAnsi="GHEA Grapalat"/>
          <w:sz w:val="20"/>
          <w:lang w:val="hy-AM"/>
        </w:rPr>
        <w:t xml:space="preserve"> </w:t>
      </w:r>
      <w:r w:rsidRPr="004F0586">
        <w:rPr>
          <w:rFonts w:ascii="GHEA Grapalat" w:hAnsi="GHEA Grapalat" w:cs="Sylfaen"/>
          <w:sz w:val="20"/>
          <w:lang w:val="hy-AM"/>
        </w:rPr>
        <w:t>պահանջները</w:t>
      </w:r>
      <w:r w:rsidRPr="004F0586">
        <w:rPr>
          <w:rFonts w:ascii="GHEA Grapalat" w:hAnsi="GHEA Grapalat"/>
          <w:sz w:val="20"/>
          <w:lang w:val="hy-AM"/>
        </w:rPr>
        <w:t xml:space="preserve"> </w:t>
      </w:r>
      <w:r w:rsidRPr="004F0586">
        <w:rPr>
          <w:rFonts w:ascii="GHEA Grapalat" w:hAnsi="GHEA Grapalat" w:cs="Sylfaen"/>
          <w:sz w:val="20"/>
          <w:lang w:val="hy-AM"/>
        </w:rPr>
        <w:t>ներկայացված</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նախագծանախահաշվային</w:t>
      </w:r>
      <w:r w:rsidRPr="004F0586">
        <w:rPr>
          <w:rFonts w:ascii="GHEA Grapalat" w:hAnsi="GHEA Grapalat"/>
          <w:sz w:val="20"/>
          <w:lang w:val="hy-AM"/>
        </w:rPr>
        <w:t xml:space="preserve"> </w:t>
      </w:r>
      <w:r w:rsidRPr="004F0586">
        <w:rPr>
          <w:rFonts w:ascii="GHEA Grapalat" w:hAnsi="GHEA Grapalat" w:cs="Sylfaen"/>
          <w:sz w:val="20"/>
          <w:lang w:val="hy-AM"/>
        </w:rPr>
        <w:t>փաստաթղթերում</w:t>
      </w:r>
      <w:r w:rsidRPr="004F0586">
        <w:rPr>
          <w:rFonts w:ascii="GHEA Grapalat" w:hAnsi="GHEA Grapalat"/>
          <w:sz w:val="20"/>
          <w:lang w:val="hy-AM"/>
        </w:rPr>
        <w:t xml:space="preserve">: </w:t>
      </w:r>
    </w:p>
    <w:p w14:paraId="65F13E93" w14:textId="77777777" w:rsidR="00F9495C" w:rsidRPr="004F0586" w:rsidRDefault="00F9495C" w:rsidP="00F9495C">
      <w:pPr>
        <w:ind w:firstLine="720"/>
        <w:jc w:val="both"/>
        <w:rPr>
          <w:rFonts w:ascii="GHEA Grapalat" w:hAnsi="GHEA Grapalat"/>
          <w:sz w:val="20"/>
          <w:lang w:val="hy-AM"/>
        </w:rPr>
      </w:pPr>
      <w:r w:rsidRPr="004F0586">
        <w:rPr>
          <w:rFonts w:ascii="GHEA Grapalat" w:hAnsi="GHEA Grapalat"/>
          <w:sz w:val="20"/>
          <w:lang w:val="hy-AM"/>
        </w:rPr>
        <w:t xml:space="preserve"> 2.4.5 </w:t>
      </w:r>
      <w:r w:rsidRPr="004F0586">
        <w:rPr>
          <w:rFonts w:ascii="GHEA Grapalat" w:hAnsi="GHEA Grapalat" w:cs="Sylfaen"/>
          <w:sz w:val="20"/>
          <w:lang w:val="hy-AM"/>
        </w:rPr>
        <w:t>Եթե</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պայմանագրի</w:t>
      </w:r>
      <w:r w:rsidRPr="004F0586">
        <w:rPr>
          <w:rFonts w:ascii="GHEA Grapalat" w:hAnsi="GHEA Grapalat"/>
          <w:sz w:val="20"/>
          <w:lang w:val="hy-AM"/>
        </w:rPr>
        <w:t xml:space="preserve"> 2.4.4 </w:t>
      </w:r>
      <w:r w:rsidRPr="004F0586">
        <w:rPr>
          <w:rFonts w:ascii="GHEA Grapalat" w:hAnsi="GHEA Grapalat" w:cs="Sylfaen"/>
          <w:sz w:val="20"/>
          <w:lang w:val="hy-AM"/>
        </w:rPr>
        <w:t>կետով</w:t>
      </w:r>
      <w:r w:rsidRPr="004F0586">
        <w:rPr>
          <w:rFonts w:ascii="GHEA Grapalat" w:hAnsi="GHEA Grapalat"/>
          <w:sz w:val="20"/>
          <w:lang w:val="hy-AM"/>
        </w:rPr>
        <w:t xml:space="preserve"> </w:t>
      </w:r>
      <w:r w:rsidRPr="004F0586">
        <w:rPr>
          <w:rFonts w:ascii="GHEA Grapalat" w:hAnsi="GHEA Grapalat" w:cs="Sylfaen"/>
          <w:sz w:val="20"/>
          <w:lang w:val="hy-AM"/>
        </w:rPr>
        <w:t>սահմանված</w:t>
      </w:r>
      <w:r w:rsidRPr="004F0586">
        <w:rPr>
          <w:rFonts w:ascii="GHEA Grapalat" w:hAnsi="GHEA Grapalat"/>
          <w:sz w:val="20"/>
          <w:lang w:val="hy-AM"/>
        </w:rPr>
        <w:t xml:space="preserve"> </w:t>
      </w:r>
      <w:r w:rsidRPr="004F0586">
        <w:rPr>
          <w:rFonts w:ascii="GHEA Grapalat" w:hAnsi="GHEA Grapalat" w:cs="Sylfaen"/>
          <w:sz w:val="20"/>
          <w:lang w:val="hy-AM"/>
        </w:rPr>
        <w:t>ժամկետի</w:t>
      </w:r>
      <w:r w:rsidRPr="004F0586">
        <w:rPr>
          <w:rFonts w:ascii="GHEA Grapalat" w:hAnsi="GHEA Grapalat"/>
          <w:sz w:val="20"/>
          <w:lang w:val="hy-AM"/>
        </w:rPr>
        <w:t xml:space="preserve"> </w:t>
      </w:r>
      <w:r w:rsidRPr="004F0586">
        <w:rPr>
          <w:rFonts w:ascii="GHEA Grapalat" w:hAnsi="GHEA Grapalat" w:cs="Sylfaen"/>
          <w:sz w:val="20"/>
          <w:lang w:val="hy-AM"/>
        </w:rPr>
        <w:t>ընթացքում</w:t>
      </w:r>
      <w:r w:rsidRPr="004F0586">
        <w:rPr>
          <w:rFonts w:ascii="GHEA Grapalat" w:hAnsi="GHEA Grapalat"/>
          <w:sz w:val="20"/>
          <w:lang w:val="hy-AM"/>
        </w:rPr>
        <w:t xml:space="preserve"> </w:t>
      </w:r>
      <w:r w:rsidRPr="004F0586">
        <w:rPr>
          <w:rFonts w:ascii="GHEA Grapalat" w:hAnsi="GHEA Grapalat" w:cs="Sylfaen"/>
          <w:sz w:val="20"/>
          <w:lang w:val="hy-AM"/>
        </w:rPr>
        <w:t>ի</w:t>
      </w:r>
      <w:r w:rsidRPr="004F0586">
        <w:rPr>
          <w:rFonts w:ascii="GHEA Grapalat" w:hAnsi="GHEA Grapalat"/>
          <w:sz w:val="20"/>
          <w:lang w:val="hy-AM"/>
        </w:rPr>
        <w:t xml:space="preserve"> </w:t>
      </w:r>
      <w:r w:rsidRPr="004F0586">
        <w:rPr>
          <w:rFonts w:ascii="GHEA Grapalat" w:hAnsi="GHEA Grapalat" w:cs="Sylfaen"/>
          <w:sz w:val="20"/>
          <w:lang w:val="hy-AM"/>
        </w:rPr>
        <w:t>հայտ</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գալիս</w:t>
      </w:r>
      <w:r w:rsidRPr="004F0586">
        <w:rPr>
          <w:rFonts w:ascii="GHEA Grapalat" w:hAnsi="GHEA Grapalat"/>
          <w:sz w:val="20"/>
          <w:lang w:val="hy-AM"/>
        </w:rPr>
        <w:t xml:space="preserve"> </w:t>
      </w:r>
      <w:r w:rsidRPr="004F0586">
        <w:rPr>
          <w:rFonts w:ascii="GHEA Grapalat" w:hAnsi="GHEA Grapalat" w:cs="Sylfaen"/>
          <w:sz w:val="20"/>
          <w:lang w:val="hy-AM"/>
        </w:rPr>
        <w:t>թերություններ</w:t>
      </w:r>
      <w:r w:rsidRPr="004F0586">
        <w:rPr>
          <w:rFonts w:ascii="GHEA Grapalat" w:hAnsi="GHEA Grapalat"/>
          <w:sz w:val="20"/>
          <w:lang w:val="hy-AM"/>
        </w:rPr>
        <w:t xml:space="preserve">, </w:t>
      </w:r>
      <w:r w:rsidRPr="004F0586">
        <w:rPr>
          <w:rFonts w:ascii="GHEA Grapalat" w:hAnsi="GHEA Grapalat" w:cs="Sylfaen"/>
          <w:sz w:val="20"/>
          <w:lang w:val="hy-AM"/>
        </w:rPr>
        <w:t>ապա</w:t>
      </w:r>
      <w:r w:rsidRPr="004F0586">
        <w:rPr>
          <w:rFonts w:ascii="GHEA Grapalat" w:hAnsi="GHEA Grapalat"/>
          <w:sz w:val="20"/>
          <w:lang w:val="hy-AM"/>
        </w:rPr>
        <w:t xml:space="preserve"> </w:t>
      </w:r>
      <w:r w:rsidRPr="004F0586">
        <w:rPr>
          <w:rFonts w:ascii="GHEA Grapalat" w:hAnsi="GHEA Grapalat" w:cs="Sylfaen"/>
          <w:sz w:val="20"/>
          <w:lang w:val="hy-AM"/>
        </w:rPr>
        <w:t>Կատարողը</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պայմանագրով</w:t>
      </w:r>
      <w:r w:rsidRPr="004F0586">
        <w:rPr>
          <w:rFonts w:ascii="GHEA Grapalat" w:hAnsi="GHEA Grapalat"/>
          <w:sz w:val="20"/>
          <w:lang w:val="hy-AM"/>
        </w:rPr>
        <w:t xml:space="preserve"> </w:t>
      </w:r>
      <w:r w:rsidRPr="004F0586">
        <w:rPr>
          <w:rFonts w:ascii="GHEA Grapalat" w:hAnsi="GHEA Grapalat" w:cs="Sylfaen"/>
          <w:sz w:val="20"/>
          <w:lang w:val="hy-AM"/>
        </w:rPr>
        <w:t>նախատեսված</w:t>
      </w:r>
      <w:r w:rsidRPr="004F0586">
        <w:rPr>
          <w:rFonts w:ascii="GHEA Grapalat" w:hAnsi="GHEA Grapalat"/>
          <w:sz w:val="20"/>
          <w:lang w:val="hy-AM"/>
        </w:rPr>
        <w:t xml:space="preserve"> </w:t>
      </w:r>
      <w:r w:rsidRPr="004F0586">
        <w:rPr>
          <w:rFonts w:ascii="GHEA Grapalat" w:hAnsi="GHEA Grapalat" w:cs="Sylfaen"/>
          <w:sz w:val="20"/>
          <w:lang w:val="hy-AM"/>
        </w:rPr>
        <w:t>իր</w:t>
      </w:r>
      <w:r w:rsidRPr="004F0586">
        <w:rPr>
          <w:rFonts w:ascii="GHEA Grapalat" w:hAnsi="GHEA Grapalat"/>
          <w:sz w:val="20"/>
          <w:lang w:val="hy-AM"/>
        </w:rPr>
        <w:t xml:space="preserve"> </w:t>
      </w:r>
      <w:r w:rsidRPr="004F0586">
        <w:rPr>
          <w:rFonts w:ascii="GHEA Grapalat" w:hAnsi="GHEA Grapalat" w:cs="Sylfaen"/>
          <w:sz w:val="20"/>
          <w:lang w:val="hy-AM"/>
        </w:rPr>
        <w:t>պարտավորությունները</w:t>
      </w:r>
      <w:r w:rsidRPr="004F0586">
        <w:rPr>
          <w:rFonts w:ascii="GHEA Grapalat" w:hAnsi="GHEA Grapalat"/>
          <w:sz w:val="20"/>
          <w:lang w:val="hy-AM"/>
        </w:rPr>
        <w:t xml:space="preserve"> </w:t>
      </w:r>
      <w:r w:rsidRPr="004F0586">
        <w:rPr>
          <w:rFonts w:ascii="GHEA Grapalat" w:hAnsi="GHEA Grapalat" w:cs="Sylfaen"/>
          <w:sz w:val="20"/>
          <w:lang w:val="hy-AM"/>
        </w:rPr>
        <w:t>չկատարելու</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ոչ</w:t>
      </w:r>
      <w:r w:rsidRPr="004F0586">
        <w:rPr>
          <w:rFonts w:ascii="GHEA Grapalat" w:hAnsi="GHEA Grapalat"/>
          <w:sz w:val="20"/>
          <w:lang w:val="hy-AM"/>
        </w:rPr>
        <w:t xml:space="preserve"> </w:t>
      </w:r>
      <w:r w:rsidRPr="004F0586">
        <w:rPr>
          <w:rFonts w:ascii="GHEA Grapalat" w:hAnsi="GHEA Grapalat" w:cs="Sylfaen"/>
          <w:sz w:val="20"/>
          <w:lang w:val="hy-AM"/>
        </w:rPr>
        <w:t>պատշաճ</w:t>
      </w:r>
      <w:r w:rsidRPr="004F0586">
        <w:rPr>
          <w:rFonts w:ascii="GHEA Grapalat" w:hAnsi="GHEA Grapalat"/>
          <w:sz w:val="20"/>
          <w:lang w:val="hy-AM"/>
        </w:rPr>
        <w:t xml:space="preserve"> </w:t>
      </w:r>
      <w:r w:rsidRPr="004F0586">
        <w:rPr>
          <w:rFonts w:ascii="GHEA Grapalat" w:hAnsi="GHEA Grapalat" w:cs="Sylfaen"/>
          <w:sz w:val="20"/>
          <w:lang w:val="hy-AM"/>
        </w:rPr>
        <w:t>կատարելու</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Պատվիրատուին</w:t>
      </w:r>
      <w:r w:rsidRPr="004F0586">
        <w:rPr>
          <w:rFonts w:ascii="GHEA Grapalat" w:hAnsi="GHEA Grapalat"/>
          <w:sz w:val="20"/>
          <w:lang w:val="hy-AM"/>
        </w:rPr>
        <w:t xml:space="preserve"> </w:t>
      </w:r>
      <w:r w:rsidRPr="004F0586">
        <w:rPr>
          <w:rFonts w:ascii="GHEA Grapalat" w:hAnsi="GHEA Grapalat" w:cs="Sylfaen"/>
          <w:sz w:val="20"/>
          <w:lang w:val="hy-AM"/>
        </w:rPr>
        <w:t>վճարում</w:t>
      </w:r>
      <w:r w:rsidRPr="004F0586">
        <w:rPr>
          <w:rFonts w:ascii="GHEA Grapalat" w:hAnsi="GHEA Grapalat"/>
          <w:sz w:val="20"/>
          <w:lang w:val="hy-AM"/>
        </w:rPr>
        <w:t xml:space="preserve"> </w:t>
      </w:r>
      <w:r w:rsidRPr="004F0586">
        <w:rPr>
          <w:rFonts w:ascii="GHEA Grapalat" w:hAnsi="GHEA Grapalat" w:cs="Sylfaen"/>
          <w:sz w:val="20"/>
          <w:lang w:val="hy-AM"/>
        </w:rPr>
        <w:t>է</w:t>
      </w:r>
      <w:r w:rsidRPr="004F0586">
        <w:rPr>
          <w:rFonts w:ascii="GHEA Grapalat" w:hAnsi="GHEA Grapalat"/>
          <w:sz w:val="20"/>
          <w:lang w:val="hy-AM"/>
        </w:rPr>
        <w:t xml:space="preserve"> </w:t>
      </w:r>
      <w:r w:rsidRPr="004F0586">
        <w:rPr>
          <w:rFonts w:ascii="GHEA Grapalat" w:hAnsi="GHEA Grapalat" w:cs="Sylfaen"/>
          <w:sz w:val="20"/>
          <w:lang w:val="hy-AM"/>
        </w:rPr>
        <w:t>տուգանք</w:t>
      </w:r>
      <w:r w:rsidRPr="004F0586">
        <w:rPr>
          <w:rFonts w:ascii="GHEA Grapalat" w:hAnsi="GHEA Grapalat"/>
          <w:sz w:val="20"/>
          <w:lang w:val="hy-AM"/>
        </w:rPr>
        <w:t xml:space="preserve">` </w:t>
      </w:r>
      <w:r w:rsidRPr="004F0586">
        <w:rPr>
          <w:rFonts w:ascii="GHEA Grapalat" w:hAnsi="GHEA Grapalat" w:cs="Sylfaen"/>
          <w:sz w:val="20"/>
          <w:lang w:val="hy-AM"/>
        </w:rPr>
        <w:t>հայտնաբերված</w:t>
      </w:r>
      <w:r w:rsidRPr="004F0586">
        <w:rPr>
          <w:rFonts w:ascii="GHEA Grapalat" w:hAnsi="GHEA Grapalat"/>
          <w:sz w:val="20"/>
          <w:lang w:val="hy-AM"/>
        </w:rPr>
        <w:t xml:space="preserve"> </w:t>
      </w:r>
      <w:r w:rsidRPr="004F0586">
        <w:rPr>
          <w:rFonts w:ascii="GHEA Grapalat" w:hAnsi="GHEA Grapalat" w:cs="Sylfaen"/>
          <w:sz w:val="20"/>
          <w:lang w:val="hy-AM"/>
        </w:rPr>
        <w:t>թերության</w:t>
      </w:r>
      <w:r w:rsidRPr="004F0586">
        <w:rPr>
          <w:rFonts w:ascii="GHEA Grapalat" w:hAnsi="GHEA Grapalat"/>
          <w:sz w:val="20"/>
          <w:lang w:val="hy-AM"/>
        </w:rPr>
        <w:t xml:space="preserve"> </w:t>
      </w:r>
      <w:r w:rsidRPr="004F0586">
        <w:rPr>
          <w:rFonts w:ascii="GHEA Grapalat" w:hAnsi="GHEA Grapalat" w:cs="Sylfaen"/>
          <w:sz w:val="20"/>
          <w:lang w:val="hy-AM"/>
        </w:rPr>
        <w:t>վերաց</w:t>
      </w:r>
      <w:r w:rsidRPr="004F0586">
        <w:rPr>
          <w:rFonts w:ascii="GHEA Grapalat" w:hAnsi="GHEA Grapalat"/>
          <w:sz w:val="20"/>
          <w:lang w:val="hy-AM"/>
        </w:rPr>
        <w:softHyphen/>
      </w:r>
      <w:r w:rsidRPr="004F0586">
        <w:rPr>
          <w:rFonts w:ascii="GHEA Grapalat" w:hAnsi="GHEA Grapalat" w:cs="Sylfaen"/>
          <w:sz w:val="20"/>
          <w:lang w:val="hy-AM"/>
        </w:rPr>
        <w:t>ման</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կապալառուի</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Պատվիրատուի</w:t>
      </w:r>
      <w:r w:rsidRPr="004F0586">
        <w:rPr>
          <w:rFonts w:ascii="GHEA Grapalat" w:hAnsi="GHEA Grapalat"/>
          <w:sz w:val="20"/>
          <w:lang w:val="hy-AM"/>
        </w:rPr>
        <w:t xml:space="preserve"> </w:t>
      </w:r>
      <w:r w:rsidRPr="004F0586">
        <w:rPr>
          <w:rFonts w:ascii="GHEA Grapalat" w:hAnsi="GHEA Grapalat" w:cs="Sylfaen"/>
          <w:sz w:val="20"/>
          <w:lang w:val="hy-AM"/>
        </w:rPr>
        <w:t>կողմից</w:t>
      </w:r>
      <w:r w:rsidRPr="004F0586">
        <w:rPr>
          <w:rFonts w:ascii="GHEA Grapalat" w:hAnsi="GHEA Grapalat"/>
          <w:sz w:val="20"/>
          <w:lang w:val="hy-AM"/>
        </w:rPr>
        <w:t xml:space="preserve"> </w:t>
      </w:r>
      <w:r w:rsidRPr="004F0586">
        <w:rPr>
          <w:rFonts w:ascii="GHEA Grapalat" w:hAnsi="GHEA Grapalat" w:cs="Sylfaen"/>
          <w:sz w:val="20"/>
          <w:lang w:val="hy-AM"/>
        </w:rPr>
        <w:t>իրականացված</w:t>
      </w:r>
      <w:r w:rsidRPr="004F0586">
        <w:rPr>
          <w:rFonts w:ascii="GHEA Grapalat" w:hAnsi="GHEA Grapalat"/>
          <w:sz w:val="20"/>
          <w:lang w:val="hy-AM"/>
        </w:rPr>
        <w:t xml:space="preserve"> </w:t>
      </w:r>
      <w:r w:rsidRPr="004F0586">
        <w:rPr>
          <w:rFonts w:ascii="GHEA Grapalat" w:hAnsi="GHEA Grapalat" w:cs="Sylfaen"/>
          <w:sz w:val="20"/>
          <w:lang w:val="hy-AM"/>
        </w:rPr>
        <w:t>փաստացի</w:t>
      </w:r>
      <w:r w:rsidRPr="004F0586">
        <w:rPr>
          <w:rFonts w:ascii="GHEA Grapalat" w:hAnsi="GHEA Grapalat"/>
          <w:sz w:val="20"/>
          <w:lang w:val="hy-AM"/>
        </w:rPr>
        <w:t xml:space="preserve"> </w:t>
      </w:r>
      <w:r w:rsidRPr="004F0586">
        <w:rPr>
          <w:rFonts w:ascii="GHEA Grapalat" w:hAnsi="GHEA Grapalat" w:cs="Sylfaen"/>
          <w:sz w:val="20"/>
          <w:lang w:val="hy-AM"/>
        </w:rPr>
        <w:t>ծախսերի</w:t>
      </w:r>
      <w:r w:rsidRPr="004F0586">
        <w:rPr>
          <w:rFonts w:ascii="GHEA Grapalat" w:hAnsi="GHEA Grapalat"/>
          <w:sz w:val="20"/>
          <w:lang w:val="hy-AM"/>
        </w:rPr>
        <w:t xml:space="preserve"> </w:t>
      </w:r>
      <w:r w:rsidRPr="004F0586">
        <w:rPr>
          <w:rFonts w:ascii="GHEA Grapalat" w:hAnsi="GHEA Grapalat" w:cs="Sylfaen"/>
          <w:sz w:val="20"/>
          <w:lang w:val="hy-AM"/>
        </w:rPr>
        <w:t>չափով</w:t>
      </w:r>
      <w:r w:rsidRPr="004F0586">
        <w:rPr>
          <w:rStyle w:val="FootnoteReference"/>
          <w:rFonts w:ascii="GHEA Grapalat" w:hAnsi="GHEA Grapalat"/>
          <w:sz w:val="20"/>
          <w:lang w:val="hy-AM"/>
        </w:rPr>
        <w:t>:</w:t>
      </w:r>
      <w:r w:rsidRPr="004F0586">
        <w:rPr>
          <w:rFonts w:ascii="GHEA Grapalat" w:hAnsi="GHEA Grapalat" w:cs="Tahoma"/>
          <w:spacing w:val="-10"/>
          <w:lang w:val="hy-AM"/>
        </w:rPr>
        <w:t xml:space="preserve"> </w:t>
      </w:r>
    </w:p>
    <w:p w14:paraId="6382C275" w14:textId="77777777" w:rsidR="007678FA" w:rsidRPr="00D66974" w:rsidRDefault="007678FA" w:rsidP="007678FA">
      <w:pPr>
        <w:ind w:firstLine="720"/>
        <w:jc w:val="both"/>
        <w:rPr>
          <w:rFonts w:ascii="GHEA Grapalat" w:hAnsi="GHEA Grapalat"/>
          <w:sz w:val="20"/>
          <w:lang w:val="hy-AM"/>
        </w:rPr>
      </w:pPr>
    </w:p>
    <w:p w14:paraId="2A6AE2DD"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3. ԾԱՌԱՅՈՒԹՅԱՆ ՀԱՆՁՆՄԱՆ ԵՎ ԸՆԴՈՒՆՄԱՆ ԿԱՐԳԸ</w:t>
      </w:r>
    </w:p>
    <w:p w14:paraId="618E0263" w14:textId="77777777" w:rsidR="00B50E19" w:rsidRPr="00D66974" w:rsidRDefault="00B50E19" w:rsidP="007678FA">
      <w:pPr>
        <w:ind w:firstLine="720"/>
        <w:jc w:val="both"/>
        <w:rPr>
          <w:rFonts w:ascii="GHEA Grapalat" w:hAnsi="GHEA Grapalat" w:cs="Sylfaen"/>
          <w:b/>
          <w:sz w:val="20"/>
          <w:lang w:val="hy-AM"/>
        </w:rPr>
      </w:pPr>
    </w:p>
    <w:p w14:paraId="1FFE8275" w14:textId="6D2D3490"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F9495C">
        <w:rPr>
          <w:lang w:val="hy-AM"/>
        </w:rPr>
        <w:t xml:space="preserve"> </w:t>
      </w:r>
      <w:r w:rsidR="00F9495C" w:rsidRPr="00F9495C">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D66974">
        <w:rPr>
          <w:rFonts w:ascii="GHEA Grapalat" w:hAnsi="GHEA Grapalat"/>
          <w:sz w:val="20"/>
          <w:lang w:val="hy-AM"/>
        </w:rPr>
        <w:t xml:space="preserve">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3E8CC8BB" w:rsidR="007678FA" w:rsidRPr="00D66974" w:rsidRDefault="007678FA" w:rsidP="007678FA">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072104">
        <w:rPr>
          <w:rFonts w:ascii="GHEA Grapalat" w:hAnsi="GHEA Grapalat" w:cs="Sylfaen"/>
          <w:b/>
          <w:bCs/>
          <w:sz w:val="20"/>
          <w:szCs w:val="20"/>
          <w:u w:val="single"/>
          <w:lang w:val="hy-AM"/>
        </w:rPr>
        <w:t>15</w:t>
      </w:r>
      <w:r w:rsidRPr="00D6697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4. ՊԱՅՄԱՆԱԳՐԻ ԳԻՆԸ</w:t>
      </w:r>
    </w:p>
    <w:p w14:paraId="08A052F4" w14:textId="3F77D428"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00C25873" w:rsidRPr="00D66974">
        <w:rPr>
          <w:rStyle w:val="FootnoteReference"/>
          <w:rFonts w:ascii="GHEA Grapalat" w:hAnsi="GHEA Grapalat" w:cs="Sylfaen"/>
          <w:sz w:val="20"/>
          <w:lang w:val="hy-AM"/>
        </w:rPr>
        <w:footnoteReference w:id="6"/>
      </w:r>
    </w:p>
    <w:p w14:paraId="099B0CC5"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6974">
        <w:rPr>
          <w:rFonts w:ascii="GHEA Grapalat" w:hAnsi="GHEA Grapalat"/>
          <w:sz w:val="20"/>
          <w:lang w:val="hy-AM"/>
        </w:rPr>
        <w:t>ն</w:t>
      </w:r>
      <w:r w:rsidRPr="00D6697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F9495C">
        <w:rPr>
          <w:rFonts w:ascii="GHEA Grapalat" w:hAnsi="GHEA Grapalat"/>
          <w:b/>
          <w:bCs/>
          <w:sz w:val="20"/>
          <w:lang w:val="hy-AM"/>
        </w:rPr>
        <w:t xml:space="preserve">դեկտեմբերի </w:t>
      </w:r>
      <w:r w:rsidR="00F9495C" w:rsidRPr="00F9495C">
        <w:rPr>
          <w:rFonts w:ascii="GHEA Grapalat" w:hAnsi="GHEA Grapalat"/>
          <w:b/>
          <w:bCs/>
          <w:sz w:val="20"/>
          <w:lang w:val="hy-AM"/>
        </w:rPr>
        <w:t>25</w:t>
      </w:r>
      <w:r w:rsidRPr="00D66974">
        <w:rPr>
          <w:rFonts w:ascii="GHEA Grapalat" w:hAnsi="GHEA Grapalat"/>
          <w:sz w:val="20"/>
          <w:lang w:val="hy-AM"/>
        </w:rPr>
        <w:t xml:space="preserve">-ը: </w:t>
      </w:r>
    </w:p>
    <w:p w14:paraId="0609C28D" w14:textId="5EE5B3BA" w:rsidR="0087619B" w:rsidRPr="00D66974" w:rsidRDefault="0087619B" w:rsidP="0087619B">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p>
    <w:p w14:paraId="6E23FC3D" w14:textId="77777777" w:rsidR="007678FA" w:rsidRPr="00D66974" w:rsidRDefault="007678FA" w:rsidP="007678FA">
      <w:pPr>
        <w:ind w:firstLine="720"/>
        <w:jc w:val="both"/>
        <w:rPr>
          <w:rFonts w:ascii="GHEA Grapalat" w:hAnsi="GHEA Grapalat" w:cs="Sylfaen"/>
          <w:sz w:val="20"/>
          <w:lang w:val="hy-AM"/>
        </w:rPr>
      </w:pPr>
    </w:p>
    <w:p w14:paraId="7590A738" w14:textId="77777777" w:rsidR="00396F13" w:rsidRPr="00D66974" w:rsidRDefault="00396F13" w:rsidP="007678FA">
      <w:pPr>
        <w:ind w:firstLine="720"/>
        <w:jc w:val="both"/>
        <w:rPr>
          <w:rFonts w:ascii="GHEA Grapalat" w:hAnsi="GHEA Grapalat" w:cs="Sylfaen"/>
          <w:sz w:val="20"/>
          <w:lang w:val="hy-AM"/>
        </w:rPr>
      </w:pPr>
    </w:p>
    <w:p w14:paraId="496C014F" w14:textId="77777777" w:rsidR="007678FA" w:rsidRPr="00D66974" w:rsidRDefault="007678FA" w:rsidP="007678FA">
      <w:pPr>
        <w:ind w:firstLine="720"/>
        <w:jc w:val="both"/>
        <w:rPr>
          <w:rFonts w:ascii="GHEA Grapalat" w:hAnsi="GHEA Grapalat" w:cs="Sylfaen"/>
          <w:sz w:val="20"/>
          <w:lang w:val="hy-AM"/>
        </w:rPr>
      </w:pPr>
    </w:p>
    <w:p w14:paraId="4F7B182D" w14:textId="77777777" w:rsidR="007678FA" w:rsidRPr="00D66974" w:rsidRDefault="007678FA" w:rsidP="005D1F6F">
      <w:pPr>
        <w:numPr>
          <w:ilvl w:val="0"/>
          <w:numId w:val="26"/>
        </w:numPr>
        <w:jc w:val="both"/>
        <w:rPr>
          <w:rFonts w:ascii="GHEA Grapalat" w:hAnsi="GHEA Grapalat" w:cs="Sylfaen"/>
          <w:b/>
          <w:sz w:val="20"/>
          <w:lang w:val="hy-AM"/>
        </w:rPr>
      </w:pPr>
      <w:r w:rsidRPr="00D66974">
        <w:rPr>
          <w:rFonts w:ascii="GHEA Grapalat" w:hAnsi="GHEA Grapalat" w:cs="Sylfaen"/>
          <w:b/>
          <w:sz w:val="20"/>
          <w:lang w:val="hy-AM"/>
        </w:rPr>
        <w:t>ԿՈՂՄԵՐԻ ՊԱՏԱՍԽԱՆԱՏՎՈՒԹՅՈՒՆԸ</w:t>
      </w:r>
    </w:p>
    <w:p w14:paraId="405B6671" w14:textId="77777777" w:rsidR="005D1F6F" w:rsidRPr="00D66974" w:rsidRDefault="005D1F6F" w:rsidP="005D1F6F">
      <w:pPr>
        <w:ind w:left="360"/>
        <w:jc w:val="both"/>
        <w:rPr>
          <w:rFonts w:ascii="GHEA Grapalat" w:hAnsi="GHEA Grapalat" w:cs="Sylfaen"/>
          <w:b/>
          <w:sz w:val="20"/>
          <w:lang w:val="hy-AM"/>
        </w:rPr>
      </w:pPr>
    </w:p>
    <w:p w14:paraId="0D75CCB4"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3E3E65D2" w:rsidR="006C09E8"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1B2E6C">
        <w:rPr>
          <w:rFonts w:ascii="GHEA Grapalat" w:hAnsi="GHEA Grapalat" w:cs="Sylfaen"/>
          <w:sz w:val="20"/>
          <w:lang w:val="hy-AM"/>
        </w:rPr>
        <w:t>1</w:t>
      </w:r>
      <w:r w:rsidR="00072104">
        <w:rPr>
          <w:rFonts w:ascii="GHEA Grapalat" w:hAnsi="GHEA Grapalat" w:cs="Sylfaen"/>
          <w:sz w:val="20"/>
          <w:lang w:val="hy-AM"/>
        </w:rPr>
        <w:t>5</w:t>
      </w:r>
      <w:r w:rsidRPr="00D66974">
        <w:rPr>
          <w:rFonts w:ascii="GHEA Grapalat" w:hAnsi="GHEA Grapalat" w:cs="Sylfaen"/>
          <w:sz w:val="20"/>
          <w:lang w:val="hy-AM"/>
        </w:rPr>
        <w:t xml:space="preserve"> (</w:t>
      </w:r>
      <w:r w:rsidR="001B2E6C">
        <w:rPr>
          <w:rFonts w:ascii="GHEA Grapalat" w:hAnsi="GHEA Grapalat" w:cs="Sylfaen"/>
          <w:sz w:val="20"/>
          <w:lang w:val="hy-AM"/>
        </w:rPr>
        <w:t>տաս</w:t>
      </w:r>
      <w:r w:rsidR="00072104">
        <w:rPr>
          <w:rFonts w:ascii="GHEA Grapalat" w:hAnsi="GHEA Grapalat" w:cs="Sylfaen"/>
          <w:sz w:val="20"/>
          <w:lang w:val="hy-AM"/>
        </w:rPr>
        <w:t>նհինգ</w:t>
      </w:r>
      <w:r w:rsidRPr="00D66974">
        <w:rPr>
          <w:rFonts w:ascii="GHEA Grapalat" w:hAnsi="GHEA Grapalat" w:cs="Sylfaen"/>
          <w:sz w:val="20"/>
          <w:lang w:val="hy-AM"/>
        </w:rPr>
        <w:t>) տոկոսի չափով:</w:t>
      </w:r>
      <w:r w:rsidR="00C25873" w:rsidRPr="00D66974">
        <w:rPr>
          <w:rStyle w:val="FootnoteReference"/>
          <w:rFonts w:ascii="GHEA Grapalat" w:hAnsi="GHEA Grapalat" w:cs="Sylfaen"/>
          <w:sz w:val="20"/>
          <w:lang w:val="hy-AM"/>
        </w:rPr>
        <w:footnoteReference w:id="7"/>
      </w:r>
      <w:r w:rsidR="00AD2285"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 xml:space="preserve"> </w:t>
      </w:r>
    </w:p>
    <w:p w14:paraId="36BDF28E" w14:textId="0E9F3DB7"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C15E7A">
        <w:rPr>
          <w:rFonts w:ascii="GHEA Grapalat" w:hAnsi="GHEA Grapalat" w:cs="Sylfaen"/>
          <w:sz w:val="20"/>
          <w:lang w:val="hy-AM"/>
        </w:rPr>
        <w:t>1</w:t>
      </w:r>
      <w:r w:rsidR="007B29A0">
        <w:rPr>
          <w:rFonts w:ascii="GHEA Grapalat" w:hAnsi="GHEA Grapalat" w:cs="Sylfaen"/>
          <w:sz w:val="20"/>
          <w:lang w:val="hy-AM"/>
        </w:rPr>
        <w:t>5</w:t>
      </w:r>
      <w:r w:rsidRPr="00D66974">
        <w:rPr>
          <w:rFonts w:ascii="GHEA Grapalat" w:hAnsi="GHEA Grapalat" w:cs="Sylfaen"/>
          <w:sz w:val="20"/>
          <w:lang w:val="hy-AM"/>
        </w:rPr>
        <w:t xml:space="preserve"> (զրո ամբողջ </w:t>
      </w:r>
      <w:r w:rsidR="00C15E7A">
        <w:rPr>
          <w:rFonts w:ascii="GHEA Grapalat" w:hAnsi="GHEA Grapalat" w:cs="Sylfaen"/>
          <w:sz w:val="20"/>
          <w:lang w:val="hy-AM"/>
        </w:rPr>
        <w:t>տասն</w:t>
      </w:r>
      <w:r w:rsidR="007B29A0">
        <w:rPr>
          <w:rFonts w:ascii="GHEA Grapalat" w:hAnsi="GHEA Grapalat" w:cs="Sylfaen"/>
          <w:sz w:val="20"/>
          <w:lang w:val="hy-AM"/>
        </w:rPr>
        <w:t>հինգ</w:t>
      </w:r>
      <w:r w:rsidRPr="00D66974">
        <w:rPr>
          <w:rFonts w:ascii="GHEA Grapalat" w:hAnsi="GHEA Grapalat" w:cs="Sylfaen"/>
          <w:sz w:val="20"/>
          <w:lang w:val="hy-AM"/>
        </w:rPr>
        <w:t xml:space="preserve"> հարյուրերորդական) տոկոսի չափով։</w:t>
      </w:r>
    </w:p>
    <w:p w14:paraId="300EF087" w14:textId="5C939576"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 xml:space="preserve">5.4 Պայմանագրի </w:t>
      </w:r>
      <w:r w:rsidR="009366D6" w:rsidRPr="009366D6">
        <w:rPr>
          <w:rFonts w:ascii="GHEA Grapalat" w:hAnsi="GHEA Grapalat" w:cs="Sylfaen"/>
          <w:sz w:val="20"/>
          <w:lang w:val="hy-AM"/>
        </w:rPr>
        <w:t xml:space="preserve">5.2, 5.3 և 5.5.1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D66974">
        <w:rPr>
          <w:rFonts w:ascii="GHEA Grapalat" w:hAnsi="GHEA Grapalat" w:cs="Sylfaen"/>
          <w:sz w:val="20"/>
          <w:lang w:val="hy-AM"/>
        </w:rPr>
        <w:t xml:space="preserve">սահմանված ժամկետում </w:t>
      </w:r>
      <w:r w:rsidRPr="00D66974">
        <w:rPr>
          <w:rFonts w:ascii="GHEA Grapalat" w:hAnsi="GHEA Grapalat" w:cs="Sylfaen"/>
          <w:sz w:val="20"/>
          <w:lang w:val="hy-AM"/>
        </w:rPr>
        <w:t>չվճարված գումարի 0,05 (զրո ամբողջ հինգ հարյուրերորդական) տոկոսի չափով։</w:t>
      </w:r>
    </w:p>
    <w:p w14:paraId="1CB790DA" w14:textId="77777777" w:rsidR="00F9495C" w:rsidRDefault="00F9495C" w:rsidP="00F9495C">
      <w:pPr>
        <w:ind w:firstLine="720"/>
        <w:jc w:val="both"/>
        <w:rPr>
          <w:rFonts w:ascii="GHEA Grapalat" w:hAnsi="GHEA Grapalat" w:cs="Sylfaen"/>
          <w:sz w:val="20"/>
          <w:lang w:val="hy-AM"/>
        </w:rPr>
      </w:pPr>
      <w:r>
        <w:rPr>
          <w:rFonts w:ascii="GHEA Grapalat" w:hAnsi="GHEA Grapalat" w:cs="Sylfaen"/>
          <w:sz w:val="20"/>
          <w:lang w:val="hy-AM"/>
        </w:rPr>
        <w:t xml:space="preserve">5.5.1 </w:t>
      </w:r>
      <w:r w:rsidRPr="00FE69FB">
        <w:rPr>
          <w:rFonts w:ascii="GHEA Grapalat" w:hAnsi="GHEA Grapalat" w:cs="Sylfaen"/>
          <w:sz w:val="20"/>
          <w:lang w:val="hy-AM"/>
        </w:rPr>
        <w:t>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6D876EE8" w14:textId="77777777" w:rsidR="00EF6E29" w:rsidRDefault="00EF6E29" w:rsidP="00F9495C">
      <w:pPr>
        <w:ind w:firstLine="720"/>
        <w:jc w:val="both"/>
        <w:rPr>
          <w:rFonts w:ascii="GHEA Grapalat" w:hAnsi="GHEA Grapalat" w:cs="Sylfaen"/>
          <w:sz w:val="20"/>
          <w:lang w:val="hy-AM"/>
        </w:rPr>
      </w:pPr>
    </w:p>
    <w:p w14:paraId="2095B35D" w14:textId="77777777" w:rsidR="00EF6E29" w:rsidRDefault="00EF6E29" w:rsidP="00F9495C">
      <w:pPr>
        <w:ind w:firstLine="720"/>
        <w:jc w:val="both"/>
        <w:rPr>
          <w:rFonts w:ascii="GHEA Grapalat" w:hAnsi="GHEA Grapalat" w:cs="Sylfaen"/>
          <w:sz w:val="20"/>
          <w:lang w:val="hy-AM"/>
        </w:rPr>
      </w:pPr>
    </w:p>
    <w:p w14:paraId="493CCD8B" w14:textId="77777777" w:rsidR="00F9495C" w:rsidRPr="00FE69FB" w:rsidRDefault="00F9495C"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709"/>
        <w:gridCol w:w="4553"/>
        <w:gridCol w:w="3012"/>
      </w:tblGrid>
      <w:tr w:rsidR="00F9495C" w14:paraId="4B80B925"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A618E0"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1518E0"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Խախտումը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681881"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Պատասխանատվությունը</w:t>
            </w:r>
          </w:p>
        </w:tc>
      </w:tr>
      <w:tr w:rsidR="00F9495C" w14:paraId="73E3934C"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4BA7B2"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1</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6D16AF"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Շինարարական հրապարակի պատշաճ կազմակերպումը, կահավորումը չկատարել</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0BE1D5"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r w:rsidR="00F9495C" w14:paraId="2D45AA33"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96D287"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2</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177210"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Տեխնիկական անվտանգության,</w:t>
            </w:r>
            <w:r>
              <w:rPr>
                <w:rFonts w:ascii="GHEA Grapalat" w:hAnsi="GHEA Grapalat"/>
                <w:b/>
                <w:color w:val="000000" w:themeColor="text1"/>
                <w:sz w:val="16"/>
                <w:szCs w:val="16"/>
                <w:lang w:val="hy-AM"/>
              </w:rPr>
              <w:t xml:space="preserve"> սանիտարահիգիենիկ</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և</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բնապահպանական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այդ</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թվում</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կլիմայի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փոփոխության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հետ</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հարմարվողականության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միջոցառումների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նորմերի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չպահպանելը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7FB4BE"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r w:rsidR="00F9495C" w14:paraId="44C356C3"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9F43D0"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3</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F961DF"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b/>
                <w:color w:val="000000" w:themeColor="text1"/>
                <w:sz w:val="16"/>
                <w:szCs w:val="16"/>
                <w:lang w:val="hy-AM"/>
              </w:rPr>
              <w:t>Ամենօրյա ռեժիմով, նշված պահանջների համապատասխանատվության վերաբերյալ գրավոր հավաստում չտրամադրելը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2C83A7"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bl>
    <w:p w14:paraId="077B3547" w14:textId="77777777" w:rsidR="00F9495C" w:rsidRPr="00D66974" w:rsidRDefault="00F9495C" w:rsidP="007678FA">
      <w:pPr>
        <w:ind w:firstLine="720"/>
        <w:jc w:val="both"/>
        <w:rPr>
          <w:rFonts w:ascii="GHEA Grapalat" w:hAnsi="GHEA Grapalat" w:cs="Sylfaen"/>
          <w:sz w:val="20"/>
          <w:lang w:val="hy-AM"/>
        </w:rPr>
      </w:pPr>
    </w:p>
    <w:p w14:paraId="2FA87FB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7. 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lastRenderedPageBreak/>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D66974">
        <w:rPr>
          <w:rStyle w:val="FootnoteReference"/>
          <w:rFonts w:ascii="GHEA Grapalat" w:hAnsi="GHEA Grapalat"/>
          <w:sz w:val="20"/>
          <w:lang w:val="pt-BR"/>
        </w:rPr>
        <w:footnoteReference w:id="8"/>
      </w:r>
    </w:p>
    <w:p w14:paraId="4E63C041" w14:textId="685043E6"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9"/>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264D57" w:rsidRDefault="004E4A23" w:rsidP="004E4A23">
      <w:pPr>
        <w:ind w:firstLine="567"/>
        <w:jc w:val="both"/>
        <w:rPr>
          <w:rFonts w:asciiTheme="minorHAnsi" w:hAnsiTheme="minorHAnsi"/>
          <w:sz w:val="20"/>
          <w:szCs w:val="20"/>
          <w:lang w:val="hy-AM" w:eastAsia="ru-RU"/>
        </w:rPr>
      </w:pPr>
      <w:r w:rsidRPr="00405693">
        <w:rPr>
          <w:rFonts w:ascii="GHEA Grapalat" w:hAnsi="GHEA Grapalat"/>
          <w:sz w:val="20"/>
          <w:szCs w:val="20"/>
          <w:lang w:val="hy-AM" w:eastAsia="ru-RU"/>
        </w:rPr>
        <w:t xml:space="preserve">7.12 Կատարողն </w:t>
      </w:r>
      <w:r w:rsidRPr="00405693">
        <w:rPr>
          <w:rFonts w:ascii="Calibri" w:hAnsi="Calibri" w:cs="Calibri"/>
          <w:sz w:val="20"/>
          <w:szCs w:val="20"/>
          <w:lang w:val="hy-AM" w:eastAsia="ru-RU"/>
        </w:rPr>
        <w:t> </w:t>
      </w:r>
      <w:r w:rsidRPr="00405693">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1B2244">
        <w:rPr>
          <w:rFonts w:ascii="Arial Unicode" w:hAnsi="Arial Unicode"/>
          <w:color w:val="000000"/>
          <w:sz w:val="21"/>
          <w:szCs w:val="21"/>
          <w:shd w:val="clear" w:color="auto" w:fill="FFFFFF"/>
          <w:lang w:val="hy-AM"/>
        </w:rPr>
        <w:t>:</w:t>
      </w:r>
    </w:p>
    <w:p w14:paraId="6FC96956" w14:textId="2058BA1B"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lastRenderedPageBreak/>
        <w:t>7.1</w:t>
      </w:r>
      <w:r w:rsidR="004E4A23" w:rsidRPr="00405693">
        <w:rPr>
          <w:rFonts w:ascii="GHEA Grapalat" w:hAnsi="GHEA Grapalat"/>
          <w:sz w:val="20"/>
          <w:lang w:val="hy-AM"/>
        </w:rPr>
        <w:t>3</w:t>
      </w:r>
      <w:r w:rsidRPr="00D66974">
        <w:rPr>
          <w:rFonts w:ascii="GHEA Grapalat" w:hAnsi="GHEA Grapalat"/>
          <w:sz w:val="20"/>
          <w:lang w:val="hy-AM"/>
        </w:rPr>
        <w:t xml:space="preserve">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1C5A6E79"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4</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w:t>
      </w:r>
      <w:r w:rsidR="004E4A23" w:rsidRPr="00405693">
        <w:rPr>
          <w:rFonts w:ascii="GHEA Grapalat" w:hAnsi="GHEA Grapalat" w:cs="Times Armenian"/>
          <w:sz w:val="20"/>
          <w:lang w:val="hy-AM"/>
        </w:rPr>
        <w:t>,</w:t>
      </w:r>
      <w:r w:rsidRPr="00D66974">
        <w:rPr>
          <w:rFonts w:ascii="GHEA Grapalat" w:hAnsi="GHEA Grapalat" w:cs="Times Armenian"/>
          <w:sz w:val="20"/>
          <w:lang w:val="hy-AM"/>
        </w:rPr>
        <w:t xml:space="preserve"> N 3.1</w:t>
      </w:r>
      <w:r w:rsidR="004E4A23" w:rsidRPr="00405693">
        <w:rPr>
          <w:rFonts w:ascii="GHEA Grapalat" w:hAnsi="GHEA Grapalat" w:cs="Times Armenian"/>
          <w:sz w:val="20"/>
          <w:lang w:val="hy-AM"/>
        </w:rPr>
        <w:t xml:space="preserve"> </w:t>
      </w:r>
      <w:r w:rsidR="004E4A23" w:rsidRPr="00D66974">
        <w:rPr>
          <w:rFonts w:ascii="GHEA Grapalat" w:hAnsi="GHEA Grapalat" w:cs="Times Armenian"/>
          <w:sz w:val="20"/>
          <w:lang w:val="hy-AM"/>
        </w:rPr>
        <w:t>և N</w:t>
      </w:r>
      <w:r w:rsidR="004E4A23" w:rsidRPr="00405693">
        <w:rPr>
          <w:rFonts w:ascii="GHEA Grapalat" w:hAnsi="GHEA Grapalat" w:cs="Times Armenian"/>
          <w:sz w:val="20"/>
          <w:lang w:val="hy-AM"/>
        </w:rPr>
        <w:t xml:space="preserve"> 4</w:t>
      </w:r>
      <w:r w:rsidRPr="00D66974">
        <w:rPr>
          <w:rFonts w:ascii="GHEA Grapalat" w:hAnsi="GHEA Grapalat" w:cs="Times Armenian"/>
          <w:sz w:val="20"/>
          <w:lang w:val="hy-AM"/>
        </w:rPr>
        <w:t xml:space="preserve">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44B89268" w14:textId="23785FA1" w:rsidR="00E528AD" w:rsidRPr="00CD0CC7" w:rsidRDefault="007678FA" w:rsidP="00CD0CC7">
      <w:pPr>
        <w:ind w:firstLine="567"/>
        <w:jc w:val="both"/>
        <w:rPr>
          <w:rFonts w:ascii="GHEA Grapalat" w:hAnsi="GHEA Grapalat"/>
          <w:bCs/>
          <w:sz w:val="20"/>
          <w:lang w:val="hy-AM"/>
        </w:rPr>
      </w:pPr>
      <w:r w:rsidRPr="00D66974">
        <w:rPr>
          <w:rFonts w:ascii="GHEA Grapalat" w:hAnsi="GHEA Grapalat"/>
          <w:sz w:val="20"/>
          <w:lang w:val="hy-AM"/>
        </w:rPr>
        <w:t>7.1</w:t>
      </w:r>
      <w:r w:rsidR="004E4A23" w:rsidRPr="00405693">
        <w:rPr>
          <w:rFonts w:ascii="GHEA Grapalat" w:hAnsi="GHEA Grapalat"/>
          <w:sz w:val="20"/>
          <w:lang w:val="hy-AM"/>
        </w:rPr>
        <w:t>5</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6D1EEE4D" w14:textId="777F4585" w:rsidR="001B2244" w:rsidRPr="00203756" w:rsidRDefault="001B2244" w:rsidP="001B2244">
      <w:pPr>
        <w:ind w:firstLine="567"/>
        <w:jc w:val="both"/>
        <w:rPr>
          <w:rFonts w:ascii="GHEA Grapalat" w:hAnsi="GHEA Grapalat"/>
          <w:b/>
          <w:sz w:val="20"/>
          <w:szCs w:val="20"/>
          <w:lang w:val="hy-AM" w:eastAsia="ru-RU"/>
        </w:rPr>
      </w:pPr>
      <w:r>
        <w:rPr>
          <w:rFonts w:ascii="GHEA Grapalat" w:hAnsi="GHEA Grapalat"/>
          <w:b/>
          <w:sz w:val="20"/>
          <w:szCs w:val="20"/>
          <w:lang w:val="hy-AM" w:eastAsia="ru-RU"/>
        </w:rPr>
        <w:t xml:space="preserve">7.16 </w:t>
      </w:r>
      <w:r w:rsidRPr="006F24D1">
        <w:rPr>
          <w:rFonts w:ascii="GHEA Grapalat" w:hAnsi="GHEA Grapalat"/>
          <w:sz w:val="20"/>
          <w:szCs w:val="20"/>
          <w:lang w:val="hy-AM" w:eastAsia="ru-RU"/>
        </w:rPr>
        <w:t>Պ</w:t>
      </w:r>
      <w:r w:rsidRPr="006F24D1">
        <w:rPr>
          <w:rFonts w:ascii="GHEA Grapalat" w:hAnsi="GHEA Grapalat" w:cs="Sylfaen"/>
          <w:sz w:val="20"/>
          <w:szCs w:val="20"/>
          <w:lang w:val="pt-BR"/>
        </w:rPr>
        <w:t>այմանագրով</w:t>
      </w:r>
      <w:r w:rsidRPr="006F24D1">
        <w:rPr>
          <w:rFonts w:ascii="GHEA Grapalat" w:hAnsi="GHEA Grapalat" w:cs="Sylfaen"/>
          <w:sz w:val="20"/>
          <w:szCs w:val="20"/>
          <w:lang w:val="hy-AM"/>
        </w:rPr>
        <w:t xml:space="preserve"> նախատեսված</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Պատվիրատուի</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իրավունքներն</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ու</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պարտականությունները ՀՀ օրենսդրությամբ սահմանված կարգով</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իրականացնում</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է</w:t>
      </w:r>
      <w:r w:rsidRPr="00925240">
        <w:rPr>
          <w:rFonts w:ascii="GHEA Grapalat" w:hAnsi="GHEA Grapalat" w:cs="Sylfaen"/>
          <w:b/>
          <w:sz w:val="20"/>
          <w:szCs w:val="20"/>
          <w:lang w:val="hy-AM"/>
        </w:rPr>
        <w:t xml:space="preserve"> </w:t>
      </w:r>
      <w:r>
        <w:rPr>
          <w:rFonts w:ascii="GHEA Grapalat" w:hAnsi="GHEA Grapalat" w:cs="Sylfaen"/>
          <w:b/>
          <w:sz w:val="20"/>
          <w:lang w:val="hy-AM"/>
        </w:rPr>
        <w:t xml:space="preserve">Երևան քաղաքի </w:t>
      </w:r>
      <w:r w:rsidR="00072104">
        <w:rPr>
          <w:rFonts w:ascii="GHEA Grapalat" w:hAnsi="GHEA Grapalat" w:cs="Sylfaen"/>
          <w:b/>
          <w:sz w:val="20"/>
          <w:lang w:val="hy-AM"/>
        </w:rPr>
        <w:t xml:space="preserve">Էրեբունի </w:t>
      </w:r>
      <w:r>
        <w:rPr>
          <w:rFonts w:ascii="GHEA Grapalat" w:hAnsi="GHEA Grapalat" w:cs="Sylfaen"/>
          <w:b/>
          <w:sz w:val="20"/>
          <w:lang w:val="hy-AM"/>
        </w:rPr>
        <w:t>վարչական շրջանի ղեկավարի աշխատակազմը:</w:t>
      </w:r>
    </w:p>
    <w:p w14:paraId="6F5E6657" w14:textId="77777777" w:rsidR="001B2244" w:rsidRPr="00D66974" w:rsidRDefault="001B2244" w:rsidP="007678FA">
      <w:pPr>
        <w:ind w:firstLine="567"/>
        <w:jc w:val="both"/>
        <w:rPr>
          <w:rFonts w:ascii="GHEA Grapalat" w:hAnsi="GHEA Grapalat"/>
          <w:sz w:val="20"/>
          <w:szCs w:val="20"/>
          <w:vertAlign w:val="superscript"/>
          <w:lang w:val="hy-AM" w:eastAsia="ru-RU"/>
        </w:rPr>
      </w:pPr>
    </w:p>
    <w:p w14:paraId="77D5677C" w14:textId="77777777" w:rsidR="00E528AD" w:rsidRPr="00D66974" w:rsidRDefault="00E528AD" w:rsidP="00E528AD">
      <w:pPr>
        <w:tabs>
          <w:tab w:val="left" w:pos="1276"/>
        </w:tabs>
        <w:jc w:val="both"/>
        <w:rPr>
          <w:rFonts w:ascii="GHEA Grapalat" w:hAnsi="GHEA Grapalat" w:cs="Sylfaen"/>
          <w:sz w:val="20"/>
          <w:u w:val="single"/>
          <w:lang w:val="hy-AM"/>
        </w:rPr>
      </w:pPr>
    </w:p>
    <w:p w14:paraId="50EFF9BB" w14:textId="75E5F1EE" w:rsidR="007678FA" w:rsidRPr="00D66974" w:rsidRDefault="007678FA" w:rsidP="00D66974">
      <w:pPr>
        <w:jc w:val="both"/>
        <w:rPr>
          <w:rFonts w:ascii="GHEA Grapalat" w:hAnsi="GHEA Grapalat"/>
          <w:sz w:val="20"/>
          <w:szCs w:val="20"/>
          <w:lang w:val="hy-AM" w:eastAsia="ru-RU"/>
        </w:rPr>
      </w:pPr>
    </w:p>
    <w:p w14:paraId="214C542D" w14:textId="77777777" w:rsidR="007678FA" w:rsidRPr="00D6697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D66974" w:rsidRDefault="007678FA" w:rsidP="007678FA">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5C7A7365" w14:textId="77777777" w:rsidR="007678FA" w:rsidRPr="00D6697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3B98F09D" w14:textId="77777777" w:rsidR="007678FA" w:rsidRPr="00D66974" w:rsidRDefault="007678FA" w:rsidP="007678FA">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39797E95" w14:textId="77777777" w:rsidR="00513CB2" w:rsidRDefault="00513CB2" w:rsidP="007678FA">
      <w:pPr>
        <w:autoSpaceDE w:val="0"/>
        <w:autoSpaceDN w:val="0"/>
        <w:adjustRightInd w:val="0"/>
        <w:jc w:val="right"/>
        <w:rPr>
          <w:rFonts w:ascii="GHEA Grapalat" w:hAnsi="GHEA Grapalat" w:cs="TimesArmenianPSMT"/>
          <w:sz w:val="20"/>
          <w:szCs w:val="20"/>
          <w:lang w:val="nb-NO"/>
        </w:rPr>
        <w:sectPr w:rsidR="00513CB2" w:rsidSect="00513CB2">
          <w:footnotePr>
            <w:pos w:val="beneathText"/>
          </w:footnotePr>
          <w:pgSz w:w="11906" w:h="16838" w:code="9"/>
          <w:pgMar w:top="533" w:right="850" w:bottom="720" w:left="662" w:header="562" w:footer="562" w:gutter="0"/>
          <w:cols w:space="720"/>
        </w:sectPr>
      </w:pPr>
    </w:p>
    <w:p w14:paraId="75538D80" w14:textId="77777777" w:rsidR="007678FA" w:rsidRPr="00D66974"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D66974" w:rsidRDefault="007678FA" w:rsidP="007678FA">
      <w:pPr>
        <w:rPr>
          <w:rFonts w:ascii="GHEA Grapalat" w:hAnsi="GHEA Grapalat"/>
          <w:sz w:val="20"/>
          <w:szCs w:val="20"/>
          <w:lang w:val="hy-AM"/>
        </w:rPr>
      </w:pPr>
    </w:p>
    <w:p w14:paraId="3B260FBF" w14:textId="67954F52" w:rsidR="00513CB2" w:rsidRPr="00F566BF" w:rsidRDefault="007678FA" w:rsidP="00513CB2">
      <w:pPr>
        <w:jc w:val="right"/>
        <w:rPr>
          <w:rFonts w:ascii="GHEA Grapalat" w:hAnsi="GHEA Grapalat"/>
          <w:sz w:val="20"/>
          <w:lang w:val="hy-AM"/>
        </w:rPr>
      </w:pPr>
      <w:r w:rsidRPr="00D66974">
        <w:rPr>
          <w:rFonts w:ascii="GHEA Grapalat" w:hAnsi="GHEA Grapalat"/>
          <w:i/>
          <w:sz w:val="18"/>
          <w:lang w:val="hy-AM"/>
        </w:rPr>
        <w:br w:type="page"/>
      </w:r>
    </w:p>
    <w:p w14:paraId="2A250D39" w14:textId="301A0DAC" w:rsidR="007678FA" w:rsidRPr="00F566BF" w:rsidRDefault="007678FA" w:rsidP="007678FA">
      <w:pPr>
        <w:jc w:val="center"/>
        <w:rPr>
          <w:rFonts w:ascii="GHEA Grapalat" w:hAnsi="GHEA Grapalat"/>
          <w:sz w:val="20"/>
          <w:lang w:val="hy-AM"/>
        </w:rPr>
      </w:pPr>
    </w:p>
    <w:p w14:paraId="0D6B9C8B" w14:textId="77777777" w:rsidR="00513CB2" w:rsidRPr="00F566BF" w:rsidRDefault="007678FA" w:rsidP="00513CB2">
      <w:pPr>
        <w:jc w:val="right"/>
        <w:rPr>
          <w:rFonts w:ascii="GHEA Grapalat" w:hAnsi="GHEA Grapalat"/>
          <w:i/>
          <w:sz w:val="18"/>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w:t>
      </w:r>
      <w:r w:rsidR="00513CB2" w:rsidRPr="00F566BF">
        <w:rPr>
          <w:rFonts w:ascii="GHEA Grapalat" w:hAnsi="GHEA Grapalat"/>
          <w:i/>
          <w:sz w:val="18"/>
          <w:lang w:val="hy-AM"/>
        </w:rPr>
        <w:t>Հավելված N 1</w:t>
      </w:r>
    </w:p>
    <w:p w14:paraId="746147AD" w14:textId="33D96BA6" w:rsidR="00513CB2" w:rsidRPr="00F566BF" w:rsidRDefault="00513CB2" w:rsidP="00513CB2">
      <w:pPr>
        <w:jc w:val="right"/>
        <w:rPr>
          <w:rFonts w:ascii="GHEA Grapalat" w:hAnsi="GHEA Grapalat"/>
          <w:i/>
          <w:sz w:val="18"/>
          <w:lang w:val="hy-AM"/>
        </w:rPr>
      </w:pPr>
      <w:r w:rsidRPr="00F566BF">
        <w:rPr>
          <w:rFonts w:ascii="GHEA Grapalat" w:hAnsi="GHEA Grapalat"/>
          <w:i/>
          <w:sz w:val="18"/>
          <w:lang w:val="hy-AM"/>
        </w:rPr>
        <w:t>«         »              20</w:t>
      </w:r>
      <w:r>
        <w:rPr>
          <w:rFonts w:ascii="GHEA Grapalat" w:hAnsi="GHEA Grapalat"/>
          <w:i/>
          <w:sz w:val="18"/>
          <w:lang w:val="hy-AM"/>
        </w:rPr>
        <w:t>25</w:t>
      </w:r>
      <w:r w:rsidRPr="00F566BF">
        <w:rPr>
          <w:rFonts w:ascii="GHEA Grapalat" w:hAnsi="GHEA Grapalat"/>
          <w:i/>
          <w:sz w:val="18"/>
          <w:lang w:val="hy-AM"/>
        </w:rPr>
        <w:t xml:space="preserve">  թ. կնքված </w:t>
      </w:r>
    </w:p>
    <w:p w14:paraId="5307A71E" w14:textId="19E7B9CD" w:rsidR="00513CB2" w:rsidRPr="00F566BF" w:rsidRDefault="00513CB2" w:rsidP="00513CB2">
      <w:pPr>
        <w:jc w:val="right"/>
        <w:rPr>
          <w:rFonts w:ascii="GHEA Grapalat" w:hAnsi="GHEA Grapalat"/>
          <w:i/>
          <w:sz w:val="18"/>
          <w:lang w:val="hy-AM"/>
        </w:rPr>
      </w:pPr>
      <w:r w:rsidRPr="00F566BF">
        <w:rPr>
          <w:rFonts w:ascii="GHEA Grapalat" w:hAnsi="GHEA Grapalat"/>
          <w:i/>
          <w:sz w:val="18"/>
          <w:lang w:val="hy-AM"/>
        </w:rPr>
        <w:t xml:space="preserve">                    </w:t>
      </w:r>
      <w:r w:rsidR="00BB2ECF">
        <w:rPr>
          <w:rFonts w:ascii="GHEA Grapalat" w:hAnsi="GHEA Grapalat"/>
          <w:i/>
          <w:sz w:val="18"/>
          <w:lang w:val="hy-AM"/>
        </w:rPr>
        <w:t>ԵՔ-ՀԲՄԽԾՁԲ-25/46</w:t>
      </w:r>
      <w:r>
        <w:rPr>
          <w:rFonts w:ascii="GHEA Grapalat" w:hAnsi="GHEA Grapalat"/>
          <w:i/>
          <w:sz w:val="18"/>
          <w:lang w:val="hy-AM"/>
        </w:rPr>
        <w:t xml:space="preserve"> </w:t>
      </w:r>
      <w:r w:rsidRPr="00F566BF">
        <w:rPr>
          <w:rFonts w:ascii="GHEA Grapalat" w:hAnsi="GHEA Grapalat"/>
          <w:i/>
          <w:sz w:val="18"/>
          <w:lang w:val="hy-AM"/>
        </w:rPr>
        <w:t xml:space="preserve">  ծածկագրով պայմանագրի</w:t>
      </w:r>
    </w:p>
    <w:p w14:paraId="67A2F9B2" w14:textId="77777777" w:rsidR="00513CB2" w:rsidRPr="00F566BF" w:rsidRDefault="00513CB2" w:rsidP="00513CB2">
      <w:pPr>
        <w:jc w:val="center"/>
        <w:rPr>
          <w:rFonts w:ascii="GHEA Grapalat" w:hAnsi="GHEA Grapalat"/>
          <w:sz w:val="18"/>
          <w:lang w:val="hy-AM"/>
        </w:rPr>
      </w:pPr>
    </w:p>
    <w:p w14:paraId="72520CA9" w14:textId="77777777" w:rsidR="00513CB2" w:rsidRPr="00F566BF" w:rsidRDefault="00513CB2" w:rsidP="00513CB2">
      <w:pPr>
        <w:jc w:val="center"/>
        <w:rPr>
          <w:rFonts w:ascii="GHEA Grapalat" w:hAnsi="GHEA Grapalat"/>
          <w:sz w:val="20"/>
          <w:lang w:val="hy-AM"/>
        </w:rPr>
      </w:pPr>
    </w:p>
    <w:p w14:paraId="50BC97EB" w14:textId="77777777" w:rsidR="00513CB2" w:rsidRDefault="00513CB2" w:rsidP="00513CB2">
      <w:pPr>
        <w:jc w:val="center"/>
        <w:rPr>
          <w:rFonts w:ascii="GHEA Grapalat" w:hAnsi="GHEA Grapalat"/>
          <w:sz w:val="20"/>
          <w:lang w:val="hy-AM"/>
        </w:rPr>
      </w:pPr>
      <w:r w:rsidRPr="00F566BF">
        <w:rPr>
          <w:rFonts w:ascii="GHEA Grapalat" w:hAnsi="GHEA Grapalat"/>
          <w:sz w:val="20"/>
          <w:lang w:val="hy-AM"/>
        </w:rPr>
        <w:t xml:space="preserve">ՏԵԽՆԻԿԱԿԱՆ ԲՆՈՒԹԱԳԻՐ </w:t>
      </w:r>
      <w:r>
        <w:rPr>
          <w:rFonts w:ascii="GHEA Grapalat" w:hAnsi="GHEA Grapalat"/>
          <w:sz w:val="20"/>
          <w:lang w:val="hy-AM"/>
        </w:rPr>
        <w:t>–</w:t>
      </w:r>
      <w:r w:rsidRPr="00F566BF">
        <w:rPr>
          <w:rFonts w:ascii="GHEA Grapalat" w:hAnsi="GHEA Grapalat"/>
          <w:sz w:val="20"/>
          <w:lang w:val="hy-AM"/>
        </w:rPr>
        <w:t xml:space="preserve"> ԳՆՄԱՆ ԺԱՄԱՆԱԿԱՑՈՒՅՑ*</w:t>
      </w:r>
    </w:p>
    <w:p w14:paraId="6E1CFB31" w14:textId="77777777" w:rsidR="00513CB2" w:rsidRPr="00B93A1F" w:rsidRDefault="00513CB2" w:rsidP="00513CB2">
      <w:pPr>
        <w:jc w:val="center"/>
        <w:rPr>
          <w:rFonts w:ascii="GHEA Grapalat" w:hAnsi="GHEA Grapalat"/>
          <w:b/>
          <w:sz w:val="20"/>
          <w:lang w:val="hy-AM"/>
        </w:rPr>
      </w:pPr>
      <w:r w:rsidRPr="00B93A1F">
        <w:rPr>
          <w:rFonts w:ascii="GHEA Grapalat" w:hAnsi="GHEA Grapalat"/>
          <w:b/>
          <w:sz w:val="20"/>
          <w:lang w:val="hy-AM"/>
        </w:rPr>
        <w:t xml:space="preserve"> </w:t>
      </w:r>
    </w:p>
    <w:p w14:paraId="68DD8B6C" w14:textId="77777777" w:rsidR="00513CB2" w:rsidRPr="00F566BF" w:rsidRDefault="00513CB2" w:rsidP="00513CB2">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620"/>
        <w:gridCol w:w="5310"/>
        <w:gridCol w:w="810"/>
        <w:gridCol w:w="1170"/>
        <w:gridCol w:w="990"/>
        <w:gridCol w:w="1980"/>
        <w:gridCol w:w="2790"/>
      </w:tblGrid>
      <w:tr w:rsidR="00513CB2" w:rsidRPr="00F566BF" w14:paraId="616E70F3" w14:textId="77777777" w:rsidTr="00464B9F">
        <w:tc>
          <w:tcPr>
            <w:tcW w:w="15277" w:type="dxa"/>
            <w:gridSpan w:val="8"/>
          </w:tcPr>
          <w:p w14:paraId="163A9B8F"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Ծառայության</w:t>
            </w:r>
            <w:proofErr w:type="spellEnd"/>
          </w:p>
        </w:tc>
      </w:tr>
      <w:tr w:rsidR="00513CB2" w:rsidRPr="00F566BF" w14:paraId="56CAB98F" w14:textId="77777777" w:rsidTr="00464B9F">
        <w:trPr>
          <w:trHeight w:val="219"/>
        </w:trPr>
        <w:tc>
          <w:tcPr>
            <w:tcW w:w="607" w:type="dxa"/>
            <w:vMerge w:val="restart"/>
            <w:vAlign w:val="center"/>
          </w:tcPr>
          <w:p w14:paraId="64EFF65D"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620" w:type="dxa"/>
            <w:vMerge w:val="restart"/>
            <w:vAlign w:val="center"/>
          </w:tcPr>
          <w:p w14:paraId="64CB30B0"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գնումների</w:t>
            </w:r>
            <w:proofErr w:type="spellEnd"/>
            <w:r w:rsidRPr="00F566BF">
              <w:rPr>
                <w:rFonts w:ascii="GHEA Grapalat" w:hAnsi="GHEA Grapalat"/>
                <w:sz w:val="18"/>
              </w:rPr>
              <w:t xml:space="preserve"> </w:t>
            </w:r>
            <w:proofErr w:type="spellStart"/>
            <w:r w:rsidRPr="00F566BF">
              <w:rPr>
                <w:rFonts w:ascii="GHEA Grapalat" w:hAnsi="GHEA Grapalat"/>
                <w:sz w:val="18"/>
              </w:rPr>
              <w:t>պլանով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rPr>
              <w:t xml:space="preserve">` </w:t>
            </w:r>
            <w:proofErr w:type="spellStart"/>
            <w:r w:rsidRPr="00F566BF">
              <w:rPr>
                <w:rFonts w:ascii="GHEA Grapalat" w:hAnsi="GHEA Grapalat"/>
                <w:sz w:val="18"/>
              </w:rPr>
              <w:t>ըստ</w:t>
            </w:r>
            <w:proofErr w:type="spellEnd"/>
            <w:r w:rsidRPr="00F566BF">
              <w:rPr>
                <w:rFonts w:ascii="GHEA Grapalat" w:hAnsi="GHEA Grapalat"/>
                <w:sz w:val="18"/>
              </w:rPr>
              <w:t xml:space="preserve"> ԳՄԱ </w:t>
            </w:r>
            <w:proofErr w:type="spellStart"/>
            <w:r w:rsidRPr="00F566BF">
              <w:rPr>
                <w:rFonts w:ascii="GHEA Grapalat" w:hAnsi="GHEA Grapalat"/>
                <w:sz w:val="18"/>
              </w:rPr>
              <w:t>դասակարգման</w:t>
            </w:r>
            <w:proofErr w:type="spellEnd"/>
            <w:r w:rsidRPr="00F566BF">
              <w:rPr>
                <w:rFonts w:ascii="GHEA Grapalat" w:hAnsi="GHEA Grapalat"/>
                <w:sz w:val="18"/>
              </w:rPr>
              <w:t xml:space="preserve"> (CPV)</w:t>
            </w:r>
          </w:p>
        </w:tc>
        <w:tc>
          <w:tcPr>
            <w:tcW w:w="5310" w:type="dxa"/>
            <w:vMerge w:val="restart"/>
            <w:vAlign w:val="center"/>
          </w:tcPr>
          <w:p w14:paraId="6217C726"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տեխնիկական</w:t>
            </w:r>
            <w:proofErr w:type="spellEnd"/>
            <w:r w:rsidRPr="00F566BF">
              <w:rPr>
                <w:rFonts w:ascii="GHEA Grapalat" w:hAnsi="GHEA Grapalat"/>
                <w:sz w:val="18"/>
              </w:rPr>
              <w:t xml:space="preserve"> </w:t>
            </w:r>
            <w:proofErr w:type="spellStart"/>
            <w:r w:rsidRPr="00F566BF">
              <w:rPr>
                <w:rFonts w:ascii="GHEA Grapalat" w:hAnsi="GHEA Grapalat"/>
                <w:sz w:val="18"/>
              </w:rPr>
              <w:t>բնութագիրը</w:t>
            </w:r>
            <w:proofErr w:type="spellEnd"/>
          </w:p>
        </w:tc>
        <w:tc>
          <w:tcPr>
            <w:tcW w:w="810" w:type="dxa"/>
            <w:vMerge w:val="restart"/>
            <w:vAlign w:val="center"/>
          </w:tcPr>
          <w:p w14:paraId="453FD645"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չափման</w:t>
            </w:r>
            <w:proofErr w:type="spellEnd"/>
            <w:r w:rsidRPr="00F566BF">
              <w:rPr>
                <w:rFonts w:ascii="GHEA Grapalat" w:hAnsi="GHEA Grapalat"/>
                <w:sz w:val="18"/>
              </w:rPr>
              <w:t xml:space="preserve"> </w:t>
            </w:r>
            <w:proofErr w:type="spellStart"/>
            <w:r w:rsidRPr="00F566BF">
              <w:rPr>
                <w:rFonts w:ascii="GHEA Grapalat" w:hAnsi="GHEA Grapalat"/>
                <w:sz w:val="18"/>
              </w:rPr>
              <w:t>միավորը</w:t>
            </w:r>
            <w:proofErr w:type="spellEnd"/>
          </w:p>
        </w:tc>
        <w:tc>
          <w:tcPr>
            <w:tcW w:w="1170" w:type="dxa"/>
            <w:vMerge w:val="restart"/>
            <w:vAlign w:val="center"/>
          </w:tcPr>
          <w:p w14:paraId="3D0BEA43"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գինը</w:t>
            </w:r>
            <w:proofErr w:type="spellEnd"/>
            <w:r w:rsidRPr="00F566BF">
              <w:rPr>
                <w:rFonts w:ascii="GHEA Grapalat" w:hAnsi="GHEA Grapalat"/>
                <w:sz w:val="18"/>
              </w:rPr>
              <w:t xml:space="preserve">/ՀՀ </w:t>
            </w:r>
            <w:proofErr w:type="spellStart"/>
            <w:r w:rsidRPr="00F566BF">
              <w:rPr>
                <w:rFonts w:ascii="GHEA Grapalat" w:hAnsi="GHEA Grapalat"/>
                <w:sz w:val="18"/>
              </w:rPr>
              <w:t>դրամ</w:t>
            </w:r>
            <w:proofErr w:type="spellEnd"/>
          </w:p>
        </w:tc>
        <w:tc>
          <w:tcPr>
            <w:tcW w:w="990" w:type="dxa"/>
            <w:vMerge w:val="restart"/>
            <w:vAlign w:val="center"/>
          </w:tcPr>
          <w:p w14:paraId="0D26D3FA"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քանակը</w:t>
            </w:r>
          </w:p>
        </w:tc>
        <w:tc>
          <w:tcPr>
            <w:tcW w:w="4770" w:type="dxa"/>
            <w:gridSpan w:val="2"/>
            <w:vAlign w:val="center"/>
          </w:tcPr>
          <w:p w14:paraId="259EC3D0"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մատուցման</w:t>
            </w:r>
            <w:proofErr w:type="spellEnd"/>
          </w:p>
        </w:tc>
      </w:tr>
      <w:tr w:rsidR="00513CB2" w:rsidRPr="00F566BF" w14:paraId="17C4022F" w14:textId="77777777" w:rsidTr="00464B9F">
        <w:trPr>
          <w:trHeight w:val="445"/>
        </w:trPr>
        <w:tc>
          <w:tcPr>
            <w:tcW w:w="607" w:type="dxa"/>
            <w:vMerge/>
            <w:vAlign w:val="center"/>
          </w:tcPr>
          <w:p w14:paraId="3A3D893A" w14:textId="77777777" w:rsidR="00513CB2" w:rsidRPr="00F566BF" w:rsidRDefault="00513CB2" w:rsidP="00464B9F">
            <w:pPr>
              <w:jc w:val="center"/>
              <w:rPr>
                <w:rFonts w:ascii="GHEA Grapalat" w:hAnsi="GHEA Grapalat"/>
                <w:sz w:val="18"/>
              </w:rPr>
            </w:pPr>
          </w:p>
        </w:tc>
        <w:tc>
          <w:tcPr>
            <w:tcW w:w="1620" w:type="dxa"/>
            <w:vMerge/>
            <w:vAlign w:val="center"/>
          </w:tcPr>
          <w:p w14:paraId="65C64D96" w14:textId="77777777" w:rsidR="00513CB2" w:rsidRPr="00F566BF" w:rsidRDefault="00513CB2" w:rsidP="00464B9F">
            <w:pPr>
              <w:jc w:val="center"/>
              <w:rPr>
                <w:rFonts w:ascii="GHEA Grapalat" w:hAnsi="GHEA Grapalat"/>
                <w:sz w:val="18"/>
              </w:rPr>
            </w:pPr>
          </w:p>
        </w:tc>
        <w:tc>
          <w:tcPr>
            <w:tcW w:w="5310" w:type="dxa"/>
            <w:vMerge/>
            <w:vAlign w:val="center"/>
          </w:tcPr>
          <w:p w14:paraId="039B5354" w14:textId="77777777" w:rsidR="00513CB2" w:rsidRPr="00F566BF" w:rsidRDefault="00513CB2" w:rsidP="00464B9F">
            <w:pPr>
              <w:jc w:val="center"/>
              <w:rPr>
                <w:rFonts w:ascii="GHEA Grapalat" w:hAnsi="GHEA Grapalat"/>
                <w:sz w:val="18"/>
              </w:rPr>
            </w:pPr>
          </w:p>
        </w:tc>
        <w:tc>
          <w:tcPr>
            <w:tcW w:w="810" w:type="dxa"/>
            <w:vMerge/>
            <w:vAlign w:val="center"/>
          </w:tcPr>
          <w:p w14:paraId="78D87D34" w14:textId="77777777" w:rsidR="00513CB2" w:rsidRPr="00F566BF" w:rsidRDefault="00513CB2" w:rsidP="00464B9F">
            <w:pPr>
              <w:jc w:val="center"/>
              <w:rPr>
                <w:rFonts w:ascii="GHEA Grapalat" w:hAnsi="GHEA Grapalat"/>
                <w:sz w:val="18"/>
              </w:rPr>
            </w:pPr>
          </w:p>
        </w:tc>
        <w:tc>
          <w:tcPr>
            <w:tcW w:w="1170" w:type="dxa"/>
            <w:vMerge/>
            <w:vAlign w:val="center"/>
          </w:tcPr>
          <w:p w14:paraId="24481CDE" w14:textId="77777777" w:rsidR="00513CB2" w:rsidRPr="00F566BF" w:rsidRDefault="00513CB2" w:rsidP="00464B9F">
            <w:pPr>
              <w:jc w:val="center"/>
              <w:rPr>
                <w:rFonts w:ascii="GHEA Grapalat" w:hAnsi="GHEA Grapalat"/>
                <w:sz w:val="18"/>
              </w:rPr>
            </w:pPr>
          </w:p>
        </w:tc>
        <w:tc>
          <w:tcPr>
            <w:tcW w:w="990" w:type="dxa"/>
            <w:vMerge/>
            <w:vAlign w:val="center"/>
          </w:tcPr>
          <w:p w14:paraId="7D88368E" w14:textId="77777777" w:rsidR="00513CB2" w:rsidRPr="00F566BF" w:rsidRDefault="00513CB2" w:rsidP="00464B9F">
            <w:pPr>
              <w:jc w:val="center"/>
              <w:rPr>
                <w:rFonts w:ascii="GHEA Grapalat" w:hAnsi="GHEA Grapalat"/>
                <w:sz w:val="18"/>
              </w:rPr>
            </w:pPr>
          </w:p>
        </w:tc>
        <w:tc>
          <w:tcPr>
            <w:tcW w:w="1980" w:type="dxa"/>
            <w:vAlign w:val="center"/>
          </w:tcPr>
          <w:p w14:paraId="6DA1D17B"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հասցեն</w:t>
            </w:r>
            <w:proofErr w:type="spellEnd"/>
          </w:p>
        </w:tc>
        <w:tc>
          <w:tcPr>
            <w:tcW w:w="2790" w:type="dxa"/>
            <w:vAlign w:val="center"/>
          </w:tcPr>
          <w:p w14:paraId="73EE4B19"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Ժամկետը</w:t>
            </w:r>
            <w:proofErr w:type="spellEnd"/>
            <w:r w:rsidRPr="00F566BF">
              <w:rPr>
                <w:rFonts w:ascii="GHEA Grapalat" w:hAnsi="GHEA Grapalat"/>
                <w:sz w:val="18"/>
              </w:rPr>
              <w:t>**</w:t>
            </w:r>
          </w:p>
        </w:tc>
      </w:tr>
      <w:tr w:rsidR="001B2E6C" w:rsidRPr="007B29A0" w14:paraId="42BDB399" w14:textId="77777777" w:rsidTr="004C1510">
        <w:trPr>
          <w:trHeight w:val="246"/>
        </w:trPr>
        <w:tc>
          <w:tcPr>
            <w:tcW w:w="607" w:type="dxa"/>
            <w:vAlign w:val="center"/>
          </w:tcPr>
          <w:p w14:paraId="5594818A" w14:textId="77777777" w:rsidR="001B2E6C" w:rsidRDefault="001B2E6C" w:rsidP="001B2E6C">
            <w:pPr>
              <w:jc w:val="center"/>
              <w:rPr>
                <w:rFonts w:ascii="GHEA Grapalat" w:hAnsi="GHEA Grapalat"/>
                <w:sz w:val="20"/>
                <w:lang w:val="hy-AM"/>
              </w:rPr>
            </w:pPr>
          </w:p>
          <w:p w14:paraId="3D3A7B60" w14:textId="77777777" w:rsidR="001B2E6C" w:rsidRPr="00453E01" w:rsidRDefault="001B2E6C" w:rsidP="001B2E6C">
            <w:pPr>
              <w:jc w:val="center"/>
              <w:rPr>
                <w:rFonts w:ascii="GHEA Grapalat" w:hAnsi="GHEA Grapalat"/>
                <w:sz w:val="20"/>
                <w:lang w:val="hy-AM"/>
              </w:rPr>
            </w:pPr>
            <w:r>
              <w:rPr>
                <w:rFonts w:ascii="GHEA Grapalat" w:hAnsi="GHEA Grapalat"/>
                <w:sz w:val="20"/>
                <w:lang w:val="hy-AM"/>
              </w:rPr>
              <w:t>1</w:t>
            </w:r>
          </w:p>
        </w:tc>
        <w:tc>
          <w:tcPr>
            <w:tcW w:w="1620" w:type="dxa"/>
            <w:vAlign w:val="center"/>
          </w:tcPr>
          <w:p w14:paraId="7E4F1740" w14:textId="5A53AF8B" w:rsidR="001B2E6C" w:rsidRPr="00770983" w:rsidRDefault="00F00E6F" w:rsidP="001B2E6C">
            <w:pPr>
              <w:ind w:left="145" w:hanging="145"/>
              <w:jc w:val="center"/>
              <w:rPr>
                <w:rFonts w:ascii="GHEA Grapalat" w:hAnsi="GHEA Grapalat"/>
                <w:sz w:val="18"/>
                <w:szCs w:val="18"/>
                <w:lang w:val="hy-AM"/>
              </w:rPr>
            </w:pPr>
            <w:r w:rsidRPr="00F00E6F">
              <w:rPr>
                <w:rFonts w:ascii="GHEA Grapalat" w:hAnsi="GHEA Grapalat"/>
                <w:sz w:val="18"/>
                <w:szCs w:val="18"/>
                <w:lang w:val="hy-AM"/>
              </w:rPr>
              <w:t>71351540/118</w:t>
            </w:r>
          </w:p>
          <w:p w14:paraId="079BEF77" w14:textId="7C99A339" w:rsidR="001B2E6C" w:rsidRPr="00A23082" w:rsidRDefault="001B2E6C" w:rsidP="001B2E6C">
            <w:pPr>
              <w:jc w:val="center"/>
              <w:rPr>
                <w:rFonts w:ascii="GHEA Grapalat" w:hAnsi="GHEA Grapalat"/>
                <w:bCs/>
                <w:sz w:val="20"/>
                <w:lang w:val="hy-AM"/>
              </w:rPr>
            </w:pPr>
          </w:p>
        </w:tc>
        <w:tc>
          <w:tcPr>
            <w:tcW w:w="5310" w:type="dxa"/>
            <w:vAlign w:val="center"/>
          </w:tcPr>
          <w:p w14:paraId="5BBD1C79" w14:textId="77777777" w:rsidR="00F00E6F" w:rsidRPr="00F00E6F" w:rsidRDefault="00F00E6F" w:rsidP="00F00E6F">
            <w:pPr>
              <w:jc w:val="both"/>
              <w:rPr>
                <w:rFonts w:ascii="GHEA Grapalat" w:hAnsi="GHEA Grapalat"/>
                <w:sz w:val="22"/>
                <w:lang w:val="hy-AM"/>
              </w:rPr>
            </w:pPr>
            <w:r w:rsidRPr="00F00E6F">
              <w:rPr>
                <w:rFonts w:ascii="GHEA Grapalat" w:hAnsi="GHEA Grapalat"/>
                <w:sz w:val="22"/>
                <w:lang w:val="hy-AM"/>
              </w:rPr>
              <w:t>Ծառայության մատուցման ընդհանուր պահանջների</w:t>
            </w:r>
          </w:p>
          <w:p w14:paraId="00FA3C2E" w14:textId="77777777" w:rsidR="00F00E6F" w:rsidRPr="00F00E6F" w:rsidRDefault="00F00E6F" w:rsidP="00F00E6F">
            <w:pPr>
              <w:jc w:val="both"/>
              <w:rPr>
                <w:rFonts w:ascii="GHEA Grapalat" w:hAnsi="GHEA Grapalat"/>
                <w:sz w:val="22"/>
                <w:lang w:val="hy-AM"/>
              </w:rPr>
            </w:pPr>
            <w:r w:rsidRPr="00F00E6F">
              <w:rPr>
                <w:rFonts w:ascii="GHEA Grapalat" w:hAnsi="GHEA Grapalat"/>
                <w:sz w:val="22"/>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1AE36B9B" w14:textId="77777777" w:rsidR="00F00E6F" w:rsidRPr="00F00E6F" w:rsidRDefault="00F00E6F" w:rsidP="00F00E6F">
            <w:pPr>
              <w:jc w:val="both"/>
              <w:rPr>
                <w:rFonts w:ascii="GHEA Grapalat" w:hAnsi="GHEA Grapalat"/>
                <w:sz w:val="22"/>
                <w:lang w:val="hy-AM"/>
              </w:rPr>
            </w:pPr>
            <w:r w:rsidRPr="00F00E6F">
              <w:rPr>
                <w:rFonts w:ascii="GHEA Grapalat" w:hAnsi="GHEA Grapalat"/>
                <w:sz w:val="22"/>
                <w:lang w:val="hy-AM"/>
              </w:rPr>
              <w:t xml:space="preserve">2. Տեխնիկական հսկողության ծառայությունները պետք է իրականացվեն ՀՀ Քաղաքաշինության նախարարի 28.04.1998թ.-ի N44 հրամանով </w:t>
            </w:r>
            <w:r w:rsidRPr="00F00E6F">
              <w:rPr>
                <w:rFonts w:ascii="GHEA Grapalat" w:hAnsi="GHEA Grapalat"/>
                <w:sz w:val="22"/>
                <w:lang w:val="hy-AM"/>
              </w:rPr>
              <w:lastRenderedPageBreak/>
              <w:t>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21A3EA4F" w14:textId="77777777" w:rsidR="00F00E6F" w:rsidRPr="00F00E6F" w:rsidRDefault="00F00E6F" w:rsidP="00F00E6F">
            <w:pPr>
              <w:jc w:val="both"/>
              <w:rPr>
                <w:rFonts w:ascii="GHEA Grapalat" w:hAnsi="GHEA Grapalat"/>
                <w:sz w:val="22"/>
                <w:lang w:val="hy-AM"/>
              </w:rPr>
            </w:pPr>
            <w:r w:rsidRPr="00F00E6F">
              <w:rPr>
                <w:rFonts w:ascii="GHEA Grapalat" w:hAnsi="GHEA Grapalat"/>
                <w:sz w:val="22"/>
                <w:lang w:val="hy-AM"/>
              </w:rPr>
              <w:t>3. Տեխնիկական հսկողություն իրականացնողի հիմնական պարտականություններն են՝</w:t>
            </w:r>
          </w:p>
          <w:p w14:paraId="2860A53E" w14:textId="77777777" w:rsidR="00F00E6F" w:rsidRPr="00F00E6F" w:rsidRDefault="00F00E6F" w:rsidP="00F00E6F">
            <w:pPr>
              <w:jc w:val="both"/>
              <w:rPr>
                <w:rFonts w:ascii="GHEA Grapalat" w:hAnsi="GHEA Grapalat"/>
                <w:sz w:val="22"/>
                <w:lang w:val="hy-AM"/>
              </w:rPr>
            </w:pPr>
            <w:r w:rsidRPr="00F00E6F">
              <w:rPr>
                <w:rFonts w:ascii="GHEA Grapalat" w:hAnsi="GHEA Grapalat"/>
                <w:sz w:val="22"/>
                <w:lang w:val="hy-AM"/>
              </w:rPr>
              <w:t>• շինարարության սկզբից մինչև ավարտը ընկած ժամանակահատվածում պարբերաբար լուսանկարահանել շինարարության օբյեկտի վիճակը,</w:t>
            </w:r>
          </w:p>
          <w:p w14:paraId="1EAFF0C3" w14:textId="77777777" w:rsidR="00F00E6F" w:rsidRPr="00F00E6F" w:rsidRDefault="00F00E6F" w:rsidP="00F00E6F">
            <w:pPr>
              <w:jc w:val="both"/>
              <w:rPr>
                <w:rFonts w:ascii="GHEA Grapalat" w:hAnsi="GHEA Grapalat"/>
                <w:sz w:val="22"/>
                <w:lang w:val="hy-AM"/>
              </w:rPr>
            </w:pPr>
            <w:r w:rsidRPr="00F00E6F">
              <w:rPr>
                <w:rFonts w:ascii="GHEA Grapalat" w:hAnsi="GHEA Grapalat"/>
                <w:sz w:val="22"/>
                <w:lang w:val="hy-AM"/>
              </w:rPr>
              <w:t>• ապահովել կատարվող աշխատանքների համապատասխանությունը կապալի պայմանագրի պայմաններին, շինարարական նորմերին և կանոններին,</w:t>
            </w:r>
          </w:p>
          <w:p w14:paraId="5EB431A2" w14:textId="77777777" w:rsidR="00F00E6F" w:rsidRPr="00F00E6F" w:rsidRDefault="00F00E6F" w:rsidP="00F00E6F">
            <w:pPr>
              <w:jc w:val="both"/>
              <w:rPr>
                <w:rFonts w:ascii="GHEA Grapalat" w:hAnsi="GHEA Grapalat"/>
                <w:sz w:val="22"/>
                <w:lang w:val="hy-AM"/>
              </w:rPr>
            </w:pPr>
            <w:r w:rsidRPr="00F00E6F">
              <w:rPr>
                <w:rFonts w:ascii="GHEA Grapalat" w:hAnsi="GHEA Grapalat"/>
                <w:sz w:val="22"/>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41E0EC4E" w14:textId="77777777" w:rsidR="00F00E6F" w:rsidRPr="00F00E6F" w:rsidRDefault="00F00E6F" w:rsidP="00F00E6F">
            <w:pPr>
              <w:jc w:val="both"/>
              <w:rPr>
                <w:rFonts w:ascii="GHEA Grapalat" w:hAnsi="GHEA Grapalat"/>
                <w:sz w:val="22"/>
                <w:lang w:val="hy-AM"/>
              </w:rPr>
            </w:pPr>
            <w:r w:rsidRPr="00F00E6F">
              <w:rPr>
                <w:rFonts w:ascii="GHEA Grapalat" w:hAnsi="GHEA Grapalat"/>
                <w:sz w:val="22"/>
                <w:lang w:val="hy-AM"/>
              </w:rPr>
              <w:t>• ստուգել և հաստատել աշխատանքային և կատարողական փաստաթղթերը՝ նախապատրաստված Կապալառուի կողմից,</w:t>
            </w:r>
          </w:p>
          <w:p w14:paraId="6CD64366" w14:textId="77777777" w:rsidR="00F00E6F" w:rsidRPr="00F00E6F" w:rsidRDefault="00F00E6F" w:rsidP="00F00E6F">
            <w:pPr>
              <w:jc w:val="both"/>
              <w:rPr>
                <w:rFonts w:ascii="GHEA Grapalat" w:hAnsi="GHEA Grapalat"/>
                <w:sz w:val="22"/>
                <w:lang w:val="hy-AM"/>
              </w:rPr>
            </w:pPr>
            <w:r w:rsidRPr="00F00E6F">
              <w:rPr>
                <w:rFonts w:ascii="GHEA Grapalat" w:hAnsi="GHEA Grapalat"/>
                <w:sz w:val="22"/>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72E4A2CD" w14:textId="77777777" w:rsidR="00F00E6F" w:rsidRPr="00F00E6F" w:rsidRDefault="00F00E6F" w:rsidP="00F00E6F">
            <w:pPr>
              <w:jc w:val="both"/>
              <w:rPr>
                <w:rFonts w:ascii="GHEA Grapalat" w:hAnsi="GHEA Grapalat"/>
                <w:sz w:val="22"/>
                <w:lang w:val="hy-AM"/>
              </w:rPr>
            </w:pPr>
            <w:r w:rsidRPr="00F00E6F">
              <w:rPr>
                <w:rFonts w:ascii="GHEA Grapalat" w:hAnsi="GHEA Grapalat"/>
                <w:sz w:val="22"/>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38EF7651" w14:textId="30DE6511" w:rsidR="00F00E6F" w:rsidRPr="00F00E6F" w:rsidRDefault="00F00E6F" w:rsidP="00F00E6F">
            <w:pPr>
              <w:jc w:val="both"/>
              <w:rPr>
                <w:rFonts w:ascii="GHEA Grapalat" w:hAnsi="GHEA Grapalat"/>
                <w:sz w:val="22"/>
                <w:lang w:val="hy-AM"/>
              </w:rPr>
            </w:pPr>
            <w:r w:rsidRPr="00F00E6F">
              <w:rPr>
                <w:rFonts w:ascii="GHEA Grapalat" w:hAnsi="GHEA Grapalat"/>
                <w:sz w:val="22"/>
                <w:lang w:val="hy-AM"/>
              </w:rPr>
              <w:lastRenderedPageBreak/>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w:t>
            </w:r>
            <w:r w:rsidRPr="00F00E6F">
              <w:rPr>
                <w:lang w:val="hy-AM"/>
              </w:rPr>
              <w:t xml:space="preserve"> </w:t>
            </w:r>
            <w:r w:rsidRPr="00F00E6F">
              <w:rPr>
                <w:rFonts w:ascii="GHEA Grapalat" w:hAnsi="GHEA Grapalat"/>
                <w:sz w:val="22"/>
                <w:lang w:val="hy-AM"/>
              </w:rPr>
              <w:t>•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559AC5C2" w14:textId="77777777" w:rsidR="00F00E6F" w:rsidRPr="00F00E6F" w:rsidRDefault="00F00E6F" w:rsidP="00F00E6F">
            <w:pPr>
              <w:jc w:val="both"/>
              <w:rPr>
                <w:rFonts w:ascii="GHEA Grapalat" w:hAnsi="GHEA Grapalat"/>
                <w:sz w:val="22"/>
                <w:lang w:val="hy-AM"/>
              </w:rPr>
            </w:pPr>
            <w:r w:rsidRPr="00F00E6F">
              <w:rPr>
                <w:rFonts w:ascii="GHEA Grapalat" w:hAnsi="GHEA Grapalat"/>
                <w:sz w:val="22"/>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2DA1967E" w14:textId="77777777" w:rsidR="00F00E6F" w:rsidRPr="00F00E6F" w:rsidRDefault="00F00E6F" w:rsidP="00F00E6F">
            <w:pPr>
              <w:jc w:val="both"/>
              <w:rPr>
                <w:rFonts w:ascii="GHEA Grapalat" w:hAnsi="GHEA Grapalat"/>
                <w:sz w:val="22"/>
                <w:lang w:val="hy-AM"/>
              </w:rPr>
            </w:pPr>
            <w:r w:rsidRPr="00F00E6F">
              <w:rPr>
                <w:rFonts w:ascii="GHEA Grapalat" w:hAnsi="GHEA Grapalat"/>
                <w:sz w:val="22"/>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2B1732A5" w14:textId="77777777" w:rsidR="00F00E6F" w:rsidRPr="00F00E6F" w:rsidRDefault="00F00E6F" w:rsidP="00F00E6F">
            <w:pPr>
              <w:jc w:val="both"/>
              <w:rPr>
                <w:rFonts w:ascii="GHEA Grapalat" w:hAnsi="GHEA Grapalat"/>
                <w:sz w:val="22"/>
                <w:lang w:val="hy-AM"/>
              </w:rPr>
            </w:pPr>
            <w:r w:rsidRPr="00F00E6F">
              <w:rPr>
                <w:rFonts w:ascii="GHEA Grapalat" w:hAnsi="GHEA Grapalat"/>
                <w:sz w:val="22"/>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33FEB9BC" w14:textId="77777777" w:rsidR="00F00E6F" w:rsidRPr="00F00E6F" w:rsidRDefault="00F00E6F" w:rsidP="00F00E6F">
            <w:pPr>
              <w:jc w:val="both"/>
              <w:rPr>
                <w:rFonts w:ascii="GHEA Grapalat" w:hAnsi="GHEA Grapalat"/>
                <w:sz w:val="22"/>
                <w:lang w:val="hy-AM"/>
              </w:rPr>
            </w:pPr>
            <w:r w:rsidRPr="00F00E6F">
              <w:rPr>
                <w:rFonts w:ascii="GHEA Grapalat" w:hAnsi="GHEA Grapalat"/>
                <w:sz w:val="22"/>
                <w:lang w:val="hy-AM"/>
              </w:rPr>
              <w:t>• կատարել աշխատանքների ծավալների չափագրումներ և մասնակցել կատարողական փաստաթղթերի կազմմանը և հաստատմանը,</w:t>
            </w:r>
          </w:p>
          <w:p w14:paraId="4E283A50" w14:textId="77777777" w:rsidR="00F00E6F" w:rsidRPr="00F00E6F" w:rsidRDefault="00F00E6F" w:rsidP="00F00E6F">
            <w:pPr>
              <w:jc w:val="both"/>
              <w:rPr>
                <w:rFonts w:ascii="GHEA Grapalat" w:hAnsi="GHEA Grapalat"/>
                <w:sz w:val="22"/>
                <w:lang w:val="hy-AM"/>
              </w:rPr>
            </w:pPr>
            <w:r w:rsidRPr="00F00E6F">
              <w:rPr>
                <w:rFonts w:ascii="GHEA Grapalat" w:hAnsi="GHEA Grapalat"/>
                <w:sz w:val="22"/>
                <w:lang w:val="hy-AM"/>
              </w:rPr>
              <w:t xml:space="preserve">• շինարարության ավարտից հետո  Պատվիրատուին ներկայացնել Հաշվետվություն կատարված աշխատանքների վերաբերյալ` կցելով լուսանկարները, անհրաժեշտ գծագրերը, </w:t>
            </w:r>
            <w:r w:rsidRPr="00F00E6F">
              <w:rPr>
                <w:rFonts w:ascii="GHEA Grapalat" w:hAnsi="GHEA Grapalat"/>
                <w:sz w:val="22"/>
                <w:lang w:val="hy-AM"/>
              </w:rPr>
              <w:lastRenderedPageBreak/>
              <w:t>ծածկված աշխատանքների ակտերը, փորձարկման ակտերը, սերտիֆիկատները,</w:t>
            </w:r>
          </w:p>
          <w:p w14:paraId="7851E0CE" w14:textId="77777777" w:rsidR="00F00E6F" w:rsidRPr="00F00E6F" w:rsidRDefault="00F00E6F" w:rsidP="00F00E6F">
            <w:pPr>
              <w:jc w:val="both"/>
              <w:rPr>
                <w:rFonts w:ascii="GHEA Grapalat" w:hAnsi="GHEA Grapalat"/>
                <w:sz w:val="22"/>
                <w:lang w:val="hy-AM"/>
              </w:rPr>
            </w:pPr>
            <w:r w:rsidRPr="00F00E6F">
              <w:rPr>
                <w:rFonts w:ascii="GHEA Grapalat" w:hAnsi="GHEA Grapalat"/>
                <w:sz w:val="22"/>
                <w:lang w:val="hy-AM"/>
              </w:rPr>
              <w:t>• Պատվիրատուի ցուցումով չափագրել կատարման ենթակա աշխատանքները:</w:t>
            </w:r>
          </w:p>
          <w:p w14:paraId="782A458E" w14:textId="77777777" w:rsidR="00F00E6F" w:rsidRPr="00F00E6F" w:rsidRDefault="00F00E6F" w:rsidP="00F00E6F">
            <w:pPr>
              <w:jc w:val="both"/>
              <w:rPr>
                <w:rFonts w:ascii="GHEA Grapalat" w:hAnsi="GHEA Grapalat"/>
                <w:sz w:val="22"/>
                <w:lang w:val="hy-AM"/>
              </w:rPr>
            </w:pPr>
            <w:r w:rsidRPr="00F00E6F">
              <w:rPr>
                <w:rFonts w:ascii="GHEA Grapalat" w:hAnsi="GHEA Grapalat"/>
                <w:sz w:val="22"/>
                <w:lang w:val="hy-AM"/>
              </w:rPr>
              <w:t>•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ընթացքում:Ծառայությունն իրականացնելու համար կատարողը պետք է ունենա քաղաքաշինության բնագավառի                                                    -Շինարարության որակի տեխնիկական հսկողության լիցենզիա-2-րդ դաս</w:t>
            </w:r>
          </w:p>
          <w:p w14:paraId="08BB4935" w14:textId="77777777" w:rsidR="00F00E6F" w:rsidRPr="00F00E6F" w:rsidRDefault="00F00E6F" w:rsidP="00F00E6F">
            <w:pPr>
              <w:jc w:val="both"/>
              <w:rPr>
                <w:rFonts w:ascii="GHEA Grapalat" w:hAnsi="GHEA Grapalat"/>
                <w:sz w:val="22"/>
                <w:lang w:val="hy-AM"/>
              </w:rPr>
            </w:pPr>
            <w:r w:rsidRPr="00F00E6F">
              <w:rPr>
                <w:rFonts w:ascii="GHEA Grapalat" w:hAnsi="GHEA Grapalat"/>
                <w:sz w:val="22"/>
                <w:lang w:val="hy-AM"/>
              </w:rPr>
              <w:t xml:space="preserve">-Բնակելի, հասարակական և արտադրական կառույցներ -ներդիր համար 04  </w:t>
            </w:r>
          </w:p>
          <w:p w14:paraId="13F42A08" w14:textId="77777777" w:rsidR="00F00E6F" w:rsidRPr="00F00E6F" w:rsidRDefault="00F00E6F" w:rsidP="00F00E6F">
            <w:pPr>
              <w:jc w:val="both"/>
              <w:rPr>
                <w:rFonts w:ascii="GHEA Grapalat" w:hAnsi="GHEA Grapalat"/>
                <w:sz w:val="22"/>
                <w:lang w:val="hy-AM"/>
              </w:rPr>
            </w:pPr>
            <w:r w:rsidRPr="00F00E6F">
              <w:rPr>
                <w:rFonts w:ascii="GHEA Grapalat" w:hAnsi="GHEA Grapalat"/>
                <w:sz w:val="22"/>
                <w:lang w:val="hy-AM"/>
              </w:rPr>
              <w:t>Հաշվետվության ներկայացման պահանջներ</w:t>
            </w:r>
          </w:p>
          <w:p w14:paraId="18FD3C17" w14:textId="77777777" w:rsidR="00F00E6F" w:rsidRPr="00F00E6F" w:rsidRDefault="00F00E6F" w:rsidP="00F00E6F">
            <w:pPr>
              <w:jc w:val="both"/>
              <w:rPr>
                <w:rFonts w:ascii="GHEA Grapalat" w:hAnsi="GHEA Grapalat"/>
                <w:sz w:val="22"/>
                <w:lang w:val="hy-AM"/>
              </w:rPr>
            </w:pPr>
            <w:r w:rsidRPr="00F00E6F">
              <w:rPr>
                <w:rFonts w:ascii="GHEA Grapalat" w:hAnsi="GHEA Grapalat"/>
                <w:sz w:val="22"/>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603A4D8F" w14:textId="77777777" w:rsidR="00F00E6F" w:rsidRPr="00F00E6F" w:rsidRDefault="00F00E6F" w:rsidP="00F00E6F">
            <w:pPr>
              <w:jc w:val="both"/>
              <w:rPr>
                <w:rFonts w:ascii="GHEA Grapalat" w:hAnsi="GHEA Grapalat"/>
                <w:sz w:val="22"/>
                <w:lang w:val="hy-AM"/>
              </w:rPr>
            </w:pPr>
            <w:r w:rsidRPr="00F00E6F">
              <w:rPr>
                <w:rFonts w:ascii="GHEA Grapalat" w:hAnsi="GHEA Grapalat"/>
                <w:sz w:val="22"/>
                <w:lang w:val="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ինչպեսնաև ավարտված շինարարական օբյեկտի լուսանկարներ:</w:t>
            </w:r>
          </w:p>
          <w:p w14:paraId="37BE51A6" w14:textId="77777777" w:rsidR="00F00E6F" w:rsidRPr="00F00E6F" w:rsidRDefault="00F00E6F" w:rsidP="00F00E6F">
            <w:pPr>
              <w:jc w:val="both"/>
              <w:rPr>
                <w:rFonts w:ascii="GHEA Grapalat" w:hAnsi="GHEA Grapalat"/>
                <w:sz w:val="22"/>
                <w:lang w:val="hy-AM"/>
              </w:rPr>
            </w:pPr>
            <w:r w:rsidRPr="00F00E6F">
              <w:rPr>
                <w:rFonts w:ascii="GHEA Grapalat" w:hAnsi="GHEA Grapalat"/>
                <w:sz w:val="22"/>
                <w:lang w:val="hy-AM"/>
              </w:rPr>
              <w:t xml:space="preserve">Ընթացիկ հաշվետվությունները նաև ներկայացվում են շինարարական աշխատանքների յուրաքանչյուր կատարողական </w:t>
            </w:r>
            <w:r w:rsidRPr="00F00E6F">
              <w:rPr>
                <w:rFonts w:ascii="GHEA Grapalat" w:hAnsi="GHEA Grapalat"/>
                <w:sz w:val="22"/>
                <w:lang w:val="hy-AM"/>
              </w:rPr>
              <w:lastRenderedPageBreak/>
              <w:t>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p>
          <w:p w14:paraId="6074383B" w14:textId="1B4F19F5" w:rsidR="001B2E6C" w:rsidRPr="005E798F" w:rsidRDefault="00F00E6F" w:rsidP="00F00E6F">
            <w:pPr>
              <w:jc w:val="both"/>
              <w:rPr>
                <w:rFonts w:ascii="GHEA Grapalat" w:hAnsi="GHEA Grapalat"/>
                <w:sz w:val="22"/>
                <w:lang w:val="hy-AM"/>
              </w:rPr>
            </w:pPr>
            <w:r w:rsidRPr="00F00E6F">
              <w:rPr>
                <w:rFonts w:ascii="GHEA Grapalat" w:hAnsi="GHEA Grapalat"/>
                <w:sz w:val="22"/>
                <w:lang w:val="hy-AM"/>
              </w:rP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tc>
        <w:tc>
          <w:tcPr>
            <w:tcW w:w="810" w:type="dxa"/>
            <w:vAlign w:val="center"/>
          </w:tcPr>
          <w:p w14:paraId="4639C65D" w14:textId="77777777" w:rsidR="001B2E6C" w:rsidRDefault="001B2E6C" w:rsidP="001B2E6C">
            <w:pPr>
              <w:jc w:val="center"/>
              <w:rPr>
                <w:rFonts w:ascii="GHEA Grapalat" w:hAnsi="GHEA Grapalat" w:cs="Calibri"/>
                <w:color w:val="000000"/>
                <w:sz w:val="20"/>
                <w:szCs w:val="20"/>
                <w:lang w:val="hy-AM"/>
              </w:rPr>
            </w:pPr>
          </w:p>
          <w:p w14:paraId="317BAAF6" w14:textId="77777777" w:rsidR="001B2E6C" w:rsidRDefault="001B2E6C" w:rsidP="001B2E6C">
            <w:pPr>
              <w:jc w:val="center"/>
              <w:rPr>
                <w:rFonts w:ascii="GHEA Grapalat" w:hAnsi="GHEA Grapalat" w:cs="Calibri"/>
                <w:color w:val="000000"/>
                <w:sz w:val="20"/>
                <w:szCs w:val="20"/>
                <w:lang w:val="hy-AM"/>
              </w:rPr>
            </w:pPr>
          </w:p>
          <w:p w14:paraId="705A7CA6" w14:textId="77777777" w:rsidR="001B2E6C" w:rsidRPr="00D80CD8" w:rsidRDefault="001B2E6C" w:rsidP="001B2E6C">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դրամ</w:t>
            </w:r>
          </w:p>
          <w:p w14:paraId="46867251" w14:textId="77777777" w:rsidR="001B2E6C" w:rsidRPr="00453E01" w:rsidRDefault="001B2E6C" w:rsidP="001B2E6C">
            <w:pPr>
              <w:jc w:val="center"/>
              <w:rPr>
                <w:rFonts w:ascii="GHEA Grapalat" w:hAnsi="GHEA Grapalat"/>
                <w:sz w:val="20"/>
                <w:lang w:val="hy-AM"/>
              </w:rPr>
            </w:pPr>
          </w:p>
        </w:tc>
        <w:tc>
          <w:tcPr>
            <w:tcW w:w="1170" w:type="dxa"/>
            <w:vAlign w:val="center"/>
          </w:tcPr>
          <w:p w14:paraId="5A6CF1FA" w14:textId="77777777" w:rsidR="001B2E6C" w:rsidRDefault="001B2E6C" w:rsidP="001B2E6C">
            <w:pPr>
              <w:jc w:val="center"/>
              <w:rPr>
                <w:rFonts w:ascii="GHEA Grapalat" w:hAnsi="GHEA Grapalat"/>
                <w:sz w:val="20"/>
                <w:lang w:val="hy-AM"/>
              </w:rPr>
            </w:pPr>
          </w:p>
          <w:p w14:paraId="208BDF76" w14:textId="77777777" w:rsidR="001B2E6C" w:rsidRDefault="001B2E6C" w:rsidP="001B2E6C">
            <w:pPr>
              <w:jc w:val="center"/>
              <w:rPr>
                <w:rFonts w:ascii="GHEA Grapalat" w:hAnsi="GHEA Grapalat"/>
                <w:sz w:val="20"/>
                <w:lang w:val="hy-AM"/>
              </w:rPr>
            </w:pPr>
          </w:p>
          <w:p w14:paraId="31086AF7" w14:textId="77777777" w:rsidR="001B2E6C" w:rsidRDefault="001B2E6C" w:rsidP="001B2E6C">
            <w:pPr>
              <w:jc w:val="center"/>
              <w:rPr>
                <w:rFonts w:ascii="GHEA Grapalat" w:hAnsi="GHEA Grapalat"/>
                <w:sz w:val="20"/>
                <w:lang w:val="hy-AM"/>
              </w:rPr>
            </w:pPr>
          </w:p>
          <w:p w14:paraId="2AFC48F1" w14:textId="77777777" w:rsidR="001B2E6C" w:rsidRDefault="001B2E6C" w:rsidP="001B2E6C">
            <w:pPr>
              <w:jc w:val="center"/>
              <w:rPr>
                <w:rFonts w:ascii="GHEA Grapalat" w:hAnsi="GHEA Grapalat"/>
                <w:sz w:val="20"/>
                <w:lang w:val="hy-AM"/>
              </w:rPr>
            </w:pPr>
          </w:p>
          <w:p w14:paraId="2B871CC5" w14:textId="77777777" w:rsidR="001B2E6C" w:rsidRDefault="001B2E6C" w:rsidP="001B2E6C">
            <w:pPr>
              <w:jc w:val="center"/>
              <w:rPr>
                <w:rFonts w:ascii="GHEA Grapalat" w:hAnsi="GHEA Grapalat"/>
                <w:sz w:val="20"/>
                <w:lang w:val="hy-AM"/>
              </w:rPr>
            </w:pPr>
          </w:p>
          <w:p w14:paraId="79677586" w14:textId="77777777" w:rsidR="001B2E6C" w:rsidRDefault="001B2E6C" w:rsidP="001B2E6C">
            <w:pPr>
              <w:jc w:val="center"/>
              <w:rPr>
                <w:rFonts w:ascii="GHEA Grapalat" w:hAnsi="GHEA Grapalat"/>
                <w:sz w:val="20"/>
                <w:lang w:val="hy-AM"/>
              </w:rPr>
            </w:pPr>
          </w:p>
          <w:p w14:paraId="11148C38" w14:textId="77777777" w:rsidR="001B2E6C" w:rsidRDefault="001B2E6C" w:rsidP="001B2E6C">
            <w:pPr>
              <w:jc w:val="center"/>
              <w:rPr>
                <w:rFonts w:ascii="GHEA Grapalat" w:hAnsi="GHEA Grapalat"/>
                <w:sz w:val="20"/>
                <w:lang w:val="hy-AM"/>
              </w:rPr>
            </w:pPr>
          </w:p>
          <w:p w14:paraId="5C54019B" w14:textId="77777777" w:rsidR="001B2E6C" w:rsidRDefault="001B2E6C" w:rsidP="001B2E6C">
            <w:pPr>
              <w:jc w:val="center"/>
              <w:rPr>
                <w:rFonts w:ascii="GHEA Grapalat" w:hAnsi="GHEA Grapalat"/>
                <w:sz w:val="20"/>
                <w:lang w:val="hy-AM"/>
              </w:rPr>
            </w:pPr>
          </w:p>
          <w:p w14:paraId="1DCE792B" w14:textId="77777777" w:rsidR="001B2E6C" w:rsidRDefault="001B2E6C" w:rsidP="001B2E6C">
            <w:pPr>
              <w:jc w:val="center"/>
              <w:rPr>
                <w:rFonts w:ascii="GHEA Grapalat" w:hAnsi="GHEA Grapalat"/>
                <w:sz w:val="20"/>
                <w:lang w:val="hy-AM"/>
              </w:rPr>
            </w:pPr>
          </w:p>
          <w:p w14:paraId="25877DC8" w14:textId="77777777" w:rsidR="001B2E6C" w:rsidRPr="00453E01" w:rsidRDefault="001B2E6C" w:rsidP="001B2E6C">
            <w:pPr>
              <w:jc w:val="center"/>
              <w:rPr>
                <w:rFonts w:ascii="GHEA Grapalat" w:hAnsi="GHEA Grapalat"/>
                <w:sz w:val="20"/>
                <w:lang w:val="hy-AM"/>
              </w:rPr>
            </w:pPr>
          </w:p>
        </w:tc>
        <w:tc>
          <w:tcPr>
            <w:tcW w:w="990" w:type="dxa"/>
            <w:vAlign w:val="center"/>
          </w:tcPr>
          <w:p w14:paraId="150B22A4" w14:textId="77777777" w:rsidR="001B2E6C" w:rsidRDefault="001B2E6C" w:rsidP="001B2E6C">
            <w:pPr>
              <w:jc w:val="center"/>
              <w:rPr>
                <w:rFonts w:ascii="GHEA Grapalat" w:hAnsi="GHEA Grapalat"/>
                <w:sz w:val="20"/>
                <w:lang w:val="hy-AM"/>
              </w:rPr>
            </w:pPr>
          </w:p>
          <w:p w14:paraId="15ACB283" w14:textId="673CB402" w:rsidR="001B2E6C" w:rsidRPr="00453E01" w:rsidRDefault="001B2E6C" w:rsidP="001B2E6C">
            <w:pPr>
              <w:jc w:val="center"/>
              <w:rPr>
                <w:rFonts w:ascii="GHEA Grapalat" w:hAnsi="GHEA Grapalat"/>
                <w:sz w:val="20"/>
                <w:lang w:val="hy-AM"/>
              </w:rPr>
            </w:pPr>
            <w:r>
              <w:rPr>
                <w:rFonts w:ascii="GHEA Grapalat" w:hAnsi="GHEA Grapalat"/>
                <w:sz w:val="20"/>
                <w:lang w:val="hy-AM"/>
              </w:rPr>
              <w:t>1</w:t>
            </w:r>
          </w:p>
        </w:tc>
        <w:tc>
          <w:tcPr>
            <w:tcW w:w="1980" w:type="dxa"/>
            <w:vAlign w:val="center"/>
          </w:tcPr>
          <w:p w14:paraId="14B01DE0" w14:textId="7055C3A2" w:rsidR="001B2E6C" w:rsidRPr="000661C0" w:rsidRDefault="00F00E6F" w:rsidP="00504374">
            <w:pPr>
              <w:jc w:val="center"/>
              <w:rPr>
                <w:rFonts w:ascii="GHEA Grapalat" w:hAnsi="GHEA Grapalat"/>
                <w:sz w:val="18"/>
                <w:szCs w:val="18"/>
                <w:lang w:val="hy-AM"/>
              </w:rPr>
            </w:pPr>
            <w:r w:rsidRPr="00F00E6F">
              <w:rPr>
                <w:rFonts w:ascii="GHEA Grapalat" w:hAnsi="GHEA Grapalat"/>
                <w:sz w:val="18"/>
                <w:szCs w:val="18"/>
                <w:lang w:val="hy-AM"/>
              </w:rPr>
              <w:t>Նոր Նորք վ/շ                                   Գայի պողոտա, Մոլդովական, Թոթովենց, Սաֆարյան, Միկոյան փողոցներ</w:t>
            </w:r>
          </w:p>
        </w:tc>
        <w:tc>
          <w:tcPr>
            <w:tcW w:w="2790" w:type="dxa"/>
            <w:vAlign w:val="center"/>
          </w:tcPr>
          <w:p w14:paraId="4376E1B5" w14:textId="493E124F" w:rsidR="001B2E6C" w:rsidRPr="00196EAA" w:rsidRDefault="00504374" w:rsidP="001B2E6C">
            <w:pPr>
              <w:jc w:val="center"/>
              <w:rPr>
                <w:rFonts w:ascii="GHEA Grapalat" w:hAnsi="GHEA Grapalat"/>
                <w:iCs/>
                <w:sz w:val="20"/>
                <w:szCs w:val="20"/>
                <w:lang w:val="hy-AM"/>
              </w:rPr>
            </w:pPr>
            <w:r w:rsidRPr="00504374">
              <w:rPr>
                <w:rFonts w:ascii="GHEA Grapalat" w:hAnsi="GHEA Grapalat" w:cs="Sylfaen"/>
                <w:sz w:val="14"/>
                <w:szCs w:val="14"/>
                <w:lang w:val="hy-AM"/>
              </w:rPr>
              <w:t>Պայմանագիրն  ուժի մեջ է մտնում շինարարական աշխատանքների գնման պայմանագիրը վավերացնելու օրվանից և գործում է շինարարական աշխատանքներին զուգընթաց:</w:t>
            </w:r>
          </w:p>
        </w:tc>
      </w:tr>
      <w:tr w:rsidR="00F00E6F" w:rsidRPr="007B29A0" w14:paraId="11DC6DC9" w14:textId="77777777" w:rsidTr="004C1510">
        <w:trPr>
          <w:trHeight w:val="246"/>
        </w:trPr>
        <w:tc>
          <w:tcPr>
            <w:tcW w:w="607" w:type="dxa"/>
            <w:vAlign w:val="center"/>
          </w:tcPr>
          <w:p w14:paraId="028CE257" w14:textId="2457CC59" w:rsidR="00F00E6F" w:rsidRDefault="00F00E6F" w:rsidP="00F00E6F">
            <w:pPr>
              <w:jc w:val="center"/>
              <w:rPr>
                <w:rFonts w:ascii="GHEA Grapalat" w:hAnsi="GHEA Grapalat"/>
                <w:sz w:val="20"/>
                <w:lang w:val="hy-AM"/>
              </w:rPr>
            </w:pPr>
            <w:r>
              <w:rPr>
                <w:rFonts w:ascii="GHEA Grapalat" w:hAnsi="GHEA Grapalat"/>
                <w:sz w:val="20"/>
                <w:lang w:val="hy-AM"/>
              </w:rPr>
              <w:lastRenderedPageBreak/>
              <w:t>2</w:t>
            </w:r>
          </w:p>
        </w:tc>
        <w:tc>
          <w:tcPr>
            <w:tcW w:w="1620" w:type="dxa"/>
            <w:vAlign w:val="center"/>
          </w:tcPr>
          <w:p w14:paraId="71D3C253" w14:textId="2C05949C" w:rsidR="00F00E6F" w:rsidRPr="00770983" w:rsidRDefault="00F00E6F" w:rsidP="00F00E6F">
            <w:pPr>
              <w:ind w:left="145" w:hanging="145"/>
              <w:jc w:val="center"/>
              <w:rPr>
                <w:rFonts w:ascii="GHEA Grapalat" w:hAnsi="GHEA Grapalat"/>
                <w:sz w:val="18"/>
                <w:szCs w:val="18"/>
                <w:lang w:val="hy-AM"/>
              </w:rPr>
            </w:pPr>
            <w:r w:rsidRPr="00F00E6F">
              <w:rPr>
                <w:rFonts w:ascii="GHEA Grapalat" w:hAnsi="GHEA Grapalat"/>
                <w:sz w:val="18"/>
                <w:szCs w:val="18"/>
                <w:lang w:val="hy-AM"/>
              </w:rPr>
              <w:t>71351540/150</w:t>
            </w:r>
          </w:p>
        </w:tc>
        <w:tc>
          <w:tcPr>
            <w:tcW w:w="5310" w:type="dxa"/>
            <w:vAlign w:val="center"/>
          </w:tcPr>
          <w:p w14:paraId="3CFAD162" w14:textId="77777777" w:rsidR="00F00E6F" w:rsidRPr="00F00E6F" w:rsidRDefault="00F00E6F" w:rsidP="00F00E6F">
            <w:pPr>
              <w:jc w:val="both"/>
              <w:rPr>
                <w:rFonts w:ascii="GHEA Grapalat" w:hAnsi="GHEA Grapalat"/>
                <w:sz w:val="22"/>
                <w:lang w:val="hy-AM"/>
              </w:rPr>
            </w:pPr>
            <w:r w:rsidRPr="00F00E6F">
              <w:rPr>
                <w:rFonts w:ascii="GHEA Grapalat" w:hAnsi="GHEA Grapalat"/>
                <w:sz w:val="22"/>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7D3F82E0" w14:textId="77777777" w:rsidR="00F00E6F" w:rsidRPr="00F00E6F" w:rsidRDefault="00F00E6F" w:rsidP="00F00E6F">
            <w:pPr>
              <w:jc w:val="both"/>
              <w:rPr>
                <w:rFonts w:ascii="GHEA Grapalat" w:hAnsi="GHEA Grapalat"/>
                <w:sz w:val="22"/>
                <w:lang w:val="hy-AM"/>
              </w:rPr>
            </w:pPr>
            <w:r w:rsidRPr="00F00E6F">
              <w:rPr>
                <w:rFonts w:ascii="GHEA Grapalat" w:hAnsi="GHEA Grapalat"/>
                <w:sz w:val="22"/>
                <w:lang w:val="hy-AM"/>
              </w:rPr>
              <w:t>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088CC942" w14:textId="77777777" w:rsidR="00F00E6F" w:rsidRPr="00F00E6F" w:rsidRDefault="00F00E6F" w:rsidP="00F00E6F">
            <w:pPr>
              <w:jc w:val="both"/>
              <w:rPr>
                <w:rFonts w:ascii="GHEA Grapalat" w:hAnsi="GHEA Grapalat"/>
                <w:sz w:val="22"/>
                <w:lang w:val="hy-AM"/>
              </w:rPr>
            </w:pPr>
            <w:r w:rsidRPr="00F00E6F">
              <w:rPr>
                <w:rFonts w:ascii="GHEA Grapalat" w:hAnsi="GHEA Grapalat"/>
                <w:sz w:val="22"/>
                <w:lang w:val="hy-AM"/>
              </w:rPr>
              <w:t>3. Տեխնիկական հսկողություն իրականացնողի հիմնական պարտականություններն են՝</w:t>
            </w:r>
          </w:p>
          <w:p w14:paraId="1C11A273" w14:textId="77777777" w:rsidR="00F00E6F" w:rsidRPr="00F00E6F" w:rsidRDefault="00F00E6F" w:rsidP="00F00E6F">
            <w:pPr>
              <w:jc w:val="both"/>
              <w:rPr>
                <w:rFonts w:ascii="GHEA Grapalat" w:hAnsi="GHEA Grapalat"/>
                <w:sz w:val="22"/>
                <w:lang w:val="hy-AM"/>
              </w:rPr>
            </w:pPr>
            <w:r w:rsidRPr="00F00E6F">
              <w:rPr>
                <w:rFonts w:ascii="GHEA Grapalat" w:hAnsi="GHEA Grapalat"/>
                <w:sz w:val="22"/>
                <w:lang w:val="hy-AM"/>
              </w:rPr>
              <w:t>• շինարարության սկզբից մինչև ավարտը ընկած ժամանակահատվածում պարբերաբար լուսանկարահանել շինարարության օբյեկտի վիճակը,</w:t>
            </w:r>
          </w:p>
          <w:p w14:paraId="6B91D577" w14:textId="77777777" w:rsidR="00F00E6F" w:rsidRPr="00F00E6F" w:rsidRDefault="00F00E6F" w:rsidP="00F00E6F">
            <w:pPr>
              <w:jc w:val="both"/>
              <w:rPr>
                <w:rFonts w:ascii="GHEA Grapalat" w:hAnsi="GHEA Grapalat"/>
                <w:sz w:val="22"/>
                <w:lang w:val="hy-AM"/>
              </w:rPr>
            </w:pPr>
            <w:r w:rsidRPr="00F00E6F">
              <w:rPr>
                <w:rFonts w:ascii="GHEA Grapalat" w:hAnsi="GHEA Grapalat"/>
                <w:sz w:val="22"/>
                <w:lang w:val="hy-AM"/>
              </w:rPr>
              <w:lastRenderedPageBreak/>
              <w:t>• ապահովել կատարվող աշխատանքների համապատասխանությունը կապալի պայմանագրի պայմաններին, շինարարական նորմերին և կանոններին,</w:t>
            </w:r>
          </w:p>
          <w:p w14:paraId="54B71F34" w14:textId="77777777" w:rsidR="00F00E6F" w:rsidRPr="00F00E6F" w:rsidRDefault="00F00E6F" w:rsidP="00F00E6F">
            <w:pPr>
              <w:jc w:val="both"/>
              <w:rPr>
                <w:rFonts w:ascii="GHEA Grapalat" w:hAnsi="GHEA Grapalat"/>
                <w:sz w:val="22"/>
                <w:lang w:val="hy-AM"/>
              </w:rPr>
            </w:pPr>
            <w:r w:rsidRPr="00F00E6F">
              <w:rPr>
                <w:rFonts w:ascii="GHEA Grapalat" w:hAnsi="GHEA Grapalat"/>
                <w:sz w:val="22"/>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1034FA2A" w14:textId="77777777" w:rsidR="00F00E6F" w:rsidRPr="00F00E6F" w:rsidRDefault="00F00E6F" w:rsidP="00F00E6F">
            <w:pPr>
              <w:jc w:val="both"/>
              <w:rPr>
                <w:rFonts w:ascii="GHEA Grapalat" w:hAnsi="GHEA Grapalat"/>
                <w:sz w:val="22"/>
                <w:lang w:val="hy-AM"/>
              </w:rPr>
            </w:pPr>
            <w:r w:rsidRPr="00F00E6F">
              <w:rPr>
                <w:rFonts w:ascii="GHEA Grapalat" w:hAnsi="GHEA Grapalat"/>
                <w:sz w:val="22"/>
                <w:lang w:val="hy-AM"/>
              </w:rPr>
              <w:t>• ստուգել և հաստատել աշխատանքային և կատարողական փաստաթղթերը՝ նախապատրաստված Կապալառուի կողմից,</w:t>
            </w:r>
          </w:p>
          <w:p w14:paraId="5B6DE2CA" w14:textId="77777777" w:rsidR="00F00E6F" w:rsidRPr="00F00E6F" w:rsidRDefault="00F00E6F" w:rsidP="00F00E6F">
            <w:pPr>
              <w:jc w:val="both"/>
              <w:rPr>
                <w:rFonts w:ascii="GHEA Grapalat" w:hAnsi="GHEA Grapalat"/>
                <w:sz w:val="22"/>
                <w:lang w:val="hy-AM"/>
              </w:rPr>
            </w:pPr>
            <w:r w:rsidRPr="00F00E6F">
              <w:rPr>
                <w:rFonts w:ascii="GHEA Grapalat" w:hAnsi="GHEA Grapalat"/>
                <w:sz w:val="22"/>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21A24ECE" w14:textId="77777777" w:rsidR="00F00E6F" w:rsidRPr="00F00E6F" w:rsidRDefault="00F00E6F" w:rsidP="00F00E6F">
            <w:pPr>
              <w:jc w:val="both"/>
              <w:rPr>
                <w:rFonts w:ascii="GHEA Grapalat" w:hAnsi="GHEA Grapalat"/>
                <w:sz w:val="22"/>
                <w:lang w:val="hy-AM"/>
              </w:rPr>
            </w:pPr>
            <w:r w:rsidRPr="00F00E6F">
              <w:rPr>
                <w:rFonts w:ascii="GHEA Grapalat" w:hAnsi="GHEA Grapalat"/>
                <w:sz w:val="22"/>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52EB9C25" w14:textId="0F420364" w:rsidR="00F00E6F" w:rsidRPr="00F00E6F" w:rsidRDefault="00F00E6F" w:rsidP="00F00E6F">
            <w:pPr>
              <w:jc w:val="both"/>
              <w:rPr>
                <w:rFonts w:ascii="GHEA Grapalat" w:hAnsi="GHEA Grapalat"/>
                <w:sz w:val="22"/>
                <w:lang w:val="hy-AM"/>
              </w:rPr>
            </w:pPr>
            <w:r w:rsidRPr="00F00E6F">
              <w:rPr>
                <w:rFonts w:ascii="GHEA Grapalat" w:hAnsi="GHEA Grapalat"/>
                <w:sz w:val="22"/>
                <w:lang w:val="hy-AM"/>
              </w:rPr>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w:t>
            </w:r>
            <w:r w:rsidRPr="00F00E6F">
              <w:rPr>
                <w:lang w:val="hy-AM"/>
              </w:rPr>
              <w:t xml:space="preserve"> </w:t>
            </w:r>
            <w:r w:rsidRPr="00F00E6F">
              <w:rPr>
                <w:rFonts w:ascii="GHEA Grapalat" w:hAnsi="GHEA Grapalat"/>
                <w:sz w:val="22"/>
                <w:lang w:val="hy-AM"/>
              </w:rPr>
              <w:t>•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33D20D4F" w14:textId="77777777" w:rsidR="00F00E6F" w:rsidRPr="00F00E6F" w:rsidRDefault="00F00E6F" w:rsidP="00F00E6F">
            <w:pPr>
              <w:jc w:val="both"/>
              <w:rPr>
                <w:rFonts w:ascii="GHEA Grapalat" w:hAnsi="GHEA Grapalat"/>
                <w:sz w:val="22"/>
                <w:lang w:val="hy-AM"/>
              </w:rPr>
            </w:pPr>
            <w:r w:rsidRPr="00F00E6F">
              <w:rPr>
                <w:rFonts w:ascii="GHEA Grapalat" w:hAnsi="GHEA Grapalat"/>
                <w:sz w:val="22"/>
                <w:lang w:val="hy-AM"/>
              </w:rPr>
              <w:lastRenderedPageBreak/>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1C556FAF" w14:textId="77777777" w:rsidR="00F00E6F" w:rsidRPr="00F00E6F" w:rsidRDefault="00F00E6F" w:rsidP="00F00E6F">
            <w:pPr>
              <w:jc w:val="both"/>
              <w:rPr>
                <w:rFonts w:ascii="GHEA Grapalat" w:hAnsi="GHEA Grapalat"/>
                <w:sz w:val="22"/>
                <w:lang w:val="hy-AM"/>
              </w:rPr>
            </w:pPr>
            <w:r w:rsidRPr="00F00E6F">
              <w:rPr>
                <w:rFonts w:ascii="GHEA Grapalat" w:hAnsi="GHEA Grapalat"/>
                <w:sz w:val="22"/>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14AA5A34" w14:textId="77777777" w:rsidR="00F00E6F" w:rsidRPr="00F00E6F" w:rsidRDefault="00F00E6F" w:rsidP="00F00E6F">
            <w:pPr>
              <w:jc w:val="both"/>
              <w:rPr>
                <w:rFonts w:ascii="GHEA Grapalat" w:hAnsi="GHEA Grapalat"/>
                <w:sz w:val="22"/>
                <w:lang w:val="hy-AM"/>
              </w:rPr>
            </w:pPr>
            <w:r w:rsidRPr="00F00E6F">
              <w:rPr>
                <w:rFonts w:ascii="GHEA Grapalat" w:hAnsi="GHEA Grapalat"/>
                <w:sz w:val="22"/>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66533742" w14:textId="77777777" w:rsidR="00F00E6F" w:rsidRPr="00F00E6F" w:rsidRDefault="00F00E6F" w:rsidP="00F00E6F">
            <w:pPr>
              <w:jc w:val="both"/>
              <w:rPr>
                <w:rFonts w:ascii="GHEA Grapalat" w:hAnsi="GHEA Grapalat"/>
                <w:sz w:val="22"/>
                <w:lang w:val="hy-AM"/>
              </w:rPr>
            </w:pPr>
            <w:r w:rsidRPr="00F00E6F">
              <w:rPr>
                <w:rFonts w:ascii="GHEA Grapalat" w:hAnsi="GHEA Grapalat"/>
                <w:sz w:val="22"/>
                <w:lang w:val="hy-AM"/>
              </w:rPr>
              <w:t>• կատարել աշխատանքների ծավալների չափագրումներ և մասնակցել կատարողական փաստաթղթերի կազմմանը և հաստատմանը,</w:t>
            </w:r>
          </w:p>
          <w:p w14:paraId="217BCBED" w14:textId="77777777" w:rsidR="00F00E6F" w:rsidRPr="00F00E6F" w:rsidRDefault="00F00E6F" w:rsidP="00F00E6F">
            <w:pPr>
              <w:jc w:val="both"/>
              <w:rPr>
                <w:rFonts w:ascii="GHEA Grapalat" w:hAnsi="GHEA Grapalat"/>
                <w:sz w:val="22"/>
                <w:lang w:val="hy-AM"/>
              </w:rPr>
            </w:pPr>
            <w:r w:rsidRPr="00F00E6F">
              <w:rPr>
                <w:rFonts w:ascii="GHEA Grapalat" w:hAnsi="GHEA Grapalat"/>
                <w:sz w:val="22"/>
                <w:lang w:val="hy-AM"/>
              </w:rP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254AFA9F" w14:textId="77777777" w:rsidR="00F00E6F" w:rsidRPr="00F00E6F" w:rsidRDefault="00F00E6F" w:rsidP="00F00E6F">
            <w:pPr>
              <w:jc w:val="both"/>
              <w:rPr>
                <w:rFonts w:ascii="GHEA Grapalat" w:hAnsi="GHEA Grapalat"/>
                <w:sz w:val="22"/>
                <w:lang w:val="hy-AM"/>
              </w:rPr>
            </w:pPr>
            <w:r w:rsidRPr="00F00E6F">
              <w:rPr>
                <w:rFonts w:ascii="GHEA Grapalat" w:hAnsi="GHEA Grapalat"/>
                <w:sz w:val="22"/>
                <w:lang w:val="hy-AM"/>
              </w:rPr>
              <w:t>• Պատվիրատուի ցուցումով չափագրել կատարման ենթակա աշխատանքները:</w:t>
            </w:r>
          </w:p>
          <w:p w14:paraId="4D48CD3D" w14:textId="77777777" w:rsidR="00F00E6F" w:rsidRPr="00F00E6F" w:rsidRDefault="00F00E6F" w:rsidP="00F00E6F">
            <w:pPr>
              <w:jc w:val="both"/>
              <w:rPr>
                <w:rFonts w:ascii="GHEA Grapalat" w:hAnsi="GHEA Grapalat"/>
                <w:sz w:val="22"/>
                <w:lang w:val="hy-AM"/>
              </w:rPr>
            </w:pPr>
            <w:r w:rsidRPr="00F00E6F">
              <w:rPr>
                <w:rFonts w:ascii="GHEA Grapalat" w:hAnsi="GHEA Grapalat"/>
                <w:sz w:val="22"/>
                <w:lang w:val="hy-AM"/>
              </w:rPr>
              <w:t xml:space="preserve">•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ընթացքում:Ծառայությունն իրականացնելու համար կատարողը պետք է </w:t>
            </w:r>
            <w:r w:rsidRPr="00F00E6F">
              <w:rPr>
                <w:rFonts w:ascii="GHEA Grapalat" w:hAnsi="GHEA Grapalat"/>
                <w:sz w:val="22"/>
                <w:lang w:val="hy-AM"/>
              </w:rPr>
              <w:lastRenderedPageBreak/>
              <w:t>ունենա քաղաքաշինության բնագավառի                                               -Շինարարության որակի տեխնիկական հսկողության լիցենզիա-2-րդ դաս</w:t>
            </w:r>
          </w:p>
          <w:p w14:paraId="7CF6866E" w14:textId="77777777" w:rsidR="00F00E6F" w:rsidRPr="00F00E6F" w:rsidRDefault="00F00E6F" w:rsidP="00F00E6F">
            <w:pPr>
              <w:jc w:val="both"/>
              <w:rPr>
                <w:rFonts w:ascii="GHEA Grapalat" w:hAnsi="GHEA Grapalat"/>
                <w:sz w:val="22"/>
                <w:lang w:val="hy-AM"/>
              </w:rPr>
            </w:pPr>
            <w:r w:rsidRPr="00F00E6F">
              <w:rPr>
                <w:rFonts w:ascii="GHEA Grapalat" w:hAnsi="GHEA Grapalat"/>
                <w:sz w:val="22"/>
                <w:lang w:val="hy-AM"/>
              </w:rPr>
              <w:t xml:space="preserve">-Բնակելի, հասարակական և արտադրական կառույցներ -ներդիր համար 04  </w:t>
            </w:r>
          </w:p>
          <w:p w14:paraId="18903209" w14:textId="77777777" w:rsidR="00F00E6F" w:rsidRPr="00F00E6F" w:rsidRDefault="00F00E6F" w:rsidP="00F00E6F">
            <w:pPr>
              <w:jc w:val="both"/>
              <w:rPr>
                <w:rFonts w:ascii="GHEA Grapalat" w:hAnsi="GHEA Grapalat"/>
                <w:sz w:val="22"/>
                <w:lang w:val="hy-AM"/>
              </w:rPr>
            </w:pPr>
            <w:r w:rsidRPr="00F00E6F">
              <w:rPr>
                <w:rFonts w:ascii="GHEA Grapalat" w:hAnsi="GHEA Grapalat"/>
                <w:sz w:val="22"/>
                <w:lang w:val="hy-AM"/>
              </w:rPr>
              <w:t>Հաշվետվության ներկայացման պահանջներ</w:t>
            </w:r>
          </w:p>
          <w:p w14:paraId="6EDC3159" w14:textId="77777777" w:rsidR="00F00E6F" w:rsidRPr="00F00E6F" w:rsidRDefault="00F00E6F" w:rsidP="00F00E6F">
            <w:pPr>
              <w:jc w:val="both"/>
              <w:rPr>
                <w:rFonts w:ascii="GHEA Grapalat" w:hAnsi="GHEA Grapalat"/>
                <w:sz w:val="22"/>
                <w:lang w:val="hy-AM"/>
              </w:rPr>
            </w:pPr>
            <w:r w:rsidRPr="00F00E6F">
              <w:rPr>
                <w:rFonts w:ascii="GHEA Grapalat" w:hAnsi="GHEA Grapalat"/>
                <w:sz w:val="22"/>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105E1860" w14:textId="77777777" w:rsidR="00F00E6F" w:rsidRPr="00F00E6F" w:rsidRDefault="00F00E6F" w:rsidP="00F00E6F">
            <w:pPr>
              <w:jc w:val="both"/>
              <w:rPr>
                <w:rFonts w:ascii="GHEA Grapalat" w:hAnsi="GHEA Grapalat"/>
                <w:sz w:val="22"/>
                <w:lang w:val="hy-AM"/>
              </w:rPr>
            </w:pPr>
            <w:r w:rsidRPr="00F00E6F">
              <w:rPr>
                <w:rFonts w:ascii="GHEA Grapalat" w:hAnsi="GHEA Grapalat"/>
                <w:sz w:val="22"/>
                <w:lang w:val="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04D9C3DD" w14:textId="77777777" w:rsidR="00F00E6F" w:rsidRPr="00F00E6F" w:rsidRDefault="00F00E6F" w:rsidP="00F00E6F">
            <w:pPr>
              <w:jc w:val="both"/>
              <w:rPr>
                <w:rFonts w:ascii="GHEA Grapalat" w:hAnsi="GHEA Grapalat"/>
                <w:sz w:val="22"/>
                <w:lang w:val="hy-AM"/>
              </w:rPr>
            </w:pPr>
            <w:r w:rsidRPr="00F00E6F">
              <w:rPr>
                <w:rFonts w:ascii="GHEA Grapalat" w:hAnsi="GHEA Grapalat"/>
                <w:sz w:val="22"/>
                <w:lang w:val="hy-AM"/>
              </w:rP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p>
          <w:p w14:paraId="63D2D620" w14:textId="313BB679" w:rsidR="00F00E6F" w:rsidRPr="005E798F" w:rsidRDefault="00F00E6F" w:rsidP="00F00E6F">
            <w:pPr>
              <w:jc w:val="both"/>
              <w:rPr>
                <w:rFonts w:ascii="GHEA Grapalat" w:hAnsi="GHEA Grapalat"/>
                <w:sz w:val="22"/>
                <w:lang w:val="hy-AM"/>
              </w:rPr>
            </w:pPr>
            <w:r w:rsidRPr="00F00E6F">
              <w:rPr>
                <w:rFonts w:ascii="GHEA Grapalat" w:hAnsi="GHEA Grapalat"/>
                <w:sz w:val="22"/>
                <w:lang w:val="hy-AM"/>
              </w:rP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tc>
        <w:tc>
          <w:tcPr>
            <w:tcW w:w="810" w:type="dxa"/>
            <w:vAlign w:val="center"/>
          </w:tcPr>
          <w:p w14:paraId="1B9F6366" w14:textId="77777777" w:rsidR="00F00E6F" w:rsidRDefault="00F00E6F" w:rsidP="00F00E6F">
            <w:pPr>
              <w:jc w:val="center"/>
              <w:rPr>
                <w:rFonts w:ascii="GHEA Grapalat" w:hAnsi="GHEA Grapalat" w:cs="Calibri"/>
                <w:color w:val="000000"/>
                <w:sz w:val="20"/>
                <w:szCs w:val="20"/>
                <w:lang w:val="hy-AM"/>
              </w:rPr>
            </w:pPr>
          </w:p>
          <w:p w14:paraId="4CB4F0C2" w14:textId="77777777" w:rsidR="00F00E6F" w:rsidRDefault="00F00E6F" w:rsidP="00F00E6F">
            <w:pPr>
              <w:jc w:val="center"/>
              <w:rPr>
                <w:rFonts w:ascii="GHEA Grapalat" w:hAnsi="GHEA Grapalat" w:cs="Calibri"/>
                <w:color w:val="000000"/>
                <w:sz w:val="20"/>
                <w:szCs w:val="20"/>
                <w:lang w:val="hy-AM"/>
              </w:rPr>
            </w:pPr>
          </w:p>
          <w:p w14:paraId="54851EDD" w14:textId="77777777" w:rsidR="00F00E6F" w:rsidRPr="00D80CD8" w:rsidRDefault="00F00E6F" w:rsidP="00F00E6F">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դրամ</w:t>
            </w:r>
          </w:p>
          <w:p w14:paraId="2A6D70A7" w14:textId="77777777" w:rsidR="00F00E6F" w:rsidRDefault="00F00E6F" w:rsidP="00F00E6F">
            <w:pPr>
              <w:jc w:val="center"/>
              <w:rPr>
                <w:rFonts w:ascii="GHEA Grapalat" w:hAnsi="GHEA Grapalat" w:cs="Calibri"/>
                <w:color w:val="000000"/>
                <w:sz w:val="20"/>
                <w:szCs w:val="20"/>
                <w:lang w:val="hy-AM"/>
              </w:rPr>
            </w:pPr>
          </w:p>
        </w:tc>
        <w:tc>
          <w:tcPr>
            <w:tcW w:w="1170" w:type="dxa"/>
            <w:vAlign w:val="center"/>
          </w:tcPr>
          <w:p w14:paraId="11FDDCB4" w14:textId="77777777" w:rsidR="00F00E6F" w:rsidRDefault="00F00E6F" w:rsidP="00F00E6F">
            <w:pPr>
              <w:jc w:val="center"/>
              <w:rPr>
                <w:rFonts w:ascii="GHEA Grapalat" w:hAnsi="GHEA Grapalat"/>
                <w:sz w:val="20"/>
                <w:lang w:val="hy-AM"/>
              </w:rPr>
            </w:pPr>
          </w:p>
          <w:p w14:paraId="5308A5C1" w14:textId="77777777" w:rsidR="00F00E6F" w:rsidRDefault="00F00E6F" w:rsidP="00F00E6F">
            <w:pPr>
              <w:jc w:val="center"/>
              <w:rPr>
                <w:rFonts w:ascii="GHEA Grapalat" w:hAnsi="GHEA Grapalat"/>
                <w:sz w:val="20"/>
                <w:lang w:val="hy-AM"/>
              </w:rPr>
            </w:pPr>
          </w:p>
          <w:p w14:paraId="0DCBB814" w14:textId="77777777" w:rsidR="00F00E6F" w:rsidRDefault="00F00E6F" w:rsidP="00F00E6F">
            <w:pPr>
              <w:jc w:val="center"/>
              <w:rPr>
                <w:rFonts w:ascii="GHEA Grapalat" w:hAnsi="GHEA Grapalat"/>
                <w:sz w:val="20"/>
                <w:lang w:val="hy-AM"/>
              </w:rPr>
            </w:pPr>
          </w:p>
          <w:p w14:paraId="5B619E5F" w14:textId="77777777" w:rsidR="00F00E6F" w:rsidRDefault="00F00E6F" w:rsidP="00F00E6F">
            <w:pPr>
              <w:jc w:val="center"/>
              <w:rPr>
                <w:rFonts w:ascii="GHEA Grapalat" w:hAnsi="GHEA Grapalat"/>
                <w:sz w:val="20"/>
                <w:lang w:val="hy-AM"/>
              </w:rPr>
            </w:pPr>
          </w:p>
          <w:p w14:paraId="4B058AD0" w14:textId="77777777" w:rsidR="00F00E6F" w:rsidRDefault="00F00E6F" w:rsidP="00F00E6F">
            <w:pPr>
              <w:jc w:val="center"/>
              <w:rPr>
                <w:rFonts w:ascii="GHEA Grapalat" w:hAnsi="GHEA Grapalat"/>
                <w:sz w:val="20"/>
                <w:lang w:val="hy-AM"/>
              </w:rPr>
            </w:pPr>
          </w:p>
          <w:p w14:paraId="2EAB2169" w14:textId="77777777" w:rsidR="00F00E6F" w:rsidRDefault="00F00E6F" w:rsidP="00F00E6F">
            <w:pPr>
              <w:jc w:val="center"/>
              <w:rPr>
                <w:rFonts w:ascii="GHEA Grapalat" w:hAnsi="GHEA Grapalat"/>
                <w:sz w:val="20"/>
                <w:lang w:val="hy-AM"/>
              </w:rPr>
            </w:pPr>
          </w:p>
          <w:p w14:paraId="762D766F" w14:textId="77777777" w:rsidR="00F00E6F" w:rsidRDefault="00F00E6F" w:rsidP="00F00E6F">
            <w:pPr>
              <w:jc w:val="center"/>
              <w:rPr>
                <w:rFonts w:ascii="GHEA Grapalat" w:hAnsi="GHEA Grapalat"/>
                <w:sz w:val="20"/>
                <w:lang w:val="hy-AM"/>
              </w:rPr>
            </w:pPr>
          </w:p>
          <w:p w14:paraId="4925707E" w14:textId="77777777" w:rsidR="00F00E6F" w:rsidRDefault="00F00E6F" w:rsidP="00F00E6F">
            <w:pPr>
              <w:jc w:val="center"/>
              <w:rPr>
                <w:rFonts w:ascii="GHEA Grapalat" w:hAnsi="GHEA Grapalat"/>
                <w:sz w:val="20"/>
                <w:lang w:val="hy-AM"/>
              </w:rPr>
            </w:pPr>
          </w:p>
          <w:p w14:paraId="3C596877" w14:textId="77777777" w:rsidR="00F00E6F" w:rsidRDefault="00F00E6F" w:rsidP="00F00E6F">
            <w:pPr>
              <w:jc w:val="center"/>
              <w:rPr>
                <w:rFonts w:ascii="GHEA Grapalat" w:hAnsi="GHEA Grapalat"/>
                <w:sz w:val="20"/>
                <w:lang w:val="hy-AM"/>
              </w:rPr>
            </w:pPr>
          </w:p>
          <w:p w14:paraId="43878724" w14:textId="77777777" w:rsidR="00F00E6F" w:rsidRDefault="00F00E6F" w:rsidP="00F00E6F">
            <w:pPr>
              <w:jc w:val="center"/>
              <w:rPr>
                <w:rFonts w:ascii="GHEA Grapalat" w:hAnsi="GHEA Grapalat"/>
                <w:sz w:val="20"/>
                <w:lang w:val="hy-AM"/>
              </w:rPr>
            </w:pPr>
          </w:p>
        </w:tc>
        <w:tc>
          <w:tcPr>
            <w:tcW w:w="990" w:type="dxa"/>
            <w:vAlign w:val="center"/>
          </w:tcPr>
          <w:p w14:paraId="4D097D23" w14:textId="77777777" w:rsidR="00F00E6F" w:rsidRDefault="00F00E6F" w:rsidP="00F00E6F">
            <w:pPr>
              <w:jc w:val="center"/>
              <w:rPr>
                <w:rFonts w:ascii="GHEA Grapalat" w:hAnsi="GHEA Grapalat"/>
                <w:sz w:val="20"/>
                <w:lang w:val="hy-AM"/>
              </w:rPr>
            </w:pPr>
          </w:p>
          <w:p w14:paraId="41584D10" w14:textId="001294BD" w:rsidR="00F00E6F" w:rsidRDefault="00F00E6F" w:rsidP="00F00E6F">
            <w:pPr>
              <w:jc w:val="center"/>
              <w:rPr>
                <w:rFonts w:ascii="GHEA Grapalat" w:hAnsi="GHEA Grapalat"/>
                <w:sz w:val="20"/>
                <w:lang w:val="hy-AM"/>
              </w:rPr>
            </w:pPr>
            <w:r>
              <w:rPr>
                <w:rFonts w:ascii="GHEA Grapalat" w:hAnsi="GHEA Grapalat"/>
                <w:sz w:val="20"/>
                <w:lang w:val="hy-AM"/>
              </w:rPr>
              <w:t>1</w:t>
            </w:r>
          </w:p>
        </w:tc>
        <w:tc>
          <w:tcPr>
            <w:tcW w:w="1980" w:type="dxa"/>
            <w:vAlign w:val="center"/>
          </w:tcPr>
          <w:p w14:paraId="7391489C" w14:textId="0F3A01F3" w:rsidR="00F00E6F" w:rsidRPr="00504374" w:rsidRDefault="00F00E6F" w:rsidP="00F00E6F">
            <w:pPr>
              <w:ind w:left="145" w:hanging="145"/>
              <w:jc w:val="center"/>
              <w:rPr>
                <w:rFonts w:ascii="GHEA Grapalat" w:hAnsi="GHEA Grapalat"/>
                <w:sz w:val="14"/>
                <w:szCs w:val="14"/>
                <w:lang w:val="hy-AM"/>
              </w:rPr>
            </w:pPr>
            <w:r w:rsidRPr="00F00E6F">
              <w:rPr>
                <w:rFonts w:ascii="GHEA Grapalat" w:hAnsi="GHEA Grapalat"/>
                <w:sz w:val="14"/>
                <w:szCs w:val="14"/>
                <w:lang w:val="hy-AM"/>
              </w:rPr>
              <w:t>Նոր Նորք վ/շ</w:t>
            </w:r>
          </w:p>
        </w:tc>
        <w:tc>
          <w:tcPr>
            <w:tcW w:w="2790" w:type="dxa"/>
            <w:vAlign w:val="center"/>
          </w:tcPr>
          <w:p w14:paraId="279B74CC" w14:textId="4539E4FA" w:rsidR="00F00E6F" w:rsidRPr="00504374" w:rsidRDefault="00F00E6F" w:rsidP="00F00E6F">
            <w:pPr>
              <w:jc w:val="center"/>
              <w:rPr>
                <w:rFonts w:ascii="GHEA Grapalat" w:hAnsi="GHEA Grapalat" w:cs="Sylfaen"/>
                <w:sz w:val="14"/>
                <w:szCs w:val="14"/>
                <w:lang w:val="hy-AM"/>
              </w:rPr>
            </w:pPr>
            <w:r w:rsidRPr="00F00E6F">
              <w:rPr>
                <w:rFonts w:ascii="GHEA Grapalat" w:hAnsi="GHEA Grapalat" w:cs="Sylfaen"/>
                <w:sz w:val="14"/>
                <w:szCs w:val="14"/>
                <w:lang w:val="hy-AM"/>
              </w:rPr>
              <w:t>Պայմանագիրը ուժի մեջ է մտնում շինարարական աշխատանքների գնման պայմանագիրը վավերացնելու օրվանից և գործում է շինարարական աշխատանքներին զուգընթաց:</w:t>
            </w:r>
          </w:p>
        </w:tc>
      </w:tr>
      <w:tr w:rsidR="007B29A0" w:rsidRPr="007B29A0" w14:paraId="57D2CB37" w14:textId="77777777" w:rsidTr="004C1510">
        <w:trPr>
          <w:trHeight w:val="246"/>
        </w:trPr>
        <w:tc>
          <w:tcPr>
            <w:tcW w:w="607" w:type="dxa"/>
            <w:vAlign w:val="center"/>
          </w:tcPr>
          <w:p w14:paraId="4CFE291C" w14:textId="574729A1" w:rsidR="007B29A0" w:rsidRDefault="00F00E6F" w:rsidP="007B29A0">
            <w:pPr>
              <w:jc w:val="center"/>
              <w:rPr>
                <w:rFonts w:ascii="GHEA Grapalat" w:hAnsi="GHEA Grapalat"/>
                <w:sz w:val="20"/>
                <w:lang w:val="hy-AM"/>
              </w:rPr>
            </w:pPr>
            <w:r>
              <w:rPr>
                <w:rFonts w:ascii="GHEA Grapalat" w:hAnsi="GHEA Grapalat"/>
                <w:sz w:val="20"/>
                <w:lang w:val="hy-AM"/>
              </w:rPr>
              <w:lastRenderedPageBreak/>
              <w:t>3</w:t>
            </w:r>
          </w:p>
        </w:tc>
        <w:tc>
          <w:tcPr>
            <w:tcW w:w="1620" w:type="dxa"/>
            <w:vAlign w:val="center"/>
          </w:tcPr>
          <w:p w14:paraId="4D7C0757" w14:textId="0709D928" w:rsidR="007B29A0" w:rsidRPr="00770983" w:rsidRDefault="007B29A0" w:rsidP="007B29A0">
            <w:pPr>
              <w:ind w:left="145" w:hanging="145"/>
              <w:jc w:val="center"/>
              <w:rPr>
                <w:rFonts w:ascii="GHEA Grapalat" w:hAnsi="GHEA Grapalat"/>
                <w:sz w:val="18"/>
                <w:szCs w:val="18"/>
                <w:lang w:val="hy-AM"/>
              </w:rPr>
            </w:pPr>
            <w:r w:rsidRPr="007B29A0">
              <w:rPr>
                <w:rFonts w:ascii="GHEA Grapalat" w:hAnsi="GHEA Grapalat"/>
                <w:sz w:val="18"/>
                <w:szCs w:val="18"/>
                <w:lang w:val="hy-AM"/>
              </w:rPr>
              <w:t>71351540/171</w:t>
            </w:r>
          </w:p>
        </w:tc>
        <w:tc>
          <w:tcPr>
            <w:tcW w:w="5310" w:type="dxa"/>
            <w:vAlign w:val="center"/>
          </w:tcPr>
          <w:p w14:paraId="25355656" w14:textId="77777777" w:rsidR="007B29A0" w:rsidRPr="007B29A0" w:rsidRDefault="007B29A0" w:rsidP="007B29A0">
            <w:pPr>
              <w:jc w:val="both"/>
              <w:rPr>
                <w:rFonts w:ascii="GHEA Grapalat" w:hAnsi="GHEA Grapalat"/>
                <w:sz w:val="22"/>
                <w:lang w:val="hy-AM"/>
              </w:rPr>
            </w:pPr>
            <w:r w:rsidRPr="007B29A0">
              <w:rPr>
                <w:rFonts w:ascii="GHEA Grapalat" w:hAnsi="GHEA Grapalat"/>
                <w:sz w:val="22"/>
                <w:lang w:val="hy-AM"/>
              </w:rPr>
              <w:t xml:space="preserve">Երևանի Նոր Նորք վարչական շրջանի կարիքների համար խաղահրապարակներում ռետինե </w:t>
            </w:r>
            <w:r w:rsidRPr="007B29A0">
              <w:rPr>
                <w:rFonts w:ascii="GHEA Grapalat" w:hAnsi="GHEA Grapalat"/>
                <w:sz w:val="22"/>
                <w:lang w:val="hy-AM"/>
              </w:rPr>
              <w:lastRenderedPageBreak/>
              <w:t>ծածկույթի իրականացման աշխատանքների որակի տեխնիկական հսկողության խորհրդատվական ծառայություններ     Աշխատանքներն իրականացվելու են  Բագրևանդ 1, Գյուլիքևխյան 19, Վիլնյուսի 67/1 շենքերի հարակից, Նասնսնի և Կրպեյանի այգիների խաղահրապարակներում                                                                                                                                                                                                Ծառայության մատուցման ընդհանուր պահանջների</w:t>
            </w:r>
          </w:p>
          <w:p w14:paraId="0A3DED4C" w14:textId="77777777" w:rsidR="007B29A0" w:rsidRPr="007B29A0" w:rsidRDefault="007B29A0" w:rsidP="007B29A0">
            <w:pPr>
              <w:jc w:val="both"/>
              <w:rPr>
                <w:rFonts w:ascii="GHEA Grapalat" w:hAnsi="GHEA Grapalat"/>
                <w:sz w:val="22"/>
                <w:lang w:val="hy-AM"/>
              </w:rPr>
            </w:pPr>
            <w:r w:rsidRPr="007B29A0">
              <w:rPr>
                <w:rFonts w:ascii="GHEA Grapalat" w:hAnsi="GHEA Grapalat"/>
                <w:sz w:val="22"/>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04C53E1A" w14:textId="77777777" w:rsidR="007B29A0" w:rsidRPr="007B29A0" w:rsidRDefault="007B29A0" w:rsidP="007B29A0">
            <w:pPr>
              <w:jc w:val="both"/>
              <w:rPr>
                <w:rFonts w:ascii="GHEA Grapalat" w:hAnsi="GHEA Grapalat"/>
                <w:sz w:val="22"/>
                <w:lang w:val="hy-AM"/>
              </w:rPr>
            </w:pPr>
            <w:r w:rsidRPr="007B29A0">
              <w:rPr>
                <w:rFonts w:ascii="GHEA Grapalat" w:hAnsi="GHEA Grapalat"/>
                <w:sz w:val="22"/>
                <w:lang w:val="hy-AM"/>
              </w:rPr>
              <w:t>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1DEC157C" w14:textId="77777777" w:rsidR="007B29A0" w:rsidRPr="007B29A0" w:rsidRDefault="007B29A0" w:rsidP="007B29A0">
            <w:pPr>
              <w:jc w:val="both"/>
              <w:rPr>
                <w:rFonts w:ascii="GHEA Grapalat" w:hAnsi="GHEA Grapalat"/>
                <w:sz w:val="22"/>
                <w:lang w:val="hy-AM"/>
              </w:rPr>
            </w:pPr>
            <w:r w:rsidRPr="007B29A0">
              <w:rPr>
                <w:rFonts w:ascii="GHEA Grapalat" w:hAnsi="GHEA Grapalat"/>
                <w:sz w:val="22"/>
                <w:lang w:val="hy-AM"/>
              </w:rPr>
              <w:t>3. Տեխնիկական հսկողություն իրականացնողի հիմնական պարտականություններն են՝</w:t>
            </w:r>
          </w:p>
          <w:p w14:paraId="0500E5B5" w14:textId="77777777" w:rsidR="007B29A0" w:rsidRPr="007B29A0" w:rsidRDefault="007B29A0" w:rsidP="007B29A0">
            <w:pPr>
              <w:jc w:val="both"/>
              <w:rPr>
                <w:rFonts w:ascii="GHEA Grapalat" w:hAnsi="GHEA Grapalat"/>
                <w:sz w:val="22"/>
                <w:lang w:val="hy-AM"/>
              </w:rPr>
            </w:pPr>
            <w:r w:rsidRPr="007B29A0">
              <w:rPr>
                <w:rFonts w:ascii="GHEA Grapalat" w:hAnsi="GHEA Grapalat"/>
                <w:sz w:val="22"/>
                <w:lang w:val="hy-AM"/>
              </w:rPr>
              <w:t>• շինարարության սկզբից մինչև ավարտը ընկած ժամանակահատվածում պարբերաբար լուսանկարահանել շինարարության օբյեկտի վիճակը,</w:t>
            </w:r>
          </w:p>
          <w:p w14:paraId="0E78F1F3" w14:textId="77777777" w:rsidR="007B29A0" w:rsidRPr="007B29A0" w:rsidRDefault="007B29A0" w:rsidP="007B29A0">
            <w:pPr>
              <w:jc w:val="both"/>
              <w:rPr>
                <w:rFonts w:ascii="GHEA Grapalat" w:hAnsi="GHEA Grapalat"/>
                <w:sz w:val="22"/>
                <w:lang w:val="hy-AM"/>
              </w:rPr>
            </w:pPr>
            <w:r w:rsidRPr="007B29A0">
              <w:rPr>
                <w:rFonts w:ascii="GHEA Grapalat" w:hAnsi="GHEA Grapalat"/>
                <w:sz w:val="22"/>
                <w:lang w:val="hy-AM"/>
              </w:rPr>
              <w:t xml:space="preserve">• ապահովել կատարվող աշխատանքների համապատասխանությունը կապալի </w:t>
            </w:r>
            <w:r w:rsidRPr="007B29A0">
              <w:rPr>
                <w:rFonts w:ascii="GHEA Grapalat" w:hAnsi="GHEA Grapalat"/>
                <w:sz w:val="22"/>
                <w:lang w:val="hy-AM"/>
              </w:rPr>
              <w:lastRenderedPageBreak/>
              <w:t>պայմանագրի պայմաններին, շինարարական նորմերին և կանոններին,</w:t>
            </w:r>
          </w:p>
          <w:p w14:paraId="50E6BCA9" w14:textId="77777777" w:rsidR="007B29A0" w:rsidRPr="007B29A0" w:rsidRDefault="007B29A0" w:rsidP="007B29A0">
            <w:pPr>
              <w:jc w:val="both"/>
              <w:rPr>
                <w:rFonts w:ascii="GHEA Grapalat" w:hAnsi="GHEA Grapalat"/>
                <w:sz w:val="22"/>
                <w:lang w:val="hy-AM"/>
              </w:rPr>
            </w:pPr>
            <w:r w:rsidRPr="007B29A0">
              <w:rPr>
                <w:rFonts w:ascii="GHEA Grapalat" w:hAnsi="GHEA Grapalat"/>
                <w:sz w:val="22"/>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3EE080E0" w14:textId="77777777" w:rsidR="007B29A0" w:rsidRPr="007B29A0" w:rsidRDefault="007B29A0" w:rsidP="007B29A0">
            <w:pPr>
              <w:jc w:val="both"/>
              <w:rPr>
                <w:rFonts w:ascii="GHEA Grapalat" w:hAnsi="GHEA Grapalat"/>
                <w:sz w:val="22"/>
                <w:lang w:val="hy-AM"/>
              </w:rPr>
            </w:pPr>
            <w:r w:rsidRPr="007B29A0">
              <w:rPr>
                <w:rFonts w:ascii="GHEA Grapalat" w:hAnsi="GHEA Grapalat"/>
                <w:sz w:val="22"/>
                <w:lang w:val="hy-AM"/>
              </w:rPr>
              <w:t>• ստուգել և հաստատել աշխատանքային և կատարողական փաստաթղթերը՝ նախապատրաստված Կապալառուի կողմից,</w:t>
            </w:r>
          </w:p>
          <w:p w14:paraId="45BCF747" w14:textId="77777777" w:rsidR="007B29A0" w:rsidRPr="007B29A0" w:rsidRDefault="007B29A0" w:rsidP="007B29A0">
            <w:pPr>
              <w:jc w:val="both"/>
              <w:rPr>
                <w:rFonts w:ascii="GHEA Grapalat" w:hAnsi="GHEA Grapalat"/>
                <w:sz w:val="22"/>
                <w:lang w:val="hy-AM"/>
              </w:rPr>
            </w:pPr>
            <w:r w:rsidRPr="007B29A0">
              <w:rPr>
                <w:rFonts w:ascii="GHEA Grapalat" w:hAnsi="GHEA Grapalat"/>
                <w:sz w:val="22"/>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7D6739D4" w14:textId="77777777" w:rsidR="007B29A0" w:rsidRPr="007B29A0" w:rsidRDefault="007B29A0" w:rsidP="007B29A0">
            <w:pPr>
              <w:jc w:val="both"/>
              <w:rPr>
                <w:rFonts w:ascii="GHEA Grapalat" w:hAnsi="GHEA Grapalat"/>
                <w:sz w:val="22"/>
                <w:lang w:val="hy-AM"/>
              </w:rPr>
            </w:pPr>
            <w:r w:rsidRPr="007B29A0">
              <w:rPr>
                <w:rFonts w:ascii="GHEA Grapalat" w:hAnsi="GHEA Grapalat"/>
                <w:sz w:val="22"/>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7C226E73" w14:textId="77777777" w:rsidR="007B29A0" w:rsidRPr="007B29A0" w:rsidRDefault="007B29A0" w:rsidP="007B29A0">
            <w:pPr>
              <w:jc w:val="both"/>
              <w:rPr>
                <w:rFonts w:ascii="GHEA Grapalat" w:hAnsi="GHEA Grapalat"/>
                <w:sz w:val="22"/>
                <w:lang w:val="hy-AM"/>
              </w:rPr>
            </w:pPr>
            <w:r w:rsidRPr="007B29A0">
              <w:rPr>
                <w:rFonts w:ascii="GHEA Grapalat" w:hAnsi="GHEA Grapalat"/>
                <w:sz w:val="22"/>
                <w:lang w:val="hy-AM"/>
              </w:rPr>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4FF43C78" w14:textId="77777777" w:rsidR="007B29A0" w:rsidRPr="007B29A0" w:rsidRDefault="007B29A0" w:rsidP="007B29A0">
            <w:pPr>
              <w:jc w:val="both"/>
              <w:rPr>
                <w:rFonts w:ascii="GHEA Grapalat" w:hAnsi="GHEA Grapalat"/>
                <w:sz w:val="22"/>
                <w:lang w:val="hy-AM"/>
              </w:rPr>
            </w:pPr>
            <w:r w:rsidRPr="007B29A0">
              <w:rPr>
                <w:rFonts w:ascii="GHEA Grapalat" w:hAnsi="GHEA Grapalat"/>
                <w:sz w:val="22"/>
                <w:lang w:val="hy-AM"/>
              </w:rPr>
              <w:t xml:space="preserve">•  շինարարության ժամանակ առաջացող խնդիրների դեպքում առաջարկել այն </w:t>
            </w:r>
            <w:r w:rsidRPr="007B29A0">
              <w:rPr>
                <w:rFonts w:ascii="GHEA Grapalat" w:hAnsi="GHEA Grapalat"/>
                <w:sz w:val="22"/>
                <w:lang w:val="hy-AM"/>
              </w:rPr>
              <w:lastRenderedPageBreak/>
              <w:t>գործողությունները, որոնք անհրաժեշտ կլինեն աշխատանքային ժամանակացույցը պահպանելու համար,</w:t>
            </w:r>
          </w:p>
          <w:p w14:paraId="67C0A9D3" w14:textId="77777777" w:rsidR="007B29A0" w:rsidRPr="007B29A0" w:rsidRDefault="007B29A0" w:rsidP="007B29A0">
            <w:pPr>
              <w:jc w:val="both"/>
              <w:rPr>
                <w:rFonts w:ascii="GHEA Grapalat" w:hAnsi="GHEA Grapalat"/>
                <w:sz w:val="22"/>
                <w:lang w:val="hy-AM"/>
              </w:rPr>
            </w:pPr>
            <w:r w:rsidRPr="007B29A0">
              <w:rPr>
                <w:rFonts w:ascii="GHEA Grapalat" w:hAnsi="GHEA Grapalat"/>
                <w:sz w:val="22"/>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653FE282" w14:textId="77777777" w:rsidR="007B29A0" w:rsidRPr="007B29A0" w:rsidRDefault="007B29A0" w:rsidP="007B29A0">
            <w:pPr>
              <w:jc w:val="both"/>
              <w:rPr>
                <w:rFonts w:ascii="GHEA Grapalat" w:hAnsi="GHEA Grapalat"/>
                <w:sz w:val="22"/>
                <w:lang w:val="hy-AM"/>
              </w:rPr>
            </w:pPr>
            <w:r w:rsidRPr="007B29A0">
              <w:rPr>
                <w:rFonts w:ascii="GHEA Grapalat" w:hAnsi="GHEA Grapalat"/>
                <w:sz w:val="22"/>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5EE193C7" w14:textId="77777777" w:rsidR="007B29A0" w:rsidRPr="007B29A0" w:rsidRDefault="007B29A0" w:rsidP="007B29A0">
            <w:pPr>
              <w:jc w:val="both"/>
              <w:rPr>
                <w:rFonts w:ascii="GHEA Grapalat" w:hAnsi="GHEA Grapalat"/>
                <w:sz w:val="22"/>
                <w:lang w:val="hy-AM"/>
              </w:rPr>
            </w:pPr>
            <w:r w:rsidRPr="007B29A0">
              <w:rPr>
                <w:rFonts w:ascii="GHEA Grapalat" w:hAnsi="GHEA Grapalat"/>
                <w:sz w:val="22"/>
                <w:lang w:val="hy-AM"/>
              </w:rPr>
              <w:t>• կատարել աշխատանքների ծավալների չափագրումներ և մասնակցել կատարողական փաստաթղթերի կազմմանը և հաստատմանը,</w:t>
            </w:r>
          </w:p>
          <w:p w14:paraId="0EEF317B" w14:textId="77777777" w:rsidR="007B29A0" w:rsidRPr="007B29A0" w:rsidRDefault="007B29A0" w:rsidP="007B29A0">
            <w:pPr>
              <w:jc w:val="both"/>
              <w:rPr>
                <w:rFonts w:ascii="GHEA Grapalat" w:hAnsi="GHEA Grapalat"/>
                <w:sz w:val="22"/>
                <w:lang w:val="hy-AM"/>
              </w:rPr>
            </w:pPr>
            <w:r w:rsidRPr="007B29A0">
              <w:rPr>
                <w:rFonts w:ascii="GHEA Grapalat" w:hAnsi="GHEA Grapalat"/>
                <w:sz w:val="22"/>
                <w:lang w:val="hy-AM"/>
              </w:rP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0949FCA6" w14:textId="77777777" w:rsidR="007B29A0" w:rsidRPr="007B29A0" w:rsidRDefault="007B29A0" w:rsidP="007B29A0">
            <w:pPr>
              <w:jc w:val="both"/>
              <w:rPr>
                <w:rFonts w:ascii="GHEA Grapalat" w:hAnsi="GHEA Grapalat"/>
                <w:sz w:val="22"/>
                <w:lang w:val="hy-AM"/>
              </w:rPr>
            </w:pPr>
            <w:r w:rsidRPr="007B29A0">
              <w:rPr>
                <w:rFonts w:ascii="GHEA Grapalat" w:hAnsi="GHEA Grapalat"/>
                <w:sz w:val="22"/>
                <w:lang w:val="hy-AM"/>
              </w:rPr>
              <w:t>• Պատվիրատուի ցուցումով չափագրել կատարման ենթակա աշխատանքները:</w:t>
            </w:r>
          </w:p>
          <w:p w14:paraId="766E3249" w14:textId="77777777" w:rsidR="007B29A0" w:rsidRPr="007B29A0" w:rsidRDefault="007B29A0" w:rsidP="007B29A0">
            <w:pPr>
              <w:jc w:val="both"/>
              <w:rPr>
                <w:rFonts w:ascii="GHEA Grapalat" w:hAnsi="GHEA Grapalat"/>
                <w:sz w:val="22"/>
                <w:lang w:val="hy-AM"/>
              </w:rPr>
            </w:pPr>
            <w:r w:rsidRPr="007B29A0">
              <w:rPr>
                <w:rFonts w:ascii="GHEA Grapalat" w:hAnsi="GHEA Grapalat"/>
                <w:sz w:val="22"/>
                <w:lang w:val="hy-AM"/>
              </w:rPr>
              <w:t xml:space="preserve">•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 Ծառայությունն իրականացնելու համար կատարողը պետք է ունենա քաղաքաշինության բնագավառի- </w:t>
            </w:r>
            <w:r w:rsidRPr="007B29A0">
              <w:rPr>
                <w:rFonts w:ascii="GHEA Grapalat" w:hAnsi="GHEA Grapalat"/>
                <w:sz w:val="22"/>
                <w:lang w:val="hy-AM"/>
              </w:rPr>
              <w:lastRenderedPageBreak/>
              <w:t>Շինարարության որակի տեխնիկական հսկողության լիցենզիա-2-րդ դաս</w:t>
            </w:r>
          </w:p>
          <w:p w14:paraId="7C8C0D62" w14:textId="77777777" w:rsidR="007B29A0" w:rsidRPr="007B29A0" w:rsidRDefault="007B29A0" w:rsidP="007B29A0">
            <w:pPr>
              <w:jc w:val="both"/>
              <w:rPr>
                <w:rFonts w:ascii="GHEA Grapalat" w:hAnsi="GHEA Grapalat"/>
                <w:sz w:val="22"/>
                <w:lang w:val="hy-AM"/>
              </w:rPr>
            </w:pPr>
            <w:r w:rsidRPr="007B29A0">
              <w:rPr>
                <w:rFonts w:ascii="GHEA Grapalat" w:hAnsi="GHEA Grapalat"/>
                <w:sz w:val="22"/>
                <w:lang w:val="hy-AM"/>
              </w:rPr>
              <w:t xml:space="preserve">-Բնակելի, հասարակական և արտադրական կառույցներ -ներդիր համար 04 </w:t>
            </w:r>
          </w:p>
          <w:p w14:paraId="23EA53FA" w14:textId="77777777" w:rsidR="007B29A0" w:rsidRPr="007B29A0" w:rsidRDefault="007B29A0" w:rsidP="007B29A0">
            <w:pPr>
              <w:jc w:val="both"/>
              <w:rPr>
                <w:rFonts w:ascii="GHEA Grapalat" w:hAnsi="GHEA Grapalat"/>
                <w:sz w:val="22"/>
                <w:lang w:val="hy-AM"/>
              </w:rPr>
            </w:pPr>
          </w:p>
          <w:p w14:paraId="6FA45C88" w14:textId="77777777" w:rsidR="007B29A0" w:rsidRPr="007B29A0" w:rsidRDefault="007B29A0" w:rsidP="007B29A0">
            <w:pPr>
              <w:jc w:val="both"/>
              <w:rPr>
                <w:rFonts w:ascii="GHEA Grapalat" w:hAnsi="GHEA Grapalat"/>
                <w:sz w:val="22"/>
                <w:lang w:val="hy-AM"/>
              </w:rPr>
            </w:pPr>
            <w:r w:rsidRPr="007B29A0">
              <w:rPr>
                <w:rFonts w:ascii="GHEA Grapalat" w:hAnsi="GHEA Grapalat"/>
                <w:sz w:val="22"/>
                <w:lang w:val="hy-AM"/>
              </w:rPr>
              <w:t>Հաշվետվության ներկայացման պահանջներ</w:t>
            </w:r>
          </w:p>
          <w:p w14:paraId="0F7ECEE3" w14:textId="77777777" w:rsidR="007B29A0" w:rsidRPr="007B29A0" w:rsidRDefault="007B29A0" w:rsidP="007B29A0">
            <w:pPr>
              <w:jc w:val="both"/>
              <w:rPr>
                <w:rFonts w:ascii="GHEA Grapalat" w:hAnsi="GHEA Grapalat"/>
                <w:sz w:val="22"/>
                <w:lang w:val="hy-AM"/>
              </w:rPr>
            </w:pPr>
            <w:r w:rsidRPr="007B29A0">
              <w:rPr>
                <w:rFonts w:ascii="GHEA Grapalat" w:hAnsi="GHEA Grapalat"/>
                <w:sz w:val="22"/>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0ED38926" w14:textId="77777777" w:rsidR="007B29A0" w:rsidRPr="007B29A0" w:rsidRDefault="007B29A0" w:rsidP="007B29A0">
            <w:pPr>
              <w:jc w:val="both"/>
              <w:rPr>
                <w:rFonts w:ascii="GHEA Grapalat" w:hAnsi="GHEA Grapalat"/>
                <w:sz w:val="22"/>
                <w:lang w:val="hy-AM"/>
              </w:rPr>
            </w:pPr>
            <w:r w:rsidRPr="007B29A0">
              <w:rPr>
                <w:rFonts w:ascii="GHEA Grapalat" w:hAnsi="GHEA Grapalat"/>
                <w:sz w:val="22"/>
                <w:lang w:val="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6441307F" w14:textId="77777777" w:rsidR="007B29A0" w:rsidRPr="007B29A0" w:rsidRDefault="007B29A0" w:rsidP="007B29A0">
            <w:pPr>
              <w:jc w:val="both"/>
              <w:rPr>
                <w:rFonts w:ascii="GHEA Grapalat" w:hAnsi="GHEA Grapalat"/>
                <w:sz w:val="22"/>
                <w:lang w:val="hy-AM"/>
              </w:rPr>
            </w:pPr>
            <w:r w:rsidRPr="007B29A0">
              <w:rPr>
                <w:rFonts w:ascii="GHEA Grapalat" w:hAnsi="GHEA Grapalat"/>
                <w:sz w:val="22"/>
                <w:lang w:val="hy-AM"/>
              </w:rP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p>
          <w:p w14:paraId="2A326B39" w14:textId="33EE7318" w:rsidR="007B29A0" w:rsidRPr="005E798F" w:rsidRDefault="007B29A0" w:rsidP="007B29A0">
            <w:pPr>
              <w:jc w:val="both"/>
              <w:rPr>
                <w:rFonts w:ascii="GHEA Grapalat" w:hAnsi="GHEA Grapalat"/>
                <w:sz w:val="22"/>
                <w:lang w:val="hy-AM"/>
              </w:rPr>
            </w:pPr>
            <w:r w:rsidRPr="007B29A0">
              <w:rPr>
                <w:rFonts w:ascii="GHEA Grapalat" w:hAnsi="GHEA Grapalat"/>
                <w:sz w:val="22"/>
                <w:lang w:val="hy-AM"/>
              </w:rPr>
              <w:t>Ավարտական հաշվետվությունը ներկայացվում է շինարարական աշխատանքների ավարտական կատարողական</w:t>
            </w:r>
            <w:r>
              <w:rPr>
                <w:rFonts w:ascii="GHEA Grapalat" w:hAnsi="GHEA Grapalat"/>
                <w:sz w:val="22"/>
                <w:lang w:val="hy-AM"/>
              </w:rPr>
              <w:t xml:space="preserve"> </w:t>
            </w:r>
            <w:r w:rsidRPr="007B29A0">
              <w:rPr>
                <w:rFonts w:ascii="GHEA Grapalat" w:hAnsi="GHEA Grapalat"/>
                <w:sz w:val="22"/>
                <w:lang w:val="hy-AM"/>
              </w:rPr>
              <w:t>արձանագրությունը Ծառայություն մատուցողի կողմից ստորագրելուց հետո հինգ աշխատանքային օրվա ընթացքում:</w:t>
            </w:r>
          </w:p>
        </w:tc>
        <w:tc>
          <w:tcPr>
            <w:tcW w:w="810" w:type="dxa"/>
            <w:vAlign w:val="center"/>
          </w:tcPr>
          <w:p w14:paraId="2F34D6F8" w14:textId="77777777" w:rsidR="007B29A0" w:rsidRDefault="007B29A0" w:rsidP="007B29A0">
            <w:pPr>
              <w:jc w:val="center"/>
              <w:rPr>
                <w:rFonts w:ascii="GHEA Grapalat" w:hAnsi="GHEA Grapalat" w:cs="Calibri"/>
                <w:color w:val="000000"/>
                <w:sz w:val="20"/>
                <w:szCs w:val="20"/>
                <w:lang w:val="hy-AM"/>
              </w:rPr>
            </w:pPr>
          </w:p>
          <w:p w14:paraId="1927B20D" w14:textId="77777777" w:rsidR="007B29A0" w:rsidRDefault="007B29A0" w:rsidP="007B29A0">
            <w:pPr>
              <w:jc w:val="center"/>
              <w:rPr>
                <w:rFonts w:ascii="GHEA Grapalat" w:hAnsi="GHEA Grapalat" w:cs="Calibri"/>
                <w:color w:val="000000"/>
                <w:sz w:val="20"/>
                <w:szCs w:val="20"/>
                <w:lang w:val="hy-AM"/>
              </w:rPr>
            </w:pPr>
          </w:p>
          <w:p w14:paraId="22E65AEA" w14:textId="77777777" w:rsidR="007B29A0" w:rsidRPr="00D80CD8" w:rsidRDefault="007B29A0" w:rsidP="007B29A0">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lastRenderedPageBreak/>
              <w:t>դրամ</w:t>
            </w:r>
          </w:p>
          <w:p w14:paraId="6B4842A5" w14:textId="77777777" w:rsidR="007B29A0" w:rsidRDefault="007B29A0" w:rsidP="007B29A0">
            <w:pPr>
              <w:jc w:val="center"/>
              <w:rPr>
                <w:rFonts w:ascii="GHEA Grapalat" w:hAnsi="GHEA Grapalat" w:cs="Calibri"/>
                <w:color w:val="000000"/>
                <w:sz w:val="20"/>
                <w:szCs w:val="20"/>
                <w:lang w:val="hy-AM"/>
              </w:rPr>
            </w:pPr>
          </w:p>
        </w:tc>
        <w:tc>
          <w:tcPr>
            <w:tcW w:w="1170" w:type="dxa"/>
            <w:vAlign w:val="center"/>
          </w:tcPr>
          <w:p w14:paraId="7A3A93B4" w14:textId="77777777" w:rsidR="007B29A0" w:rsidRDefault="007B29A0" w:rsidP="007B29A0">
            <w:pPr>
              <w:jc w:val="center"/>
              <w:rPr>
                <w:rFonts w:ascii="GHEA Grapalat" w:hAnsi="GHEA Grapalat"/>
                <w:sz w:val="20"/>
                <w:lang w:val="hy-AM"/>
              </w:rPr>
            </w:pPr>
          </w:p>
          <w:p w14:paraId="34415248" w14:textId="77777777" w:rsidR="007B29A0" w:rsidRDefault="007B29A0" w:rsidP="007B29A0">
            <w:pPr>
              <w:jc w:val="center"/>
              <w:rPr>
                <w:rFonts w:ascii="GHEA Grapalat" w:hAnsi="GHEA Grapalat"/>
                <w:sz w:val="20"/>
                <w:lang w:val="hy-AM"/>
              </w:rPr>
            </w:pPr>
          </w:p>
          <w:p w14:paraId="48FE7197" w14:textId="77777777" w:rsidR="007B29A0" w:rsidRDefault="007B29A0" w:rsidP="007B29A0">
            <w:pPr>
              <w:jc w:val="center"/>
              <w:rPr>
                <w:rFonts w:ascii="GHEA Grapalat" w:hAnsi="GHEA Grapalat"/>
                <w:sz w:val="20"/>
                <w:lang w:val="hy-AM"/>
              </w:rPr>
            </w:pPr>
          </w:p>
          <w:p w14:paraId="64589B19" w14:textId="77777777" w:rsidR="007B29A0" w:rsidRDefault="007B29A0" w:rsidP="007B29A0">
            <w:pPr>
              <w:jc w:val="center"/>
              <w:rPr>
                <w:rFonts w:ascii="GHEA Grapalat" w:hAnsi="GHEA Grapalat"/>
                <w:sz w:val="20"/>
                <w:lang w:val="hy-AM"/>
              </w:rPr>
            </w:pPr>
          </w:p>
          <w:p w14:paraId="364307D7" w14:textId="77777777" w:rsidR="007B29A0" w:rsidRDefault="007B29A0" w:rsidP="007B29A0">
            <w:pPr>
              <w:jc w:val="center"/>
              <w:rPr>
                <w:rFonts w:ascii="GHEA Grapalat" w:hAnsi="GHEA Grapalat"/>
                <w:sz w:val="20"/>
                <w:lang w:val="hy-AM"/>
              </w:rPr>
            </w:pPr>
          </w:p>
          <w:p w14:paraId="4490A350" w14:textId="77777777" w:rsidR="007B29A0" w:rsidRDefault="007B29A0" w:rsidP="007B29A0">
            <w:pPr>
              <w:jc w:val="center"/>
              <w:rPr>
                <w:rFonts w:ascii="GHEA Grapalat" w:hAnsi="GHEA Grapalat"/>
                <w:sz w:val="20"/>
                <w:lang w:val="hy-AM"/>
              </w:rPr>
            </w:pPr>
          </w:p>
          <w:p w14:paraId="7BD61697" w14:textId="77777777" w:rsidR="007B29A0" w:rsidRDefault="007B29A0" w:rsidP="007B29A0">
            <w:pPr>
              <w:jc w:val="center"/>
              <w:rPr>
                <w:rFonts w:ascii="GHEA Grapalat" w:hAnsi="GHEA Grapalat"/>
                <w:sz w:val="20"/>
                <w:lang w:val="hy-AM"/>
              </w:rPr>
            </w:pPr>
          </w:p>
          <w:p w14:paraId="5F2D9996" w14:textId="77777777" w:rsidR="007B29A0" w:rsidRDefault="007B29A0" w:rsidP="007B29A0">
            <w:pPr>
              <w:jc w:val="center"/>
              <w:rPr>
                <w:rFonts w:ascii="GHEA Grapalat" w:hAnsi="GHEA Grapalat"/>
                <w:sz w:val="20"/>
                <w:lang w:val="hy-AM"/>
              </w:rPr>
            </w:pPr>
          </w:p>
          <w:p w14:paraId="7369FDB5" w14:textId="77777777" w:rsidR="007B29A0" w:rsidRDefault="007B29A0" w:rsidP="007B29A0">
            <w:pPr>
              <w:jc w:val="center"/>
              <w:rPr>
                <w:rFonts w:ascii="GHEA Grapalat" w:hAnsi="GHEA Grapalat"/>
                <w:sz w:val="20"/>
                <w:lang w:val="hy-AM"/>
              </w:rPr>
            </w:pPr>
          </w:p>
          <w:p w14:paraId="4E31A515" w14:textId="77777777" w:rsidR="007B29A0" w:rsidRDefault="007B29A0" w:rsidP="007B29A0">
            <w:pPr>
              <w:jc w:val="center"/>
              <w:rPr>
                <w:rFonts w:ascii="GHEA Grapalat" w:hAnsi="GHEA Grapalat"/>
                <w:sz w:val="20"/>
                <w:lang w:val="hy-AM"/>
              </w:rPr>
            </w:pPr>
          </w:p>
        </w:tc>
        <w:tc>
          <w:tcPr>
            <w:tcW w:w="990" w:type="dxa"/>
            <w:vAlign w:val="center"/>
          </w:tcPr>
          <w:p w14:paraId="44371060" w14:textId="77777777" w:rsidR="007B29A0" w:rsidRDefault="007B29A0" w:rsidP="007B29A0">
            <w:pPr>
              <w:jc w:val="center"/>
              <w:rPr>
                <w:rFonts w:ascii="GHEA Grapalat" w:hAnsi="GHEA Grapalat"/>
                <w:sz w:val="20"/>
                <w:lang w:val="hy-AM"/>
              </w:rPr>
            </w:pPr>
          </w:p>
          <w:p w14:paraId="6196FB42" w14:textId="0F7C0407" w:rsidR="007B29A0" w:rsidRDefault="007B29A0" w:rsidP="007B29A0">
            <w:pPr>
              <w:jc w:val="center"/>
              <w:rPr>
                <w:rFonts w:ascii="GHEA Grapalat" w:hAnsi="GHEA Grapalat"/>
                <w:sz w:val="20"/>
                <w:lang w:val="hy-AM"/>
              </w:rPr>
            </w:pPr>
            <w:r>
              <w:rPr>
                <w:rFonts w:ascii="GHEA Grapalat" w:hAnsi="GHEA Grapalat"/>
                <w:sz w:val="20"/>
                <w:lang w:val="hy-AM"/>
              </w:rPr>
              <w:t>1</w:t>
            </w:r>
          </w:p>
        </w:tc>
        <w:tc>
          <w:tcPr>
            <w:tcW w:w="1980" w:type="dxa"/>
            <w:vAlign w:val="center"/>
          </w:tcPr>
          <w:p w14:paraId="7831EAA4" w14:textId="46D2F4AD" w:rsidR="007B29A0" w:rsidRPr="00504374" w:rsidRDefault="00F00E6F" w:rsidP="007B29A0">
            <w:pPr>
              <w:ind w:left="145" w:hanging="145"/>
              <w:jc w:val="center"/>
              <w:rPr>
                <w:rFonts w:ascii="GHEA Grapalat" w:hAnsi="GHEA Grapalat"/>
                <w:sz w:val="14"/>
                <w:szCs w:val="14"/>
                <w:lang w:val="hy-AM"/>
              </w:rPr>
            </w:pPr>
            <w:r w:rsidRPr="00F00E6F">
              <w:rPr>
                <w:rFonts w:ascii="GHEA Grapalat" w:hAnsi="GHEA Grapalat"/>
                <w:sz w:val="14"/>
                <w:szCs w:val="14"/>
                <w:lang w:val="hy-AM"/>
              </w:rPr>
              <w:t xml:space="preserve">Նոր Նորք վ/շ   Բագրևանդ 1, Գյուլիքևխյան 19, Վիլնյուսի 67/1 շենքերի </w:t>
            </w:r>
            <w:r w:rsidRPr="00F00E6F">
              <w:rPr>
                <w:rFonts w:ascii="GHEA Grapalat" w:hAnsi="GHEA Grapalat"/>
                <w:sz w:val="14"/>
                <w:szCs w:val="14"/>
                <w:lang w:val="hy-AM"/>
              </w:rPr>
              <w:lastRenderedPageBreak/>
              <w:t>հարակից, Նասնսնի և Կրպեյանի այգիների խաղահրապարակներ</w:t>
            </w:r>
          </w:p>
        </w:tc>
        <w:tc>
          <w:tcPr>
            <w:tcW w:w="2790" w:type="dxa"/>
            <w:vAlign w:val="center"/>
          </w:tcPr>
          <w:p w14:paraId="2E038359" w14:textId="7F1EF016" w:rsidR="007B29A0" w:rsidRPr="00504374" w:rsidRDefault="00F00E6F" w:rsidP="007B29A0">
            <w:pPr>
              <w:jc w:val="center"/>
              <w:rPr>
                <w:rFonts w:ascii="GHEA Grapalat" w:hAnsi="GHEA Grapalat" w:cs="Sylfaen"/>
                <w:sz w:val="14"/>
                <w:szCs w:val="14"/>
                <w:lang w:val="hy-AM"/>
              </w:rPr>
            </w:pPr>
            <w:r w:rsidRPr="00F00E6F">
              <w:rPr>
                <w:rFonts w:ascii="GHEA Grapalat" w:hAnsi="GHEA Grapalat" w:cs="Sylfaen"/>
                <w:sz w:val="14"/>
                <w:szCs w:val="14"/>
                <w:lang w:val="hy-AM"/>
              </w:rPr>
              <w:lastRenderedPageBreak/>
              <w:t xml:space="preserve">Պայմանագիրը ուժի մեջ է մտնում շինարարական աշխատանքների գնման պայմանագիրը վավերացնելու </w:t>
            </w:r>
            <w:r w:rsidRPr="00F00E6F">
              <w:rPr>
                <w:rFonts w:ascii="GHEA Grapalat" w:hAnsi="GHEA Grapalat" w:cs="Sylfaen"/>
                <w:sz w:val="14"/>
                <w:szCs w:val="14"/>
                <w:lang w:val="hy-AM"/>
              </w:rPr>
              <w:lastRenderedPageBreak/>
              <w:t>օրվանից և գործում է շինարարական աշխատանքներին զուգընթաց:</w:t>
            </w:r>
          </w:p>
        </w:tc>
      </w:tr>
      <w:tr w:rsidR="00F00E6F" w:rsidRPr="007B29A0" w14:paraId="6C3EF9DE" w14:textId="77777777" w:rsidTr="004C1510">
        <w:trPr>
          <w:trHeight w:val="246"/>
        </w:trPr>
        <w:tc>
          <w:tcPr>
            <w:tcW w:w="607" w:type="dxa"/>
            <w:vAlign w:val="center"/>
          </w:tcPr>
          <w:p w14:paraId="7061090A" w14:textId="6014E146" w:rsidR="00F00E6F" w:rsidRDefault="00F00E6F" w:rsidP="00F00E6F">
            <w:pPr>
              <w:jc w:val="center"/>
              <w:rPr>
                <w:rFonts w:ascii="GHEA Grapalat" w:hAnsi="GHEA Grapalat"/>
                <w:sz w:val="20"/>
                <w:lang w:val="hy-AM"/>
              </w:rPr>
            </w:pPr>
            <w:r>
              <w:rPr>
                <w:rFonts w:ascii="GHEA Grapalat" w:hAnsi="GHEA Grapalat"/>
                <w:sz w:val="20"/>
                <w:lang w:val="hy-AM"/>
              </w:rPr>
              <w:lastRenderedPageBreak/>
              <w:t>4</w:t>
            </w:r>
          </w:p>
        </w:tc>
        <w:tc>
          <w:tcPr>
            <w:tcW w:w="1620" w:type="dxa"/>
            <w:vAlign w:val="center"/>
          </w:tcPr>
          <w:p w14:paraId="55A4B998" w14:textId="45A32F82" w:rsidR="00F00E6F" w:rsidRPr="00770983" w:rsidRDefault="00E91355" w:rsidP="00F00E6F">
            <w:pPr>
              <w:ind w:left="145" w:hanging="145"/>
              <w:jc w:val="center"/>
              <w:rPr>
                <w:rFonts w:ascii="GHEA Grapalat" w:hAnsi="GHEA Grapalat"/>
                <w:sz w:val="18"/>
                <w:szCs w:val="18"/>
                <w:lang w:val="hy-AM"/>
              </w:rPr>
            </w:pPr>
            <w:r w:rsidRPr="00E91355">
              <w:rPr>
                <w:rFonts w:ascii="GHEA Grapalat" w:hAnsi="GHEA Grapalat"/>
                <w:sz w:val="18"/>
                <w:szCs w:val="18"/>
                <w:lang w:val="hy-AM"/>
              </w:rPr>
              <w:t>71351540/151</w:t>
            </w:r>
          </w:p>
        </w:tc>
        <w:tc>
          <w:tcPr>
            <w:tcW w:w="5310" w:type="dxa"/>
            <w:vAlign w:val="center"/>
          </w:tcPr>
          <w:p w14:paraId="0574B078" w14:textId="77777777" w:rsidR="00494C63" w:rsidRPr="00494C63" w:rsidRDefault="00494C63" w:rsidP="00494C63">
            <w:pPr>
              <w:jc w:val="both"/>
              <w:rPr>
                <w:rFonts w:ascii="GHEA Grapalat" w:hAnsi="GHEA Grapalat"/>
                <w:sz w:val="22"/>
                <w:lang w:val="hy-AM"/>
              </w:rPr>
            </w:pPr>
            <w:r w:rsidRPr="00494C63">
              <w:rPr>
                <w:rFonts w:ascii="GHEA Grapalat" w:hAnsi="GHEA Grapalat"/>
                <w:sz w:val="22"/>
                <w:lang w:val="hy-AM"/>
              </w:rPr>
              <w:t xml:space="preserve">1. Տեխնիկական հսկողությունը պետք է իրականացվի պատվիրատուի կողմից </w:t>
            </w:r>
            <w:r w:rsidRPr="00494C63">
              <w:rPr>
                <w:rFonts w:ascii="GHEA Grapalat" w:hAnsi="GHEA Grapalat"/>
                <w:sz w:val="22"/>
                <w:lang w:val="hy-AM"/>
              </w:rPr>
              <w:lastRenderedPageBreak/>
              <w:t>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68A29E2B" w14:textId="77777777" w:rsidR="00494C63" w:rsidRPr="00494C63" w:rsidRDefault="00494C63" w:rsidP="00494C63">
            <w:pPr>
              <w:jc w:val="both"/>
              <w:rPr>
                <w:rFonts w:ascii="GHEA Grapalat" w:hAnsi="GHEA Grapalat"/>
                <w:sz w:val="22"/>
                <w:lang w:val="hy-AM"/>
              </w:rPr>
            </w:pPr>
            <w:r w:rsidRPr="00494C63">
              <w:rPr>
                <w:rFonts w:ascii="GHEA Grapalat" w:hAnsi="GHEA Grapalat"/>
                <w:sz w:val="22"/>
                <w:lang w:val="hy-AM"/>
              </w:rPr>
              <w:t>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419AC8C3" w14:textId="77777777" w:rsidR="00494C63" w:rsidRPr="00494C63" w:rsidRDefault="00494C63" w:rsidP="00494C63">
            <w:pPr>
              <w:jc w:val="both"/>
              <w:rPr>
                <w:rFonts w:ascii="GHEA Grapalat" w:hAnsi="GHEA Grapalat"/>
                <w:sz w:val="22"/>
                <w:lang w:val="hy-AM"/>
              </w:rPr>
            </w:pPr>
            <w:r w:rsidRPr="00494C63">
              <w:rPr>
                <w:rFonts w:ascii="GHEA Grapalat" w:hAnsi="GHEA Grapalat"/>
                <w:sz w:val="22"/>
                <w:lang w:val="hy-AM"/>
              </w:rPr>
              <w:t>3. Տեխնիկական հսկողություն իրականացնողի հիմնական պարտականություններն են՝</w:t>
            </w:r>
          </w:p>
          <w:p w14:paraId="6A14C551" w14:textId="77777777" w:rsidR="00494C63" w:rsidRPr="00494C63" w:rsidRDefault="00494C63" w:rsidP="00494C63">
            <w:pPr>
              <w:jc w:val="both"/>
              <w:rPr>
                <w:rFonts w:ascii="GHEA Grapalat" w:hAnsi="GHEA Grapalat"/>
                <w:sz w:val="22"/>
                <w:lang w:val="hy-AM"/>
              </w:rPr>
            </w:pPr>
            <w:r w:rsidRPr="00494C63">
              <w:rPr>
                <w:rFonts w:ascii="GHEA Grapalat" w:hAnsi="GHEA Grapalat"/>
                <w:sz w:val="22"/>
                <w:lang w:val="hy-AM"/>
              </w:rPr>
              <w:t>• շինարարության սկզբից մինչև ավարտը ընկած ժամանակահատվածում պարբերաբար լուսանկարահանել շինարարության օբյեկտի վիճակը,</w:t>
            </w:r>
          </w:p>
          <w:p w14:paraId="39E2A485" w14:textId="77777777" w:rsidR="00494C63" w:rsidRPr="00494C63" w:rsidRDefault="00494C63" w:rsidP="00494C63">
            <w:pPr>
              <w:jc w:val="both"/>
              <w:rPr>
                <w:rFonts w:ascii="GHEA Grapalat" w:hAnsi="GHEA Grapalat"/>
                <w:sz w:val="22"/>
                <w:lang w:val="hy-AM"/>
              </w:rPr>
            </w:pPr>
            <w:r w:rsidRPr="00494C63">
              <w:rPr>
                <w:rFonts w:ascii="GHEA Grapalat" w:hAnsi="GHEA Grapalat"/>
                <w:sz w:val="22"/>
                <w:lang w:val="hy-AM"/>
              </w:rPr>
              <w:t>• ապահովել կատարվող աշխատանքների համապատասխանությունը կապալի պայմանագրի պայմաններին, շինարարական նորմերին և կանոններին,</w:t>
            </w:r>
          </w:p>
          <w:p w14:paraId="46CE51F7" w14:textId="77777777" w:rsidR="00494C63" w:rsidRPr="00494C63" w:rsidRDefault="00494C63" w:rsidP="00494C63">
            <w:pPr>
              <w:jc w:val="both"/>
              <w:rPr>
                <w:rFonts w:ascii="GHEA Grapalat" w:hAnsi="GHEA Grapalat"/>
                <w:sz w:val="22"/>
                <w:lang w:val="hy-AM"/>
              </w:rPr>
            </w:pPr>
            <w:r w:rsidRPr="00494C63">
              <w:rPr>
                <w:rFonts w:ascii="GHEA Grapalat" w:hAnsi="GHEA Grapalat"/>
                <w:sz w:val="22"/>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742B4DCA" w14:textId="77777777" w:rsidR="00494C63" w:rsidRPr="00494C63" w:rsidRDefault="00494C63" w:rsidP="00494C63">
            <w:pPr>
              <w:jc w:val="both"/>
              <w:rPr>
                <w:rFonts w:ascii="GHEA Grapalat" w:hAnsi="GHEA Grapalat"/>
                <w:sz w:val="22"/>
                <w:lang w:val="hy-AM"/>
              </w:rPr>
            </w:pPr>
            <w:r w:rsidRPr="00494C63">
              <w:rPr>
                <w:rFonts w:ascii="GHEA Grapalat" w:hAnsi="GHEA Grapalat"/>
                <w:sz w:val="22"/>
                <w:lang w:val="hy-AM"/>
              </w:rPr>
              <w:t>• ստուգել և հաստատել աշխատանքային և կատարողական փաստաթղթերը՝ նախապատրաստված Կապալառուի կողմից,</w:t>
            </w:r>
          </w:p>
          <w:p w14:paraId="3C542F27" w14:textId="77777777" w:rsidR="00494C63" w:rsidRPr="00494C63" w:rsidRDefault="00494C63" w:rsidP="00494C63">
            <w:pPr>
              <w:jc w:val="both"/>
              <w:rPr>
                <w:rFonts w:ascii="GHEA Grapalat" w:hAnsi="GHEA Grapalat"/>
                <w:sz w:val="22"/>
                <w:lang w:val="hy-AM"/>
              </w:rPr>
            </w:pPr>
            <w:r w:rsidRPr="00494C63">
              <w:rPr>
                <w:rFonts w:ascii="GHEA Grapalat" w:hAnsi="GHEA Grapalat"/>
                <w:sz w:val="22"/>
                <w:lang w:val="hy-AM"/>
              </w:rPr>
              <w:lastRenderedPageBreak/>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04A1ACE2" w14:textId="77777777" w:rsidR="00494C63" w:rsidRPr="00494C63" w:rsidRDefault="00494C63" w:rsidP="00494C63">
            <w:pPr>
              <w:jc w:val="both"/>
              <w:rPr>
                <w:rFonts w:ascii="GHEA Grapalat" w:hAnsi="GHEA Grapalat"/>
                <w:sz w:val="22"/>
                <w:lang w:val="hy-AM"/>
              </w:rPr>
            </w:pPr>
            <w:r w:rsidRPr="00494C63">
              <w:rPr>
                <w:rFonts w:ascii="GHEA Grapalat" w:hAnsi="GHEA Grapalat"/>
                <w:sz w:val="22"/>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4BEBFEBF" w14:textId="6764B69E" w:rsidR="00494C63" w:rsidRPr="00494C63" w:rsidRDefault="00494C63" w:rsidP="00494C63">
            <w:pPr>
              <w:jc w:val="both"/>
              <w:rPr>
                <w:rFonts w:ascii="GHEA Grapalat" w:hAnsi="GHEA Grapalat"/>
                <w:sz w:val="22"/>
                <w:lang w:val="hy-AM"/>
              </w:rPr>
            </w:pPr>
            <w:r w:rsidRPr="00494C63">
              <w:rPr>
                <w:rFonts w:ascii="GHEA Grapalat" w:hAnsi="GHEA Grapalat"/>
                <w:sz w:val="22"/>
                <w:lang w:val="hy-AM"/>
              </w:rPr>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w:t>
            </w:r>
            <w:r w:rsidRPr="00494C63">
              <w:rPr>
                <w:lang w:val="hy-AM"/>
              </w:rPr>
              <w:t xml:space="preserve"> </w:t>
            </w:r>
            <w:r w:rsidRPr="00494C63">
              <w:rPr>
                <w:rFonts w:ascii="GHEA Grapalat" w:hAnsi="GHEA Grapalat"/>
                <w:sz w:val="22"/>
                <w:lang w:val="hy-AM"/>
              </w:rPr>
              <w:t>•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3798C72B" w14:textId="77777777" w:rsidR="00494C63" w:rsidRPr="00494C63" w:rsidRDefault="00494C63" w:rsidP="00494C63">
            <w:pPr>
              <w:jc w:val="both"/>
              <w:rPr>
                <w:rFonts w:ascii="GHEA Grapalat" w:hAnsi="GHEA Grapalat"/>
                <w:sz w:val="22"/>
                <w:lang w:val="hy-AM"/>
              </w:rPr>
            </w:pPr>
            <w:r w:rsidRPr="00494C63">
              <w:rPr>
                <w:rFonts w:ascii="GHEA Grapalat" w:hAnsi="GHEA Grapalat"/>
                <w:sz w:val="22"/>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7B1D9808" w14:textId="77777777" w:rsidR="00494C63" w:rsidRPr="00494C63" w:rsidRDefault="00494C63" w:rsidP="00494C63">
            <w:pPr>
              <w:jc w:val="both"/>
              <w:rPr>
                <w:rFonts w:ascii="GHEA Grapalat" w:hAnsi="GHEA Grapalat"/>
                <w:sz w:val="22"/>
                <w:lang w:val="hy-AM"/>
              </w:rPr>
            </w:pPr>
            <w:r w:rsidRPr="00494C63">
              <w:rPr>
                <w:rFonts w:ascii="GHEA Grapalat" w:hAnsi="GHEA Grapalat"/>
                <w:sz w:val="22"/>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395E5BD3" w14:textId="77777777" w:rsidR="00494C63" w:rsidRPr="00494C63" w:rsidRDefault="00494C63" w:rsidP="00494C63">
            <w:pPr>
              <w:jc w:val="both"/>
              <w:rPr>
                <w:rFonts w:ascii="GHEA Grapalat" w:hAnsi="GHEA Grapalat"/>
                <w:sz w:val="22"/>
                <w:lang w:val="hy-AM"/>
              </w:rPr>
            </w:pPr>
            <w:r w:rsidRPr="00494C63">
              <w:rPr>
                <w:rFonts w:ascii="GHEA Grapalat" w:hAnsi="GHEA Grapalat"/>
                <w:sz w:val="22"/>
                <w:lang w:val="hy-AM"/>
              </w:rPr>
              <w:lastRenderedPageBreak/>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73F57D4C" w14:textId="77777777" w:rsidR="00494C63" w:rsidRPr="00494C63" w:rsidRDefault="00494C63" w:rsidP="00494C63">
            <w:pPr>
              <w:jc w:val="both"/>
              <w:rPr>
                <w:rFonts w:ascii="GHEA Grapalat" w:hAnsi="GHEA Grapalat"/>
                <w:sz w:val="22"/>
                <w:lang w:val="hy-AM"/>
              </w:rPr>
            </w:pPr>
            <w:r w:rsidRPr="00494C63">
              <w:rPr>
                <w:rFonts w:ascii="GHEA Grapalat" w:hAnsi="GHEA Grapalat"/>
                <w:sz w:val="22"/>
                <w:lang w:val="hy-AM"/>
              </w:rPr>
              <w:t>• կատարել աշխատանքների ծավալների չափագրումներ և մասնակցել կատարողական փաստաթղթերի կազմմանը և հաստատմանը,</w:t>
            </w:r>
          </w:p>
          <w:p w14:paraId="2BD4D009" w14:textId="77777777" w:rsidR="00494C63" w:rsidRPr="00494C63" w:rsidRDefault="00494C63" w:rsidP="00494C63">
            <w:pPr>
              <w:jc w:val="both"/>
              <w:rPr>
                <w:rFonts w:ascii="GHEA Grapalat" w:hAnsi="GHEA Grapalat"/>
                <w:sz w:val="22"/>
                <w:lang w:val="hy-AM"/>
              </w:rPr>
            </w:pPr>
            <w:r w:rsidRPr="00494C63">
              <w:rPr>
                <w:rFonts w:ascii="GHEA Grapalat" w:hAnsi="GHEA Grapalat"/>
                <w:sz w:val="22"/>
                <w:lang w:val="hy-AM"/>
              </w:rP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1E3DB3D3" w14:textId="77777777" w:rsidR="00494C63" w:rsidRPr="00494C63" w:rsidRDefault="00494C63" w:rsidP="00494C63">
            <w:pPr>
              <w:jc w:val="both"/>
              <w:rPr>
                <w:rFonts w:ascii="GHEA Grapalat" w:hAnsi="GHEA Grapalat"/>
                <w:sz w:val="22"/>
                <w:lang w:val="hy-AM"/>
              </w:rPr>
            </w:pPr>
            <w:r w:rsidRPr="00494C63">
              <w:rPr>
                <w:rFonts w:ascii="GHEA Grapalat" w:hAnsi="GHEA Grapalat"/>
                <w:sz w:val="22"/>
                <w:lang w:val="hy-AM"/>
              </w:rPr>
              <w:t>• Պատվիրատուի ցուցումով չափագրել կատարման ենթակա աշխատանքները:</w:t>
            </w:r>
          </w:p>
          <w:p w14:paraId="4028753A" w14:textId="77777777" w:rsidR="00494C63" w:rsidRPr="00494C63" w:rsidRDefault="00494C63" w:rsidP="00494C63">
            <w:pPr>
              <w:jc w:val="both"/>
              <w:rPr>
                <w:rFonts w:ascii="GHEA Grapalat" w:hAnsi="GHEA Grapalat"/>
                <w:sz w:val="22"/>
                <w:lang w:val="hy-AM"/>
              </w:rPr>
            </w:pPr>
            <w:r w:rsidRPr="00494C63">
              <w:rPr>
                <w:rFonts w:ascii="GHEA Grapalat" w:hAnsi="GHEA Grapalat"/>
                <w:sz w:val="22"/>
                <w:lang w:val="hy-AM"/>
              </w:rPr>
              <w:t>•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 Ծառայությունն իրականացնելու համար կատարողը պետք է ունենա քաղաքաշինության բնագավառի                                               -Շինարարության որակի տեխնիկական հսկողության լիցենզիա-2-րդ դաս</w:t>
            </w:r>
          </w:p>
          <w:p w14:paraId="6B260829" w14:textId="77777777" w:rsidR="00494C63" w:rsidRPr="00494C63" w:rsidRDefault="00494C63" w:rsidP="00494C63">
            <w:pPr>
              <w:jc w:val="both"/>
              <w:rPr>
                <w:rFonts w:ascii="GHEA Grapalat" w:hAnsi="GHEA Grapalat"/>
                <w:sz w:val="22"/>
                <w:lang w:val="hy-AM"/>
              </w:rPr>
            </w:pPr>
            <w:r w:rsidRPr="00494C63">
              <w:rPr>
                <w:rFonts w:ascii="GHEA Grapalat" w:hAnsi="GHEA Grapalat"/>
                <w:sz w:val="22"/>
                <w:lang w:val="hy-AM"/>
              </w:rPr>
              <w:t xml:space="preserve">-Բնակելի, հասարակական և արտադրական կառույցներ -ներդիր համար 04   </w:t>
            </w:r>
          </w:p>
          <w:p w14:paraId="2D1401C9" w14:textId="77777777" w:rsidR="00494C63" w:rsidRPr="00494C63" w:rsidRDefault="00494C63" w:rsidP="00494C63">
            <w:pPr>
              <w:jc w:val="both"/>
              <w:rPr>
                <w:rFonts w:ascii="GHEA Grapalat" w:hAnsi="GHEA Grapalat"/>
                <w:sz w:val="22"/>
                <w:lang w:val="hy-AM"/>
              </w:rPr>
            </w:pPr>
            <w:r w:rsidRPr="00494C63">
              <w:rPr>
                <w:rFonts w:ascii="GHEA Grapalat" w:hAnsi="GHEA Grapalat"/>
                <w:sz w:val="22"/>
                <w:lang w:val="hy-AM"/>
              </w:rPr>
              <w:t>Հաշվետվության ներկայացման պահանջներ</w:t>
            </w:r>
          </w:p>
          <w:p w14:paraId="73953D47" w14:textId="77777777" w:rsidR="00494C63" w:rsidRPr="00494C63" w:rsidRDefault="00494C63" w:rsidP="00494C63">
            <w:pPr>
              <w:jc w:val="both"/>
              <w:rPr>
                <w:rFonts w:ascii="GHEA Grapalat" w:hAnsi="GHEA Grapalat"/>
                <w:sz w:val="22"/>
                <w:lang w:val="hy-AM"/>
              </w:rPr>
            </w:pPr>
            <w:r w:rsidRPr="00494C63">
              <w:rPr>
                <w:rFonts w:ascii="GHEA Grapalat" w:hAnsi="GHEA Grapalat"/>
                <w:sz w:val="22"/>
                <w:lang w:val="hy-AM"/>
              </w:rPr>
              <w:t xml:space="preserve">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w:t>
            </w:r>
            <w:r w:rsidRPr="00494C63">
              <w:rPr>
                <w:rFonts w:ascii="GHEA Grapalat" w:hAnsi="GHEA Grapalat"/>
                <w:sz w:val="22"/>
                <w:lang w:val="hy-AM"/>
              </w:rPr>
              <w:lastRenderedPageBreak/>
              <w:t>հանձնման-ընդունման արձանագրությունները հիմնավորող փաստաթղթեր:</w:t>
            </w:r>
          </w:p>
          <w:p w14:paraId="7EF93F15" w14:textId="77777777" w:rsidR="00494C63" w:rsidRPr="00494C63" w:rsidRDefault="00494C63" w:rsidP="00494C63">
            <w:pPr>
              <w:jc w:val="both"/>
              <w:rPr>
                <w:rFonts w:ascii="GHEA Grapalat" w:hAnsi="GHEA Grapalat"/>
                <w:sz w:val="22"/>
                <w:lang w:val="hy-AM"/>
              </w:rPr>
            </w:pPr>
            <w:r w:rsidRPr="00494C63">
              <w:rPr>
                <w:rFonts w:ascii="GHEA Grapalat" w:hAnsi="GHEA Grapalat"/>
                <w:sz w:val="22"/>
                <w:lang w:val="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աշխատանքներիամբողջ ժամանակահատվածի համար, նախքան շինարարության սկիզբը, ինչպես նաև ավարտված շինարարական օբյեկտի լուսանկարներ:</w:t>
            </w:r>
          </w:p>
          <w:p w14:paraId="3AF5F786" w14:textId="77777777" w:rsidR="00494C63" w:rsidRPr="00494C63" w:rsidRDefault="00494C63" w:rsidP="00494C63">
            <w:pPr>
              <w:jc w:val="both"/>
              <w:rPr>
                <w:rFonts w:ascii="GHEA Grapalat" w:hAnsi="GHEA Grapalat"/>
                <w:sz w:val="22"/>
                <w:lang w:val="hy-AM"/>
              </w:rPr>
            </w:pPr>
            <w:r w:rsidRPr="00494C63">
              <w:rPr>
                <w:rFonts w:ascii="GHEA Grapalat" w:hAnsi="GHEA Grapalat"/>
                <w:sz w:val="22"/>
                <w:lang w:val="hy-AM"/>
              </w:rP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p>
          <w:p w14:paraId="2B70EAE4" w14:textId="0925A2EE" w:rsidR="00F00E6F" w:rsidRPr="005E798F" w:rsidRDefault="00494C63" w:rsidP="00494C63">
            <w:pPr>
              <w:jc w:val="both"/>
              <w:rPr>
                <w:rFonts w:ascii="GHEA Grapalat" w:hAnsi="GHEA Grapalat"/>
                <w:sz w:val="22"/>
                <w:lang w:val="hy-AM"/>
              </w:rPr>
            </w:pPr>
            <w:r w:rsidRPr="00494C63">
              <w:rPr>
                <w:rFonts w:ascii="GHEA Grapalat" w:hAnsi="GHEA Grapalat"/>
                <w:sz w:val="22"/>
                <w:lang w:val="hy-AM"/>
              </w:rP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tc>
        <w:tc>
          <w:tcPr>
            <w:tcW w:w="810" w:type="dxa"/>
            <w:vAlign w:val="center"/>
          </w:tcPr>
          <w:p w14:paraId="1AAC3B8F" w14:textId="77777777" w:rsidR="00F00E6F" w:rsidRDefault="00F00E6F" w:rsidP="00F00E6F">
            <w:pPr>
              <w:jc w:val="center"/>
              <w:rPr>
                <w:rFonts w:ascii="GHEA Grapalat" w:hAnsi="GHEA Grapalat" w:cs="Calibri"/>
                <w:color w:val="000000"/>
                <w:sz w:val="20"/>
                <w:szCs w:val="20"/>
                <w:lang w:val="hy-AM"/>
              </w:rPr>
            </w:pPr>
          </w:p>
          <w:p w14:paraId="5C75A999" w14:textId="77777777" w:rsidR="00F00E6F" w:rsidRDefault="00F00E6F" w:rsidP="00F00E6F">
            <w:pPr>
              <w:jc w:val="center"/>
              <w:rPr>
                <w:rFonts w:ascii="GHEA Grapalat" w:hAnsi="GHEA Grapalat" w:cs="Calibri"/>
                <w:color w:val="000000"/>
                <w:sz w:val="20"/>
                <w:szCs w:val="20"/>
                <w:lang w:val="hy-AM"/>
              </w:rPr>
            </w:pPr>
          </w:p>
          <w:p w14:paraId="28F84BD1" w14:textId="77777777" w:rsidR="00F00E6F" w:rsidRPr="00D80CD8" w:rsidRDefault="00F00E6F" w:rsidP="00F00E6F">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lastRenderedPageBreak/>
              <w:t>դրամ</w:t>
            </w:r>
          </w:p>
          <w:p w14:paraId="25EFEB2C" w14:textId="77777777" w:rsidR="00F00E6F" w:rsidRDefault="00F00E6F" w:rsidP="00F00E6F">
            <w:pPr>
              <w:jc w:val="center"/>
              <w:rPr>
                <w:rFonts w:ascii="GHEA Grapalat" w:hAnsi="GHEA Grapalat" w:cs="Calibri"/>
                <w:color w:val="000000"/>
                <w:sz w:val="20"/>
                <w:szCs w:val="20"/>
                <w:lang w:val="hy-AM"/>
              </w:rPr>
            </w:pPr>
          </w:p>
        </w:tc>
        <w:tc>
          <w:tcPr>
            <w:tcW w:w="1170" w:type="dxa"/>
            <w:vAlign w:val="center"/>
          </w:tcPr>
          <w:p w14:paraId="588166B8" w14:textId="77777777" w:rsidR="00F00E6F" w:rsidRDefault="00F00E6F" w:rsidP="00F00E6F">
            <w:pPr>
              <w:jc w:val="center"/>
              <w:rPr>
                <w:rFonts w:ascii="GHEA Grapalat" w:hAnsi="GHEA Grapalat"/>
                <w:sz w:val="20"/>
                <w:lang w:val="hy-AM"/>
              </w:rPr>
            </w:pPr>
          </w:p>
          <w:p w14:paraId="774E79DB" w14:textId="77777777" w:rsidR="00F00E6F" w:rsidRDefault="00F00E6F" w:rsidP="00F00E6F">
            <w:pPr>
              <w:jc w:val="center"/>
              <w:rPr>
                <w:rFonts w:ascii="GHEA Grapalat" w:hAnsi="GHEA Grapalat"/>
                <w:sz w:val="20"/>
                <w:lang w:val="hy-AM"/>
              </w:rPr>
            </w:pPr>
          </w:p>
          <w:p w14:paraId="18A5BEAC" w14:textId="77777777" w:rsidR="00F00E6F" w:rsidRDefault="00F00E6F" w:rsidP="00F00E6F">
            <w:pPr>
              <w:jc w:val="center"/>
              <w:rPr>
                <w:rFonts w:ascii="GHEA Grapalat" w:hAnsi="GHEA Grapalat"/>
                <w:sz w:val="20"/>
                <w:lang w:val="hy-AM"/>
              </w:rPr>
            </w:pPr>
          </w:p>
          <w:p w14:paraId="2990868E" w14:textId="77777777" w:rsidR="00F00E6F" w:rsidRDefault="00F00E6F" w:rsidP="00F00E6F">
            <w:pPr>
              <w:jc w:val="center"/>
              <w:rPr>
                <w:rFonts w:ascii="GHEA Grapalat" w:hAnsi="GHEA Grapalat"/>
                <w:sz w:val="20"/>
                <w:lang w:val="hy-AM"/>
              </w:rPr>
            </w:pPr>
          </w:p>
          <w:p w14:paraId="2886C6A9" w14:textId="77777777" w:rsidR="00F00E6F" w:rsidRDefault="00F00E6F" w:rsidP="00F00E6F">
            <w:pPr>
              <w:jc w:val="center"/>
              <w:rPr>
                <w:rFonts w:ascii="GHEA Grapalat" w:hAnsi="GHEA Grapalat"/>
                <w:sz w:val="20"/>
                <w:lang w:val="hy-AM"/>
              </w:rPr>
            </w:pPr>
          </w:p>
          <w:p w14:paraId="55800966" w14:textId="77777777" w:rsidR="00F00E6F" w:rsidRDefault="00F00E6F" w:rsidP="00F00E6F">
            <w:pPr>
              <w:jc w:val="center"/>
              <w:rPr>
                <w:rFonts w:ascii="GHEA Grapalat" w:hAnsi="GHEA Grapalat"/>
                <w:sz w:val="20"/>
                <w:lang w:val="hy-AM"/>
              </w:rPr>
            </w:pPr>
          </w:p>
          <w:p w14:paraId="2BF57D40" w14:textId="77777777" w:rsidR="00F00E6F" w:rsidRDefault="00F00E6F" w:rsidP="00F00E6F">
            <w:pPr>
              <w:jc w:val="center"/>
              <w:rPr>
                <w:rFonts w:ascii="GHEA Grapalat" w:hAnsi="GHEA Grapalat"/>
                <w:sz w:val="20"/>
                <w:lang w:val="hy-AM"/>
              </w:rPr>
            </w:pPr>
          </w:p>
          <w:p w14:paraId="03D2C902" w14:textId="77777777" w:rsidR="00F00E6F" w:rsidRDefault="00F00E6F" w:rsidP="00F00E6F">
            <w:pPr>
              <w:jc w:val="center"/>
              <w:rPr>
                <w:rFonts w:ascii="GHEA Grapalat" w:hAnsi="GHEA Grapalat"/>
                <w:sz w:val="20"/>
                <w:lang w:val="hy-AM"/>
              </w:rPr>
            </w:pPr>
          </w:p>
          <w:p w14:paraId="48761383" w14:textId="77777777" w:rsidR="00F00E6F" w:rsidRDefault="00F00E6F" w:rsidP="00F00E6F">
            <w:pPr>
              <w:jc w:val="center"/>
              <w:rPr>
                <w:rFonts w:ascii="GHEA Grapalat" w:hAnsi="GHEA Grapalat"/>
                <w:sz w:val="20"/>
                <w:lang w:val="hy-AM"/>
              </w:rPr>
            </w:pPr>
          </w:p>
          <w:p w14:paraId="001DAF42" w14:textId="77777777" w:rsidR="00F00E6F" w:rsidRDefault="00F00E6F" w:rsidP="00F00E6F">
            <w:pPr>
              <w:jc w:val="center"/>
              <w:rPr>
                <w:rFonts w:ascii="GHEA Grapalat" w:hAnsi="GHEA Grapalat"/>
                <w:sz w:val="20"/>
                <w:lang w:val="hy-AM"/>
              </w:rPr>
            </w:pPr>
          </w:p>
        </w:tc>
        <w:tc>
          <w:tcPr>
            <w:tcW w:w="990" w:type="dxa"/>
            <w:vAlign w:val="center"/>
          </w:tcPr>
          <w:p w14:paraId="74D774DC" w14:textId="77777777" w:rsidR="00F00E6F" w:rsidRDefault="00F00E6F" w:rsidP="00F00E6F">
            <w:pPr>
              <w:jc w:val="center"/>
              <w:rPr>
                <w:rFonts w:ascii="GHEA Grapalat" w:hAnsi="GHEA Grapalat"/>
                <w:sz w:val="20"/>
                <w:lang w:val="hy-AM"/>
              </w:rPr>
            </w:pPr>
          </w:p>
          <w:p w14:paraId="0DD93A44" w14:textId="08AB07D3" w:rsidR="00F00E6F" w:rsidRDefault="00F00E6F" w:rsidP="00F00E6F">
            <w:pPr>
              <w:jc w:val="center"/>
              <w:rPr>
                <w:rFonts w:ascii="GHEA Grapalat" w:hAnsi="GHEA Grapalat"/>
                <w:sz w:val="20"/>
                <w:lang w:val="hy-AM"/>
              </w:rPr>
            </w:pPr>
            <w:r>
              <w:rPr>
                <w:rFonts w:ascii="GHEA Grapalat" w:hAnsi="GHEA Grapalat"/>
                <w:sz w:val="20"/>
                <w:lang w:val="hy-AM"/>
              </w:rPr>
              <w:t>1</w:t>
            </w:r>
          </w:p>
        </w:tc>
        <w:tc>
          <w:tcPr>
            <w:tcW w:w="1980" w:type="dxa"/>
            <w:vAlign w:val="center"/>
          </w:tcPr>
          <w:p w14:paraId="619CFA86" w14:textId="3C1CA0A9" w:rsidR="00F00E6F" w:rsidRPr="00504374" w:rsidRDefault="00E91355" w:rsidP="00F00E6F">
            <w:pPr>
              <w:ind w:left="145" w:hanging="145"/>
              <w:jc w:val="center"/>
              <w:rPr>
                <w:rFonts w:ascii="GHEA Grapalat" w:hAnsi="GHEA Grapalat"/>
                <w:sz w:val="14"/>
                <w:szCs w:val="14"/>
                <w:lang w:val="hy-AM"/>
              </w:rPr>
            </w:pPr>
            <w:r w:rsidRPr="00E91355">
              <w:rPr>
                <w:rFonts w:ascii="GHEA Grapalat" w:hAnsi="GHEA Grapalat"/>
                <w:sz w:val="14"/>
                <w:szCs w:val="14"/>
                <w:lang w:val="hy-AM"/>
              </w:rPr>
              <w:t>Նոր Նորք վ/շ</w:t>
            </w:r>
          </w:p>
        </w:tc>
        <w:tc>
          <w:tcPr>
            <w:tcW w:w="2790" w:type="dxa"/>
            <w:vAlign w:val="center"/>
          </w:tcPr>
          <w:p w14:paraId="5E43DB3F" w14:textId="1491E517" w:rsidR="00F00E6F" w:rsidRPr="00504374" w:rsidRDefault="00F00E6F" w:rsidP="00F00E6F">
            <w:pPr>
              <w:jc w:val="center"/>
              <w:rPr>
                <w:rFonts w:ascii="GHEA Grapalat" w:hAnsi="GHEA Grapalat" w:cs="Sylfaen"/>
                <w:sz w:val="14"/>
                <w:szCs w:val="14"/>
                <w:lang w:val="hy-AM"/>
              </w:rPr>
            </w:pPr>
            <w:r w:rsidRPr="00F00E6F">
              <w:rPr>
                <w:rFonts w:ascii="GHEA Grapalat" w:hAnsi="GHEA Grapalat" w:cs="Sylfaen"/>
                <w:sz w:val="14"/>
                <w:szCs w:val="14"/>
                <w:lang w:val="hy-AM"/>
              </w:rPr>
              <w:t xml:space="preserve">Պայմանագիրը ուժի մեջ է մտնում շինարարական աշխատանքների գնման պայմանագիրը վավերացնելու </w:t>
            </w:r>
            <w:r w:rsidRPr="00F00E6F">
              <w:rPr>
                <w:rFonts w:ascii="GHEA Grapalat" w:hAnsi="GHEA Grapalat" w:cs="Sylfaen"/>
                <w:sz w:val="14"/>
                <w:szCs w:val="14"/>
                <w:lang w:val="hy-AM"/>
              </w:rPr>
              <w:lastRenderedPageBreak/>
              <w:t>օրվանից և գործում է շինարարական աշխատանքներին զուգընթաց:</w:t>
            </w:r>
          </w:p>
        </w:tc>
      </w:tr>
    </w:tbl>
    <w:p w14:paraId="029FBC11" w14:textId="77777777" w:rsidR="00513CB2" w:rsidRPr="00274C6A" w:rsidRDefault="00513CB2" w:rsidP="00513CB2">
      <w:pPr>
        <w:jc w:val="right"/>
        <w:rPr>
          <w:rFonts w:ascii="GHEA Grapalat" w:hAnsi="GHEA Grapalat"/>
          <w:sz w:val="20"/>
          <w:lang w:val="hy-AM"/>
        </w:rPr>
      </w:pPr>
    </w:p>
    <w:p w14:paraId="497A2E75" w14:textId="77777777" w:rsidR="00513CB2" w:rsidRPr="00DB7A9F" w:rsidRDefault="00513CB2" w:rsidP="00513CB2">
      <w:pPr>
        <w:jc w:val="both"/>
        <w:rPr>
          <w:rFonts w:ascii="GHEA Grapalat" w:hAnsi="GHEA Grapalat" w:cs="Sylfaen"/>
          <w:i/>
          <w:sz w:val="18"/>
          <w:szCs w:val="18"/>
          <w:lang w:val="pt-BR"/>
        </w:rPr>
      </w:pPr>
      <w:r w:rsidRPr="00274C6A">
        <w:rPr>
          <w:rFonts w:ascii="GHEA Grapalat" w:hAnsi="GHEA Grapalat"/>
          <w:sz w:val="20"/>
          <w:lang w:val="hy-AM"/>
        </w:rPr>
        <w:t xml:space="preserve"> </w:t>
      </w:r>
      <w:ins w:id="12" w:author="Armine Aghajanyan" w:date="2023-08-24T15:00:00Z">
        <w:r w:rsidRPr="002A264C">
          <w:rPr>
            <w:rFonts w:ascii="GHEA Grapalat" w:hAnsi="GHEA Grapalat"/>
            <w:sz w:val="20"/>
            <w:lang w:val="hy-AM"/>
          </w:rPr>
          <w:t xml:space="preserve"> </w:t>
        </w:r>
      </w:ins>
      <w:r w:rsidRPr="00513CB2">
        <w:rPr>
          <w:rFonts w:ascii="GHEA Grapalat" w:hAnsi="GHEA Grapalat"/>
          <w:sz w:val="20"/>
          <w:lang w:val="hy-AM"/>
        </w:rPr>
        <w:t xml:space="preserve"> </w:t>
      </w:r>
      <w:r w:rsidRPr="00A506F8">
        <w:rPr>
          <w:rFonts w:ascii="GHEA Grapalat" w:hAnsi="GHEA Grapalat" w:cs="Sylfaen"/>
          <w:i/>
          <w:sz w:val="18"/>
          <w:szCs w:val="18"/>
          <w:lang w:val="pt-BR"/>
        </w:rPr>
        <w:t>*</w:t>
      </w:r>
      <w:r w:rsidRPr="00A527EF">
        <w:rPr>
          <w:rFonts w:ascii="GHEA Grapalat" w:hAnsi="GHEA Grapalat" w:cs="Sylfaen"/>
          <w:i/>
          <w:sz w:val="18"/>
          <w:szCs w:val="18"/>
          <w:lang w:val="hy-AM"/>
        </w:rPr>
        <w:t xml:space="preserve"> Ծառայությունների մատուցման</w:t>
      </w:r>
      <w:r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A527EF">
        <w:rPr>
          <w:rFonts w:ascii="GHEA Grapalat" w:hAnsi="GHEA Grapalat" w:cs="Sylfaen"/>
          <w:i/>
          <w:sz w:val="18"/>
          <w:szCs w:val="18"/>
          <w:lang w:val="hy-AM"/>
        </w:rPr>
        <w:t xml:space="preserve">ծառայությունները մատուցել </w:t>
      </w:r>
      <w:r w:rsidRPr="00A527EF">
        <w:rPr>
          <w:rFonts w:ascii="GHEA Grapalat" w:hAnsi="GHEA Grapalat" w:cs="Sylfaen"/>
          <w:i/>
          <w:sz w:val="18"/>
          <w:szCs w:val="18"/>
          <w:lang w:val="pt-BR"/>
        </w:rPr>
        <w:t>ավելի կարճ ժամկետում</w:t>
      </w:r>
    </w:p>
    <w:p w14:paraId="6F5526BA" w14:textId="77777777" w:rsidR="00513CB2" w:rsidRPr="002268CD" w:rsidRDefault="00513CB2" w:rsidP="00513CB2">
      <w:pPr>
        <w:jc w:val="both"/>
        <w:rPr>
          <w:rFonts w:ascii="GHEA Grapalat" w:hAnsi="GHEA Grapalat"/>
          <w:i/>
          <w:sz w:val="20"/>
          <w:lang w:val="pt-BR"/>
        </w:rPr>
      </w:pPr>
      <w:r w:rsidRPr="00F566BF">
        <w:rPr>
          <w:rFonts w:ascii="GHEA Grapalat" w:hAnsi="GHEA Grapalat" w:cs="Sylfaen"/>
          <w:i/>
          <w:sz w:val="18"/>
          <w:szCs w:val="18"/>
          <w:lang w:val="pt-BR"/>
        </w:rPr>
        <w:t xml:space="preserve"> </w:t>
      </w:r>
      <w:r w:rsidRPr="002268CD">
        <w:rPr>
          <w:rFonts w:ascii="GHEA Grapalat" w:hAnsi="GHEA Grapalat"/>
          <w:i/>
          <w:sz w:val="20"/>
          <w:lang w:val="pt-BR"/>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2268CD" w:rsidRDefault="00513CB2" w:rsidP="00513CB2">
      <w:pPr>
        <w:jc w:val="both"/>
        <w:rPr>
          <w:rFonts w:ascii="GHEA Grapalat" w:hAnsi="GHEA Grapalat"/>
          <w:sz w:val="20"/>
          <w:lang w:val="pt-BR"/>
        </w:rPr>
      </w:pPr>
    </w:p>
    <w:p w14:paraId="5FDDA3E9" w14:textId="29150D20" w:rsidR="00513CB2" w:rsidRPr="00513CB2" w:rsidRDefault="00513CB2" w:rsidP="00513CB2">
      <w:pPr>
        <w:jc w:val="both"/>
        <w:rPr>
          <w:rFonts w:ascii="GHEA Grapalat" w:hAnsi="GHEA Grapalat"/>
          <w:sz w:val="20"/>
          <w:lang w:val="pt-BR"/>
        </w:rPr>
      </w:pPr>
    </w:p>
    <w:p w14:paraId="54E61316" w14:textId="77777777" w:rsidR="00513CB2" w:rsidRPr="00882B3F" w:rsidRDefault="00513CB2" w:rsidP="00513CB2">
      <w:pPr>
        <w:jc w:val="both"/>
        <w:rPr>
          <w:rFonts w:ascii="GHEA Grapalat" w:hAnsi="GHEA Grapalat"/>
          <w:sz w:val="20"/>
          <w:lang w:val="hy-AM"/>
        </w:rPr>
      </w:pPr>
    </w:p>
    <w:p w14:paraId="19770CFC" w14:textId="77777777" w:rsidR="00513CB2" w:rsidRPr="00882B3F"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F566BF" w14:paraId="30C1E086" w14:textId="77777777" w:rsidTr="00464B9F">
        <w:trPr>
          <w:jc w:val="center"/>
        </w:trPr>
        <w:tc>
          <w:tcPr>
            <w:tcW w:w="4536" w:type="dxa"/>
          </w:tcPr>
          <w:p w14:paraId="0739D8CC" w14:textId="77777777" w:rsidR="00513CB2" w:rsidRPr="00F566BF" w:rsidRDefault="00513CB2" w:rsidP="00464B9F">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513EB4E5" w14:textId="77777777" w:rsidR="00513CB2" w:rsidRPr="00F566BF" w:rsidRDefault="00513CB2" w:rsidP="00464B9F">
            <w:pPr>
              <w:rPr>
                <w:rFonts w:ascii="GHEA Grapalat" w:hAnsi="GHEA Grapalat"/>
                <w:sz w:val="22"/>
                <w:szCs w:val="22"/>
                <w:lang w:val="ru-RU"/>
              </w:rPr>
            </w:pPr>
          </w:p>
          <w:p w14:paraId="6DAE842A" w14:textId="77777777" w:rsidR="00513CB2" w:rsidRPr="00F566BF" w:rsidRDefault="00513CB2" w:rsidP="00464B9F">
            <w:pPr>
              <w:rPr>
                <w:rFonts w:ascii="GHEA Grapalat" w:hAnsi="GHEA Grapalat"/>
                <w:sz w:val="22"/>
                <w:szCs w:val="22"/>
                <w:lang w:val="ru-RU"/>
              </w:rPr>
            </w:pPr>
          </w:p>
          <w:p w14:paraId="5B112A54" w14:textId="77777777" w:rsidR="00513CB2" w:rsidRPr="00F566BF" w:rsidRDefault="00513CB2" w:rsidP="00464B9F">
            <w:pPr>
              <w:rPr>
                <w:rFonts w:ascii="GHEA Grapalat" w:hAnsi="GHEA Grapalat"/>
                <w:sz w:val="22"/>
                <w:szCs w:val="22"/>
                <w:lang w:val="ru-RU"/>
              </w:rPr>
            </w:pPr>
          </w:p>
          <w:p w14:paraId="3C91C816" w14:textId="77777777" w:rsidR="00513CB2" w:rsidRPr="00F566BF" w:rsidRDefault="00513CB2" w:rsidP="00464B9F">
            <w:pPr>
              <w:rPr>
                <w:rFonts w:ascii="GHEA Grapalat" w:hAnsi="GHEA Grapalat"/>
                <w:sz w:val="22"/>
                <w:szCs w:val="22"/>
                <w:lang w:val="ru-RU"/>
              </w:rPr>
            </w:pPr>
          </w:p>
          <w:p w14:paraId="3FB5B93A" w14:textId="77777777" w:rsidR="00513CB2" w:rsidRPr="00F566BF" w:rsidRDefault="00513CB2" w:rsidP="00464B9F">
            <w:pPr>
              <w:rPr>
                <w:rFonts w:ascii="GHEA Grapalat" w:hAnsi="GHEA Grapalat"/>
                <w:lang w:val="ru-RU"/>
              </w:rPr>
            </w:pPr>
          </w:p>
          <w:p w14:paraId="398FB99E" w14:textId="77777777" w:rsidR="00513CB2" w:rsidRPr="00F566BF" w:rsidRDefault="00513CB2" w:rsidP="00464B9F">
            <w:pPr>
              <w:jc w:val="center"/>
              <w:rPr>
                <w:rFonts w:ascii="GHEA Grapalat" w:hAnsi="GHEA Grapalat"/>
                <w:lang w:val="ru-RU"/>
              </w:rPr>
            </w:pPr>
            <w:r w:rsidRPr="00F566BF">
              <w:rPr>
                <w:rFonts w:ascii="GHEA Grapalat" w:hAnsi="GHEA Grapalat"/>
                <w:lang w:val="ru-RU"/>
              </w:rPr>
              <w:t>---------------------------------</w:t>
            </w:r>
          </w:p>
          <w:p w14:paraId="59D0AA2E" w14:textId="77777777" w:rsidR="00513CB2" w:rsidRPr="00F566BF" w:rsidRDefault="00513CB2" w:rsidP="00464B9F">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51D8100" w14:textId="77777777" w:rsidR="00513CB2" w:rsidRPr="00F566BF" w:rsidRDefault="00513CB2" w:rsidP="00464B9F">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7EAB21E" w14:textId="77777777" w:rsidR="00513CB2" w:rsidRPr="00F566BF" w:rsidRDefault="00513CB2" w:rsidP="00464B9F">
            <w:pPr>
              <w:spacing w:line="360" w:lineRule="auto"/>
              <w:jc w:val="center"/>
              <w:rPr>
                <w:rFonts w:ascii="GHEA Grapalat" w:hAnsi="GHEA Grapalat"/>
                <w:lang w:val="ru-RU"/>
              </w:rPr>
            </w:pPr>
          </w:p>
        </w:tc>
        <w:tc>
          <w:tcPr>
            <w:tcW w:w="4343" w:type="dxa"/>
          </w:tcPr>
          <w:p w14:paraId="11C00FEE" w14:textId="77777777" w:rsidR="00513CB2" w:rsidRPr="00F566BF" w:rsidRDefault="00513CB2" w:rsidP="00464B9F">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102FC793" w14:textId="77777777" w:rsidR="00513CB2" w:rsidRPr="00F566BF" w:rsidRDefault="00513CB2" w:rsidP="00464B9F">
            <w:pPr>
              <w:jc w:val="center"/>
              <w:rPr>
                <w:rFonts w:ascii="GHEA Grapalat" w:hAnsi="GHEA Grapalat"/>
                <w:lang w:val="ru-RU"/>
              </w:rPr>
            </w:pPr>
          </w:p>
          <w:p w14:paraId="14080907" w14:textId="77777777" w:rsidR="00513CB2" w:rsidRPr="00F566BF" w:rsidRDefault="00513CB2" w:rsidP="00464B9F">
            <w:pPr>
              <w:jc w:val="center"/>
              <w:rPr>
                <w:rFonts w:ascii="GHEA Grapalat" w:hAnsi="GHEA Grapalat"/>
                <w:lang w:val="ru-RU"/>
              </w:rPr>
            </w:pPr>
          </w:p>
          <w:p w14:paraId="134F14FB" w14:textId="77777777" w:rsidR="00513CB2" w:rsidRPr="00F566BF" w:rsidRDefault="00513CB2" w:rsidP="00464B9F">
            <w:pPr>
              <w:jc w:val="center"/>
              <w:rPr>
                <w:rFonts w:ascii="GHEA Grapalat" w:hAnsi="GHEA Grapalat"/>
                <w:lang w:val="ru-RU"/>
              </w:rPr>
            </w:pPr>
          </w:p>
          <w:p w14:paraId="5BE4A6F1" w14:textId="77777777" w:rsidR="00513CB2" w:rsidRPr="00F566BF" w:rsidRDefault="00513CB2" w:rsidP="00464B9F">
            <w:pPr>
              <w:jc w:val="center"/>
              <w:rPr>
                <w:rFonts w:ascii="GHEA Grapalat" w:hAnsi="GHEA Grapalat"/>
              </w:rPr>
            </w:pPr>
          </w:p>
          <w:p w14:paraId="6DE54982" w14:textId="77777777" w:rsidR="00513CB2" w:rsidRPr="00F566BF" w:rsidRDefault="00513CB2" w:rsidP="00464B9F">
            <w:pPr>
              <w:jc w:val="center"/>
              <w:rPr>
                <w:rFonts w:ascii="GHEA Grapalat" w:hAnsi="GHEA Grapalat"/>
              </w:rPr>
            </w:pPr>
          </w:p>
          <w:p w14:paraId="1041F7E4" w14:textId="77777777" w:rsidR="00513CB2" w:rsidRPr="00F566BF" w:rsidRDefault="00513CB2" w:rsidP="00464B9F">
            <w:pPr>
              <w:jc w:val="center"/>
              <w:rPr>
                <w:rFonts w:ascii="GHEA Grapalat" w:hAnsi="GHEA Grapalat"/>
                <w:lang w:val="ru-RU"/>
              </w:rPr>
            </w:pPr>
            <w:r w:rsidRPr="00F566BF">
              <w:rPr>
                <w:rFonts w:ascii="GHEA Grapalat" w:hAnsi="GHEA Grapalat"/>
                <w:lang w:val="ru-RU"/>
              </w:rPr>
              <w:t>---------------------------------</w:t>
            </w:r>
          </w:p>
          <w:p w14:paraId="4DCF9C73" w14:textId="77777777" w:rsidR="00513CB2" w:rsidRPr="00F566BF" w:rsidRDefault="00513CB2" w:rsidP="00464B9F">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0B1D194" w14:textId="77777777" w:rsidR="00513CB2" w:rsidRPr="00F566BF" w:rsidRDefault="00513CB2" w:rsidP="00464B9F">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18CF52A4" w14:textId="77777777" w:rsidR="00513CB2" w:rsidRDefault="00513CB2" w:rsidP="00513CB2">
      <w:pPr>
        <w:autoSpaceDE w:val="0"/>
        <w:autoSpaceDN w:val="0"/>
        <w:adjustRightInd w:val="0"/>
        <w:jc w:val="right"/>
        <w:rPr>
          <w:rFonts w:ascii="GHEA Grapalat" w:hAnsi="GHEA Grapalat"/>
          <w:sz w:val="20"/>
        </w:rPr>
        <w:sectPr w:rsidR="00513CB2" w:rsidSect="00513CB2">
          <w:footnotePr>
            <w:pos w:val="beneathText"/>
          </w:footnotePr>
          <w:pgSz w:w="16838" w:h="11906" w:orient="landscape" w:code="9"/>
          <w:pgMar w:top="662" w:right="533" w:bottom="850" w:left="720" w:header="562" w:footer="562" w:gutter="0"/>
          <w:cols w:space="720"/>
        </w:sectPr>
      </w:pPr>
    </w:p>
    <w:p w14:paraId="3C1AB520" w14:textId="77777777" w:rsidR="005D3AEC" w:rsidRPr="005D3AEC" w:rsidRDefault="005D3AEC" w:rsidP="005D3AEC">
      <w:pPr>
        <w:autoSpaceDE w:val="0"/>
        <w:autoSpaceDN w:val="0"/>
        <w:adjustRightInd w:val="0"/>
        <w:jc w:val="right"/>
        <w:rPr>
          <w:rFonts w:ascii="GHEA Grapalat" w:hAnsi="GHEA Grapalat"/>
          <w:i/>
          <w:sz w:val="20"/>
          <w:lang w:val="hy-AM"/>
        </w:rPr>
      </w:pPr>
      <w:r w:rsidRPr="005D3AEC">
        <w:rPr>
          <w:rFonts w:ascii="GHEA Grapalat" w:hAnsi="GHEA Grapalat"/>
          <w:i/>
          <w:sz w:val="20"/>
          <w:lang w:val="hy-AM"/>
        </w:rPr>
        <w:lastRenderedPageBreak/>
        <w:br w:type="page"/>
      </w:r>
    </w:p>
    <w:p w14:paraId="67A36F01" w14:textId="77777777" w:rsidR="005D3AEC" w:rsidRPr="005D3AEC" w:rsidRDefault="005D3AEC" w:rsidP="005D3AEC">
      <w:pPr>
        <w:autoSpaceDE w:val="0"/>
        <w:autoSpaceDN w:val="0"/>
        <w:adjustRightInd w:val="0"/>
        <w:jc w:val="right"/>
        <w:rPr>
          <w:rFonts w:ascii="GHEA Grapalat" w:hAnsi="GHEA Grapalat"/>
          <w:i/>
          <w:sz w:val="20"/>
          <w:lang w:val="hy-AM"/>
        </w:rPr>
        <w:sectPr w:rsidR="005D3AEC" w:rsidRPr="005D3AEC" w:rsidSect="005D3AEC">
          <w:footnotePr>
            <w:pos w:val="beneathText"/>
          </w:footnotePr>
          <w:pgSz w:w="11906" w:h="16838"/>
          <w:pgMar w:top="533" w:right="850" w:bottom="720" w:left="662" w:header="562" w:footer="562" w:gutter="0"/>
          <w:cols w:space="720"/>
        </w:sectPr>
      </w:pPr>
    </w:p>
    <w:p w14:paraId="3491C64E" w14:textId="77777777" w:rsidR="005E7CE7" w:rsidRPr="00245177" w:rsidRDefault="007678FA" w:rsidP="005E7CE7">
      <w:pPr>
        <w:autoSpaceDE w:val="0"/>
        <w:autoSpaceDN w:val="0"/>
        <w:adjustRightInd w:val="0"/>
        <w:jc w:val="right"/>
        <w:rPr>
          <w:rFonts w:ascii="GHEA Grapalat" w:hAnsi="GHEA Grapalat" w:cs="TimesArmenianPSMT"/>
          <w:i/>
          <w:sz w:val="20"/>
          <w:szCs w:val="16"/>
          <w:lang w:val="hy-AM"/>
        </w:rPr>
      </w:pPr>
      <w:r w:rsidRPr="00F566BF">
        <w:rPr>
          <w:rFonts w:ascii="GHEA Grapalat" w:hAnsi="GHEA Grapalat"/>
          <w:sz w:val="20"/>
        </w:rPr>
        <w:lastRenderedPageBreak/>
        <w:br w:type="page"/>
      </w:r>
    </w:p>
    <w:p w14:paraId="1BA06A2A"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lastRenderedPageBreak/>
        <w:t>Հավելված N 2</w:t>
      </w:r>
    </w:p>
    <w:p w14:paraId="74157BB6" w14:textId="1857AB36"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              20</w:t>
      </w:r>
      <w:r w:rsidR="00513CB2">
        <w:rPr>
          <w:rFonts w:ascii="GHEA Grapalat" w:hAnsi="GHEA Grapalat"/>
          <w:i/>
          <w:sz w:val="18"/>
          <w:lang w:val="hy-AM"/>
        </w:rPr>
        <w:t>25</w:t>
      </w:r>
      <w:r w:rsidRPr="00F566BF">
        <w:rPr>
          <w:rFonts w:ascii="GHEA Grapalat" w:hAnsi="GHEA Grapalat"/>
          <w:i/>
          <w:sz w:val="18"/>
          <w:lang w:val="hy-AM"/>
        </w:rPr>
        <w:t xml:space="preserve">  թ. կնքված </w:t>
      </w:r>
    </w:p>
    <w:p w14:paraId="7737E6A1" w14:textId="5F0AA8AE"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w:t>
      </w:r>
      <w:r w:rsidR="00513CB2" w:rsidRPr="00513CB2">
        <w:rPr>
          <w:rFonts w:ascii="GHEA Grapalat" w:hAnsi="GHEA Grapalat"/>
          <w:i/>
          <w:sz w:val="18"/>
          <w:lang w:val="hy-AM"/>
        </w:rPr>
        <w:t xml:space="preserve">                  </w:t>
      </w:r>
      <w:r w:rsidR="00513CB2">
        <w:rPr>
          <w:rFonts w:ascii="GHEA Grapalat" w:hAnsi="GHEA Grapalat"/>
          <w:i/>
          <w:sz w:val="18"/>
          <w:lang w:val="hy-AM"/>
        </w:rPr>
        <w:t xml:space="preserve">  </w:t>
      </w:r>
      <w:r w:rsidR="00513CB2" w:rsidRPr="00513CB2">
        <w:rPr>
          <w:rFonts w:ascii="GHEA Grapalat" w:hAnsi="GHEA Grapalat"/>
          <w:i/>
          <w:sz w:val="18"/>
          <w:lang w:val="hy-AM"/>
        </w:rPr>
        <w:t xml:space="preserve">  </w:t>
      </w:r>
      <w:r w:rsidR="00BB2ECF">
        <w:rPr>
          <w:rFonts w:ascii="GHEA Grapalat" w:hAnsi="GHEA Grapalat"/>
          <w:i/>
          <w:sz w:val="18"/>
          <w:lang w:val="hy-AM"/>
        </w:rPr>
        <w:t>ԵՔ-ՀԲՄԽԾՁԲ-25/46</w:t>
      </w:r>
      <w:r w:rsidRPr="00F566BF">
        <w:rPr>
          <w:rFonts w:ascii="GHEA Grapalat" w:hAnsi="GHEA Grapalat"/>
          <w:i/>
          <w:sz w:val="18"/>
          <w:lang w:val="hy-AM"/>
        </w:rPr>
        <w:t xml:space="preserve">  ծածկագրով պայմանագրի</w:t>
      </w:r>
    </w:p>
    <w:p w14:paraId="3697B5E2" w14:textId="77777777" w:rsidR="007678FA" w:rsidRPr="00EF6E29" w:rsidRDefault="007678FA" w:rsidP="007678FA">
      <w:pPr>
        <w:tabs>
          <w:tab w:val="left" w:pos="9540"/>
        </w:tabs>
        <w:rPr>
          <w:rFonts w:ascii="GHEA Grapalat" w:hAnsi="GHEA Grapalat"/>
          <w:sz w:val="20"/>
          <w:lang w:val="hy-AM"/>
        </w:rPr>
      </w:pPr>
    </w:p>
    <w:p w14:paraId="752981A1" w14:textId="77777777" w:rsidR="007678FA" w:rsidRPr="00EF6E29" w:rsidRDefault="007678FA" w:rsidP="007678FA">
      <w:pPr>
        <w:tabs>
          <w:tab w:val="left" w:pos="9540"/>
        </w:tabs>
        <w:rPr>
          <w:rFonts w:ascii="GHEA Grapalat" w:hAnsi="GHEA Grapalat"/>
          <w:sz w:val="20"/>
          <w:lang w:val="hy-AM"/>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5A656A90" w14:textId="77777777" w:rsidR="007678FA" w:rsidRPr="00F566BF" w:rsidRDefault="007678FA" w:rsidP="007678FA">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proofErr w:type="spellStart"/>
      <w:r w:rsidRPr="00F566BF">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1798"/>
        <w:gridCol w:w="3124"/>
        <w:gridCol w:w="553"/>
        <w:gridCol w:w="553"/>
        <w:gridCol w:w="553"/>
        <w:gridCol w:w="553"/>
        <w:gridCol w:w="553"/>
        <w:gridCol w:w="724"/>
        <w:gridCol w:w="685"/>
        <w:gridCol w:w="685"/>
        <w:gridCol w:w="685"/>
        <w:gridCol w:w="685"/>
        <w:gridCol w:w="685"/>
        <w:gridCol w:w="685"/>
        <w:gridCol w:w="1290"/>
        <w:gridCol w:w="10"/>
      </w:tblGrid>
      <w:tr w:rsidR="007678FA" w:rsidRPr="00F566BF" w14:paraId="02E76D0A" w14:textId="77777777" w:rsidTr="00513CB2">
        <w:trPr>
          <w:trHeight w:val="239"/>
        </w:trPr>
        <w:tc>
          <w:tcPr>
            <w:tcW w:w="15526" w:type="dxa"/>
            <w:gridSpan w:val="17"/>
          </w:tcPr>
          <w:p w14:paraId="7FB5F791"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lang w:val="es-ES"/>
              </w:rPr>
              <w:t>Ծառայության</w:t>
            </w:r>
            <w:proofErr w:type="spellEnd"/>
          </w:p>
        </w:tc>
      </w:tr>
      <w:tr w:rsidR="00513CB2" w:rsidRPr="007B29A0" w14:paraId="272DFF80" w14:textId="77777777" w:rsidTr="00494C63">
        <w:trPr>
          <w:trHeight w:val="479"/>
        </w:trPr>
        <w:tc>
          <w:tcPr>
            <w:tcW w:w="1705" w:type="dxa"/>
            <w:vMerge w:val="restart"/>
            <w:vAlign w:val="center"/>
          </w:tcPr>
          <w:p w14:paraId="034ED9C0"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798" w:type="dxa"/>
            <w:vMerge w:val="restart"/>
            <w:vAlign w:val="center"/>
          </w:tcPr>
          <w:p w14:paraId="03044850"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գնումների</w:t>
            </w:r>
            <w:proofErr w:type="spellEnd"/>
            <w:r w:rsidRPr="00F566BF">
              <w:rPr>
                <w:rFonts w:ascii="GHEA Grapalat" w:hAnsi="GHEA Grapalat"/>
                <w:sz w:val="18"/>
                <w:lang w:val="es-ES"/>
              </w:rPr>
              <w:t xml:space="preserve"> </w:t>
            </w:r>
            <w:proofErr w:type="spellStart"/>
            <w:r w:rsidRPr="00F566BF">
              <w:rPr>
                <w:rFonts w:ascii="GHEA Grapalat" w:hAnsi="GHEA Grapalat"/>
                <w:sz w:val="18"/>
              </w:rPr>
              <w:t>պլանով</w:t>
            </w:r>
            <w:proofErr w:type="spellEnd"/>
            <w:r w:rsidRPr="00F566BF">
              <w:rPr>
                <w:rFonts w:ascii="GHEA Grapalat" w:hAnsi="GHEA Grapalat"/>
                <w:sz w:val="18"/>
                <w:lang w:val="es-ES"/>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lang w:val="es-ES"/>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lang w:val="es-ES"/>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lang w:val="es-ES"/>
              </w:rPr>
              <w:t xml:space="preserve">` </w:t>
            </w:r>
            <w:proofErr w:type="spellStart"/>
            <w:r w:rsidRPr="00F566BF">
              <w:rPr>
                <w:rFonts w:ascii="GHEA Grapalat" w:hAnsi="GHEA Grapalat"/>
                <w:sz w:val="18"/>
              </w:rPr>
              <w:t>ըստ</w:t>
            </w:r>
            <w:proofErr w:type="spellEnd"/>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proofErr w:type="spellStart"/>
            <w:r w:rsidRPr="00F566BF">
              <w:rPr>
                <w:rFonts w:ascii="GHEA Grapalat" w:hAnsi="GHEA Grapalat"/>
                <w:sz w:val="18"/>
              </w:rPr>
              <w:t>դասակարգման</w:t>
            </w:r>
            <w:proofErr w:type="spellEnd"/>
            <w:r w:rsidRPr="00F566BF">
              <w:rPr>
                <w:rFonts w:ascii="GHEA Grapalat" w:hAnsi="GHEA Grapalat"/>
                <w:sz w:val="18"/>
                <w:lang w:val="es-ES"/>
              </w:rPr>
              <w:t xml:space="preserve"> (CPV)</w:t>
            </w:r>
          </w:p>
        </w:tc>
        <w:tc>
          <w:tcPr>
            <w:tcW w:w="3124" w:type="dxa"/>
            <w:vMerge w:val="restart"/>
            <w:vAlign w:val="center"/>
          </w:tcPr>
          <w:p w14:paraId="5656D9F5"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անվանումը</w:t>
            </w:r>
            <w:proofErr w:type="spellEnd"/>
          </w:p>
        </w:tc>
        <w:tc>
          <w:tcPr>
            <w:tcW w:w="8899" w:type="dxa"/>
            <w:gridSpan w:val="14"/>
            <w:vAlign w:val="center"/>
          </w:tcPr>
          <w:p w14:paraId="5CF4675B" w14:textId="221DFE1D" w:rsidR="00513CB2" w:rsidRPr="00F566BF" w:rsidRDefault="00513CB2" w:rsidP="00E53C12">
            <w:pPr>
              <w:jc w:val="both"/>
              <w:rPr>
                <w:rFonts w:ascii="GHEA Grapalat" w:hAnsi="GHEA Grapalat"/>
                <w:sz w:val="18"/>
                <w:lang w:val="es-ES"/>
              </w:rPr>
            </w:pPr>
            <w:proofErr w:type="spellStart"/>
            <w:r w:rsidRPr="00F566BF">
              <w:rPr>
                <w:rFonts w:ascii="GHEA Grapalat" w:hAnsi="GHEA Grapalat"/>
                <w:sz w:val="18"/>
                <w:lang w:val="es-ES"/>
              </w:rPr>
              <w:t>դիմաց</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վճարումները</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նախատեսվում</w:t>
            </w:r>
            <w:proofErr w:type="spellEnd"/>
            <w:r w:rsidRPr="00F566BF">
              <w:rPr>
                <w:rFonts w:ascii="GHEA Grapalat" w:hAnsi="GHEA Grapalat"/>
                <w:sz w:val="18"/>
                <w:lang w:val="es-ES"/>
              </w:rPr>
              <w:t xml:space="preserve"> է </w:t>
            </w:r>
            <w:proofErr w:type="spellStart"/>
            <w:r w:rsidRPr="00F566BF">
              <w:rPr>
                <w:rFonts w:ascii="GHEA Grapalat" w:hAnsi="GHEA Grapalat"/>
                <w:sz w:val="18"/>
                <w:lang w:val="es-ES"/>
              </w:rPr>
              <w:t>իրականացնել</w:t>
            </w:r>
            <w:proofErr w:type="spellEnd"/>
            <w:r w:rsidRPr="00F566BF">
              <w:rPr>
                <w:rFonts w:ascii="GHEA Grapalat" w:hAnsi="GHEA Grapalat"/>
                <w:sz w:val="18"/>
                <w:lang w:val="es-ES"/>
              </w:rPr>
              <w:t xml:space="preserve"> 20</w:t>
            </w:r>
            <w:r>
              <w:rPr>
                <w:rFonts w:ascii="GHEA Grapalat" w:hAnsi="GHEA Grapalat"/>
                <w:sz w:val="18"/>
                <w:lang w:val="es-ES"/>
              </w:rPr>
              <w:t>25</w:t>
            </w:r>
            <w:r w:rsidRPr="00F566BF">
              <w:rPr>
                <w:rFonts w:ascii="GHEA Grapalat" w:hAnsi="GHEA Grapalat"/>
                <w:sz w:val="18"/>
                <w:lang w:val="es-ES"/>
              </w:rPr>
              <w:t xml:space="preserve">թ-ին` </w:t>
            </w:r>
            <w:proofErr w:type="spellStart"/>
            <w:r w:rsidRPr="00F566BF">
              <w:rPr>
                <w:rFonts w:ascii="GHEA Grapalat" w:hAnsi="GHEA Grapalat"/>
                <w:sz w:val="18"/>
                <w:lang w:val="es-ES"/>
              </w:rPr>
              <w:t>ըստ</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ամիսների</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այդ</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թվում</w:t>
            </w:r>
            <w:proofErr w:type="spellEnd"/>
            <w:r w:rsidRPr="00F566BF">
              <w:rPr>
                <w:rFonts w:ascii="GHEA Grapalat" w:hAnsi="GHEA Grapalat"/>
                <w:sz w:val="18"/>
                <w:lang w:val="es-ES"/>
              </w:rPr>
              <w:t>**</w:t>
            </w:r>
          </w:p>
        </w:tc>
      </w:tr>
      <w:tr w:rsidR="00513CB2" w:rsidRPr="00F566BF" w14:paraId="64F0D610" w14:textId="77777777" w:rsidTr="00494C63">
        <w:trPr>
          <w:gridAfter w:val="1"/>
          <w:wAfter w:w="10" w:type="dxa"/>
          <w:trHeight w:val="1549"/>
        </w:trPr>
        <w:tc>
          <w:tcPr>
            <w:tcW w:w="1705" w:type="dxa"/>
            <w:vMerge/>
          </w:tcPr>
          <w:p w14:paraId="2AAFAB7E" w14:textId="77777777" w:rsidR="00513CB2" w:rsidRPr="00F566BF" w:rsidRDefault="00513CB2" w:rsidP="00E53C12">
            <w:pPr>
              <w:jc w:val="center"/>
              <w:rPr>
                <w:rFonts w:ascii="GHEA Grapalat" w:hAnsi="GHEA Grapalat"/>
                <w:sz w:val="20"/>
                <w:lang w:val="es-ES"/>
              </w:rPr>
            </w:pPr>
          </w:p>
        </w:tc>
        <w:tc>
          <w:tcPr>
            <w:tcW w:w="1798" w:type="dxa"/>
            <w:vMerge/>
          </w:tcPr>
          <w:p w14:paraId="3052BA05" w14:textId="77777777" w:rsidR="00513CB2" w:rsidRPr="00F566BF" w:rsidRDefault="00513CB2" w:rsidP="00E53C12">
            <w:pPr>
              <w:jc w:val="center"/>
              <w:rPr>
                <w:rFonts w:ascii="GHEA Grapalat" w:hAnsi="GHEA Grapalat"/>
                <w:sz w:val="20"/>
                <w:lang w:val="es-ES"/>
              </w:rPr>
            </w:pPr>
          </w:p>
        </w:tc>
        <w:tc>
          <w:tcPr>
            <w:tcW w:w="3124" w:type="dxa"/>
            <w:vMerge/>
          </w:tcPr>
          <w:p w14:paraId="70B722F6" w14:textId="77777777" w:rsidR="00513CB2" w:rsidRPr="00F566BF" w:rsidRDefault="00513CB2" w:rsidP="00E53C12">
            <w:pPr>
              <w:jc w:val="center"/>
              <w:rPr>
                <w:rFonts w:ascii="GHEA Grapalat" w:hAnsi="GHEA Grapalat"/>
                <w:sz w:val="20"/>
                <w:lang w:val="es-ES"/>
              </w:rPr>
            </w:pPr>
          </w:p>
        </w:tc>
        <w:tc>
          <w:tcPr>
            <w:tcW w:w="553" w:type="dxa"/>
            <w:textDirection w:val="btLr"/>
            <w:vAlign w:val="center"/>
          </w:tcPr>
          <w:p w14:paraId="3CC52CB5"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553" w:type="dxa"/>
            <w:textDirection w:val="btLr"/>
            <w:vAlign w:val="center"/>
          </w:tcPr>
          <w:p w14:paraId="7350E09C" w14:textId="77777777" w:rsidR="00513CB2" w:rsidRPr="00F566BF" w:rsidRDefault="00513CB2"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553" w:type="dxa"/>
            <w:textDirection w:val="btLr"/>
            <w:vAlign w:val="center"/>
          </w:tcPr>
          <w:p w14:paraId="00C5BE1B"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553" w:type="dxa"/>
            <w:textDirection w:val="btLr"/>
            <w:vAlign w:val="center"/>
          </w:tcPr>
          <w:p w14:paraId="3D1AC7FB" w14:textId="77777777" w:rsidR="00513CB2" w:rsidRPr="00F566BF" w:rsidRDefault="00513CB2"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553" w:type="dxa"/>
            <w:textDirection w:val="btLr"/>
            <w:vAlign w:val="center"/>
          </w:tcPr>
          <w:p w14:paraId="4776CE89"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724" w:type="dxa"/>
            <w:textDirection w:val="btLr"/>
            <w:vAlign w:val="center"/>
          </w:tcPr>
          <w:p w14:paraId="33DE47B8"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685" w:type="dxa"/>
            <w:textDirection w:val="btLr"/>
            <w:vAlign w:val="center"/>
          </w:tcPr>
          <w:p w14:paraId="71723189"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685" w:type="dxa"/>
            <w:textDirection w:val="btLr"/>
            <w:vAlign w:val="center"/>
          </w:tcPr>
          <w:p w14:paraId="44E350DA"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685" w:type="dxa"/>
            <w:textDirection w:val="btLr"/>
            <w:vAlign w:val="center"/>
          </w:tcPr>
          <w:p w14:paraId="5FA18D3D"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685" w:type="dxa"/>
            <w:textDirection w:val="btLr"/>
            <w:vAlign w:val="center"/>
          </w:tcPr>
          <w:p w14:paraId="53B45964"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685" w:type="dxa"/>
            <w:textDirection w:val="btLr"/>
            <w:vAlign w:val="center"/>
          </w:tcPr>
          <w:p w14:paraId="48D63150"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685" w:type="dxa"/>
            <w:textDirection w:val="btLr"/>
            <w:vAlign w:val="center"/>
          </w:tcPr>
          <w:p w14:paraId="5C2E97B0"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1290" w:type="dxa"/>
            <w:vAlign w:val="center"/>
          </w:tcPr>
          <w:p w14:paraId="027E1BAD" w14:textId="77777777" w:rsidR="00513CB2" w:rsidRPr="00F566BF" w:rsidRDefault="00513CB2" w:rsidP="00E53C12">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3AF85C11" w14:textId="77777777" w:rsidR="00513CB2" w:rsidRPr="00F566BF" w:rsidRDefault="00513CB2" w:rsidP="00E53C12">
            <w:pPr>
              <w:jc w:val="center"/>
              <w:rPr>
                <w:rFonts w:ascii="GHEA Grapalat" w:hAnsi="GHEA Grapalat"/>
                <w:sz w:val="18"/>
                <w:lang w:val="es-ES"/>
              </w:rPr>
            </w:pPr>
          </w:p>
        </w:tc>
      </w:tr>
      <w:tr w:rsidR="00494C63" w:rsidRPr="00F566BF" w14:paraId="4778FBF1" w14:textId="77777777" w:rsidTr="00494C63">
        <w:trPr>
          <w:gridAfter w:val="1"/>
          <w:wAfter w:w="10" w:type="dxa"/>
          <w:trHeight w:val="1549"/>
        </w:trPr>
        <w:tc>
          <w:tcPr>
            <w:tcW w:w="1705" w:type="dxa"/>
            <w:vAlign w:val="center"/>
          </w:tcPr>
          <w:p w14:paraId="12A16CE9" w14:textId="77777777" w:rsidR="00494C63" w:rsidRDefault="00494C63" w:rsidP="00494C63">
            <w:pPr>
              <w:jc w:val="center"/>
              <w:rPr>
                <w:rFonts w:ascii="GHEA Grapalat" w:hAnsi="GHEA Grapalat"/>
                <w:sz w:val="20"/>
                <w:lang w:val="hy-AM"/>
              </w:rPr>
            </w:pPr>
          </w:p>
          <w:p w14:paraId="06510526" w14:textId="55DBD2A0" w:rsidR="00494C63" w:rsidRPr="00F566BF" w:rsidRDefault="00494C63" w:rsidP="00494C63">
            <w:pPr>
              <w:jc w:val="center"/>
              <w:rPr>
                <w:rFonts w:ascii="GHEA Grapalat" w:hAnsi="GHEA Grapalat"/>
                <w:sz w:val="20"/>
                <w:lang w:val="es-ES"/>
              </w:rPr>
            </w:pPr>
            <w:r>
              <w:rPr>
                <w:rFonts w:ascii="GHEA Grapalat" w:hAnsi="GHEA Grapalat"/>
                <w:sz w:val="20"/>
                <w:lang w:val="hy-AM"/>
              </w:rPr>
              <w:t>1</w:t>
            </w:r>
          </w:p>
        </w:tc>
        <w:tc>
          <w:tcPr>
            <w:tcW w:w="1798" w:type="dxa"/>
            <w:vAlign w:val="center"/>
          </w:tcPr>
          <w:p w14:paraId="541B5525" w14:textId="77777777" w:rsidR="00494C63" w:rsidRPr="00770983" w:rsidRDefault="00494C63" w:rsidP="00494C63">
            <w:pPr>
              <w:ind w:left="145" w:hanging="145"/>
              <w:jc w:val="center"/>
              <w:rPr>
                <w:rFonts w:ascii="GHEA Grapalat" w:hAnsi="GHEA Grapalat"/>
                <w:sz w:val="18"/>
                <w:szCs w:val="18"/>
                <w:lang w:val="hy-AM"/>
              </w:rPr>
            </w:pPr>
            <w:r w:rsidRPr="00F00E6F">
              <w:rPr>
                <w:rFonts w:ascii="GHEA Grapalat" w:hAnsi="GHEA Grapalat"/>
                <w:sz w:val="18"/>
                <w:szCs w:val="18"/>
                <w:lang w:val="hy-AM"/>
              </w:rPr>
              <w:t>71351540/118</w:t>
            </w:r>
          </w:p>
          <w:p w14:paraId="6D3F3468" w14:textId="6D2C35DD" w:rsidR="00494C63" w:rsidRPr="00F566BF" w:rsidRDefault="00494C63" w:rsidP="00494C63">
            <w:pPr>
              <w:jc w:val="center"/>
              <w:rPr>
                <w:rFonts w:ascii="GHEA Grapalat" w:hAnsi="GHEA Grapalat"/>
                <w:sz w:val="20"/>
                <w:lang w:val="es-ES"/>
              </w:rPr>
            </w:pPr>
          </w:p>
        </w:tc>
        <w:tc>
          <w:tcPr>
            <w:tcW w:w="3124" w:type="dxa"/>
            <w:vAlign w:val="center"/>
          </w:tcPr>
          <w:p w14:paraId="2CCA5D10" w14:textId="12F17132" w:rsidR="00494C63" w:rsidRPr="00C15E7A" w:rsidRDefault="00494C63" w:rsidP="00494C63">
            <w:pPr>
              <w:jc w:val="center"/>
              <w:rPr>
                <w:rFonts w:ascii="GHEA Grapalat" w:hAnsi="GHEA Grapalat"/>
                <w:sz w:val="20"/>
                <w:szCs w:val="20"/>
                <w:lang w:val="es-ES"/>
              </w:rPr>
            </w:pPr>
            <w:r>
              <w:rPr>
                <w:rFonts w:ascii="GHEA Grapalat" w:hAnsi="GHEA Grapalat" w:cs="Sylfaen"/>
                <w:b/>
                <w:i/>
                <w:lang w:val="hy-AM"/>
              </w:rPr>
              <w:t xml:space="preserve">Երևան քաղաքի </w:t>
            </w:r>
            <w:r w:rsidRPr="00811D9C">
              <w:rPr>
                <w:rFonts w:ascii="GHEA Grapalat" w:hAnsi="GHEA Grapalat" w:cs="Sylfaen"/>
                <w:b/>
                <w:i/>
                <w:lang w:val="hy-AM"/>
              </w:rPr>
              <w:t>Նոր Նորք վարչական շրջանի փողոցների եզրաքարերի ընթացիկ վերանորոգման աշխատանքներիորակի տեխնիկական հսկողության խորհրդատվական ծառայություններ</w:t>
            </w:r>
          </w:p>
        </w:tc>
        <w:tc>
          <w:tcPr>
            <w:tcW w:w="553" w:type="dxa"/>
            <w:vAlign w:val="center"/>
          </w:tcPr>
          <w:p w14:paraId="3557F925" w14:textId="43D31A70" w:rsidR="00494C63" w:rsidRPr="00F566BF" w:rsidRDefault="00494C63" w:rsidP="00494C63">
            <w:pPr>
              <w:jc w:val="center"/>
              <w:rPr>
                <w:rFonts w:ascii="GHEA Grapalat" w:hAnsi="GHEA Grapalat"/>
                <w:lang w:val="pt-BR"/>
              </w:rPr>
            </w:pPr>
            <w:r w:rsidRPr="00F566BF">
              <w:rPr>
                <w:rFonts w:ascii="GHEA Grapalat" w:hAnsi="GHEA Grapalat"/>
                <w:sz w:val="20"/>
                <w:lang w:val="pt-BR"/>
              </w:rPr>
              <w:t>... %</w:t>
            </w:r>
          </w:p>
        </w:tc>
        <w:tc>
          <w:tcPr>
            <w:tcW w:w="553" w:type="dxa"/>
            <w:vAlign w:val="center"/>
          </w:tcPr>
          <w:p w14:paraId="71BE3923" w14:textId="5BB452C8" w:rsidR="00494C63" w:rsidRPr="00F566BF" w:rsidRDefault="00494C63" w:rsidP="00494C63">
            <w:pPr>
              <w:jc w:val="center"/>
              <w:rPr>
                <w:rFonts w:ascii="GHEA Grapalat" w:hAnsi="GHEA Grapalat"/>
                <w:lang w:val="pt-BR"/>
              </w:rPr>
            </w:pPr>
            <w:r w:rsidRPr="00F566BF">
              <w:rPr>
                <w:rFonts w:ascii="GHEA Grapalat" w:hAnsi="GHEA Grapalat"/>
                <w:sz w:val="20"/>
                <w:lang w:val="pt-BR"/>
              </w:rPr>
              <w:t>... %</w:t>
            </w:r>
          </w:p>
        </w:tc>
        <w:tc>
          <w:tcPr>
            <w:tcW w:w="553" w:type="dxa"/>
            <w:vAlign w:val="center"/>
          </w:tcPr>
          <w:p w14:paraId="2332FAE3" w14:textId="280916FF" w:rsidR="00494C63" w:rsidRPr="00F566BF" w:rsidRDefault="00494C63" w:rsidP="00494C63">
            <w:pPr>
              <w:jc w:val="center"/>
              <w:rPr>
                <w:rFonts w:ascii="GHEA Grapalat" w:hAnsi="GHEA Grapalat" w:cs="Arial"/>
                <w:sz w:val="18"/>
                <w:szCs w:val="18"/>
                <w:lang w:val="pt-BR"/>
              </w:rPr>
            </w:pPr>
            <w:r w:rsidRPr="00F566BF">
              <w:rPr>
                <w:rFonts w:ascii="GHEA Grapalat" w:hAnsi="GHEA Grapalat"/>
                <w:sz w:val="20"/>
                <w:lang w:val="pt-BR"/>
              </w:rPr>
              <w:t>... %</w:t>
            </w:r>
          </w:p>
        </w:tc>
        <w:tc>
          <w:tcPr>
            <w:tcW w:w="553" w:type="dxa"/>
            <w:vAlign w:val="center"/>
          </w:tcPr>
          <w:p w14:paraId="3C3A791F" w14:textId="1A41EB7C" w:rsidR="00494C63" w:rsidRPr="00F566BF" w:rsidRDefault="00494C63" w:rsidP="00494C63">
            <w:pPr>
              <w:jc w:val="center"/>
              <w:rPr>
                <w:rFonts w:ascii="GHEA Grapalat" w:hAnsi="GHEA Grapalat" w:cs="Arial"/>
                <w:sz w:val="18"/>
                <w:szCs w:val="18"/>
                <w:lang w:val="pt-BR"/>
              </w:rPr>
            </w:pPr>
            <w:r w:rsidRPr="00F566BF">
              <w:rPr>
                <w:rFonts w:ascii="GHEA Grapalat" w:hAnsi="GHEA Grapalat"/>
                <w:sz w:val="20"/>
                <w:lang w:val="pt-BR"/>
              </w:rPr>
              <w:t>... %</w:t>
            </w:r>
          </w:p>
        </w:tc>
        <w:tc>
          <w:tcPr>
            <w:tcW w:w="553" w:type="dxa"/>
            <w:vAlign w:val="center"/>
          </w:tcPr>
          <w:p w14:paraId="0E002E46" w14:textId="39C47674" w:rsidR="00494C63" w:rsidRPr="00F566BF" w:rsidRDefault="00494C63" w:rsidP="00494C63">
            <w:pPr>
              <w:jc w:val="center"/>
              <w:rPr>
                <w:rFonts w:ascii="GHEA Grapalat" w:hAnsi="GHEA Grapalat" w:cs="Arial"/>
                <w:sz w:val="18"/>
                <w:szCs w:val="18"/>
                <w:lang w:val="pt-BR"/>
              </w:rPr>
            </w:pPr>
            <w:r w:rsidRPr="00F566BF">
              <w:rPr>
                <w:rFonts w:ascii="GHEA Grapalat" w:hAnsi="GHEA Grapalat"/>
                <w:sz w:val="20"/>
                <w:lang w:val="pt-BR"/>
              </w:rPr>
              <w:t>... %</w:t>
            </w:r>
          </w:p>
        </w:tc>
        <w:tc>
          <w:tcPr>
            <w:tcW w:w="724" w:type="dxa"/>
            <w:vAlign w:val="center"/>
          </w:tcPr>
          <w:p w14:paraId="78FF2EEA" w14:textId="346384AE" w:rsidR="00494C63" w:rsidRPr="00504374" w:rsidRDefault="00494C63" w:rsidP="00494C63">
            <w:pPr>
              <w:jc w:val="center"/>
              <w:rPr>
                <w:rFonts w:ascii="GHEA Grapalat" w:hAnsi="GHEA Grapalat"/>
                <w:sz w:val="20"/>
                <w:lang w:val="pt-BR"/>
              </w:rPr>
            </w:pPr>
            <w:r>
              <w:rPr>
                <w:rFonts w:ascii="GHEA Grapalat" w:hAnsi="GHEA Grapalat"/>
                <w:sz w:val="20"/>
                <w:lang w:val="pt-BR"/>
              </w:rPr>
              <w:t>50</w:t>
            </w:r>
            <w:r w:rsidRPr="00504374">
              <w:rPr>
                <w:rFonts w:ascii="GHEA Grapalat" w:hAnsi="GHEA Grapalat"/>
                <w:sz w:val="20"/>
                <w:lang w:val="pt-BR"/>
              </w:rPr>
              <w:t>%</w:t>
            </w:r>
          </w:p>
        </w:tc>
        <w:tc>
          <w:tcPr>
            <w:tcW w:w="685" w:type="dxa"/>
            <w:vAlign w:val="center"/>
          </w:tcPr>
          <w:p w14:paraId="4574A4AC" w14:textId="47FC3E31" w:rsidR="00494C63" w:rsidRPr="00504374" w:rsidRDefault="00494C63" w:rsidP="00494C63">
            <w:pPr>
              <w:jc w:val="center"/>
              <w:rPr>
                <w:rFonts w:ascii="GHEA Grapalat" w:hAnsi="GHEA Grapalat"/>
                <w:sz w:val="20"/>
                <w:lang w:val="pt-BR"/>
              </w:rPr>
            </w:pPr>
            <w:r w:rsidRPr="00504374">
              <w:rPr>
                <w:rFonts w:ascii="GHEA Grapalat" w:hAnsi="GHEA Grapalat"/>
                <w:sz w:val="20"/>
                <w:lang w:val="pt-BR"/>
              </w:rPr>
              <w:t>100%</w:t>
            </w:r>
          </w:p>
        </w:tc>
        <w:tc>
          <w:tcPr>
            <w:tcW w:w="685" w:type="dxa"/>
            <w:vAlign w:val="center"/>
          </w:tcPr>
          <w:p w14:paraId="41771D75" w14:textId="6F0FFD37" w:rsidR="00494C63" w:rsidRPr="00504374" w:rsidRDefault="00494C63" w:rsidP="00494C63">
            <w:pPr>
              <w:jc w:val="center"/>
              <w:rPr>
                <w:rFonts w:ascii="GHEA Grapalat" w:hAnsi="GHEA Grapalat"/>
                <w:sz w:val="20"/>
                <w:lang w:val="pt-BR"/>
              </w:rPr>
            </w:pPr>
            <w:r w:rsidRPr="00504374">
              <w:rPr>
                <w:rFonts w:ascii="GHEA Grapalat" w:hAnsi="GHEA Grapalat"/>
                <w:sz w:val="20"/>
                <w:lang w:val="pt-BR"/>
              </w:rPr>
              <w:t>100%</w:t>
            </w:r>
          </w:p>
        </w:tc>
        <w:tc>
          <w:tcPr>
            <w:tcW w:w="685" w:type="dxa"/>
            <w:vAlign w:val="center"/>
          </w:tcPr>
          <w:p w14:paraId="3105C606" w14:textId="5DA0C475" w:rsidR="00494C63" w:rsidRPr="00504374" w:rsidRDefault="00494C63" w:rsidP="00494C63">
            <w:pPr>
              <w:jc w:val="center"/>
              <w:rPr>
                <w:rFonts w:ascii="GHEA Grapalat" w:hAnsi="GHEA Grapalat"/>
                <w:sz w:val="20"/>
                <w:lang w:val="pt-BR"/>
              </w:rPr>
            </w:pPr>
            <w:r w:rsidRPr="00504374">
              <w:rPr>
                <w:rFonts w:ascii="GHEA Grapalat" w:hAnsi="GHEA Grapalat"/>
                <w:sz w:val="20"/>
                <w:lang w:val="pt-BR"/>
              </w:rPr>
              <w:t>100%</w:t>
            </w:r>
          </w:p>
        </w:tc>
        <w:tc>
          <w:tcPr>
            <w:tcW w:w="685" w:type="dxa"/>
            <w:vAlign w:val="center"/>
          </w:tcPr>
          <w:p w14:paraId="05AD19F7" w14:textId="69C846AE" w:rsidR="00494C63" w:rsidRPr="00504374" w:rsidRDefault="00494C63" w:rsidP="00494C63">
            <w:pPr>
              <w:jc w:val="center"/>
              <w:rPr>
                <w:rFonts w:ascii="GHEA Grapalat" w:hAnsi="GHEA Grapalat"/>
                <w:sz w:val="20"/>
                <w:lang w:val="pt-BR"/>
              </w:rPr>
            </w:pPr>
            <w:r w:rsidRPr="00504374">
              <w:rPr>
                <w:rFonts w:ascii="GHEA Grapalat" w:hAnsi="GHEA Grapalat"/>
                <w:sz w:val="20"/>
                <w:lang w:val="pt-BR"/>
              </w:rPr>
              <w:t>100%</w:t>
            </w:r>
          </w:p>
        </w:tc>
        <w:tc>
          <w:tcPr>
            <w:tcW w:w="685" w:type="dxa"/>
            <w:vAlign w:val="center"/>
          </w:tcPr>
          <w:p w14:paraId="052AAB1C" w14:textId="64C94252" w:rsidR="00494C63" w:rsidRPr="00504374" w:rsidRDefault="00494C63" w:rsidP="00494C63">
            <w:pPr>
              <w:jc w:val="center"/>
              <w:rPr>
                <w:rFonts w:ascii="GHEA Grapalat" w:hAnsi="GHEA Grapalat"/>
                <w:sz w:val="20"/>
                <w:lang w:val="pt-BR"/>
              </w:rPr>
            </w:pPr>
            <w:r w:rsidRPr="00504374">
              <w:rPr>
                <w:rFonts w:ascii="GHEA Grapalat" w:hAnsi="GHEA Grapalat"/>
                <w:sz w:val="20"/>
                <w:lang w:val="pt-BR"/>
              </w:rPr>
              <w:t>100%</w:t>
            </w:r>
          </w:p>
        </w:tc>
        <w:tc>
          <w:tcPr>
            <w:tcW w:w="685" w:type="dxa"/>
            <w:vAlign w:val="center"/>
          </w:tcPr>
          <w:p w14:paraId="20E27A48" w14:textId="28DD859F" w:rsidR="00494C63" w:rsidRPr="00504374" w:rsidRDefault="00494C63" w:rsidP="00494C63">
            <w:pPr>
              <w:jc w:val="center"/>
              <w:rPr>
                <w:rFonts w:ascii="GHEA Grapalat" w:hAnsi="GHEA Grapalat"/>
                <w:sz w:val="20"/>
                <w:lang w:val="pt-BR"/>
              </w:rPr>
            </w:pPr>
            <w:r w:rsidRPr="00504374">
              <w:rPr>
                <w:rFonts w:ascii="GHEA Grapalat" w:hAnsi="GHEA Grapalat"/>
                <w:sz w:val="20"/>
                <w:lang w:val="pt-BR"/>
              </w:rPr>
              <w:t>100%</w:t>
            </w:r>
          </w:p>
        </w:tc>
        <w:tc>
          <w:tcPr>
            <w:tcW w:w="1290" w:type="dxa"/>
            <w:vAlign w:val="center"/>
          </w:tcPr>
          <w:p w14:paraId="684C056C" w14:textId="427A4BB1" w:rsidR="00494C63" w:rsidRPr="00504374" w:rsidRDefault="00494C63" w:rsidP="00494C63">
            <w:pPr>
              <w:jc w:val="center"/>
              <w:rPr>
                <w:rFonts w:ascii="GHEA Grapalat" w:hAnsi="GHEA Grapalat"/>
                <w:sz w:val="20"/>
                <w:lang w:val="pt-BR"/>
              </w:rPr>
            </w:pPr>
            <w:r w:rsidRPr="00504374">
              <w:rPr>
                <w:rFonts w:ascii="GHEA Grapalat" w:hAnsi="GHEA Grapalat"/>
                <w:sz w:val="20"/>
                <w:lang w:val="pt-BR"/>
              </w:rPr>
              <w:t>100%</w:t>
            </w:r>
          </w:p>
        </w:tc>
      </w:tr>
      <w:tr w:rsidR="00494C63" w:rsidRPr="00494C63" w14:paraId="3E07C824" w14:textId="77777777" w:rsidTr="00494C63">
        <w:trPr>
          <w:gridAfter w:val="1"/>
          <w:wAfter w:w="10" w:type="dxa"/>
          <w:trHeight w:val="1549"/>
        </w:trPr>
        <w:tc>
          <w:tcPr>
            <w:tcW w:w="1705" w:type="dxa"/>
            <w:vAlign w:val="center"/>
          </w:tcPr>
          <w:p w14:paraId="7DFED13F" w14:textId="379E6201" w:rsidR="00494C63" w:rsidRDefault="00494C63" w:rsidP="00494C63">
            <w:pPr>
              <w:jc w:val="center"/>
              <w:rPr>
                <w:rFonts w:ascii="GHEA Grapalat" w:hAnsi="GHEA Grapalat"/>
                <w:sz w:val="20"/>
                <w:lang w:val="hy-AM"/>
              </w:rPr>
            </w:pPr>
            <w:r>
              <w:rPr>
                <w:rFonts w:ascii="GHEA Grapalat" w:hAnsi="GHEA Grapalat"/>
                <w:sz w:val="20"/>
                <w:lang w:val="hy-AM"/>
              </w:rPr>
              <w:t>2</w:t>
            </w:r>
          </w:p>
        </w:tc>
        <w:tc>
          <w:tcPr>
            <w:tcW w:w="1798" w:type="dxa"/>
            <w:vAlign w:val="center"/>
          </w:tcPr>
          <w:p w14:paraId="33AE6B81" w14:textId="522299FA" w:rsidR="00494C63" w:rsidRPr="00770983" w:rsidRDefault="00494C63" w:rsidP="00494C63">
            <w:pPr>
              <w:ind w:left="145" w:hanging="145"/>
              <w:jc w:val="center"/>
              <w:rPr>
                <w:rFonts w:ascii="GHEA Grapalat" w:hAnsi="GHEA Grapalat"/>
                <w:sz w:val="18"/>
                <w:szCs w:val="18"/>
                <w:lang w:val="hy-AM"/>
              </w:rPr>
            </w:pPr>
            <w:r w:rsidRPr="00F00E6F">
              <w:rPr>
                <w:rFonts w:ascii="GHEA Grapalat" w:hAnsi="GHEA Grapalat"/>
                <w:sz w:val="18"/>
                <w:szCs w:val="18"/>
                <w:lang w:val="hy-AM"/>
              </w:rPr>
              <w:t>71351540/150</w:t>
            </w:r>
          </w:p>
        </w:tc>
        <w:tc>
          <w:tcPr>
            <w:tcW w:w="3124" w:type="dxa"/>
            <w:vAlign w:val="center"/>
          </w:tcPr>
          <w:p w14:paraId="455EF307" w14:textId="53905917" w:rsidR="00494C63" w:rsidRPr="00C15E7A" w:rsidRDefault="00494C63" w:rsidP="00494C63">
            <w:pPr>
              <w:jc w:val="center"/>
              <w:rPr>
                <w:rFonts w:ascii="GHEA Grapalat" w:hAnsi="GHEA Grapalat"/>
                <w:sz w:val="20"/>
                <w:szCs w:val="20"/>
                <w:lang w:val="es-ES"/>
              </w:rPr>
            </w:pPr>
            <w:r>
              <w:rPr>
                <w:rFonts w:ascii="GHEA Grapalat" w:hAnsi="GHEA Grapalat" w:cs="Sylfaen"/>
                <w:b/>
                <w:i/>
                <w:lang w:val="hy-AM"/>
              </w:rPr>
              <w:t xml:space="preserve">Երևան քաղաքի </w:t>
            </w:r>
            <w:r w:rsidRPr="00811D9C">
              <w:rPr>
                <w:rFonts w:ascii="GHEA Grapalat" w:hAnsi="GHEA Grapalat" w:cs="Sylfaen"/>
                <w:b/>
                <w:i/>
                <w:lang w:val="hy-AM"/>
              </w:rPr>
              <w:t>Նոր Նորք վարչական շրջանի մինի ֆուտբոլի դաշտերի</w:t>
            </w:r>
            <w:r>
              <w:rPr>
                <w:rFonts w:ascii="GHEA Grapalat" w:hAnsi="GHEA Grapalat" w:cs="Sylfaen"/>
                <w:b/>
                <w:i/>
                <w:lang w:val="hy-AM"/>
              </w:rPr>
              <w:t xml:space="preserve"> </w:t>
            </w:r>
            <w:r w:rsidRPr="00811D9C">
              <w:rPr>
                <w:rFonts w:ascii="GHEA Grapalat" w:hAnsi="GHEA Grapalat" w:cs="Sylfaen"/>
                <w:b/>
                <w:i/>
                <w:lang w:val="hy-AM"/>
              </w:rPr>
              <w:t>վերանորոգման աշխատանքների</w:t>
            </w:r>
            <w:r>
              <w:rPr>
                <w:rFonts w:ascii="GHEA Grapalat" w:hAnsi="GHEA Grapalat" w:cs="Sylfaen"/>
                <w:b/>
                <w:i/>
                <w:lang w:val="hy-AM"/>
              </w:rPr>
              <w:t xml:space="preserve"> </w:t>
            </w:r>
            <w:r w:rsidRPr="00811D9C">
              <w:rPr>
                <w:rFonts w:ascii="GHEA Grapalat" w:hAnsi="GHEA Grapalat" w:cs="Sylfaen"/>
                <w:b/>
                <w:i/>
                <w:lang w:val="hy-AM"/>
              </w:rPr>
              <w:t>տեխնիկական հսկողության խորհրդատվական ծառայություններ</w:t>
            </w:r>
          </w:p>
        </w:tc>
        <w:tc>
          <w:tcPr>
            <w:tcW w:w="553" w:type="dxa"/>
            <w:vAlign w:val="center"/>
          </w:tcPr>
          <w:p w14:paraId="669E321A" w14:textId="571253D3" w:rsidR="00494C63" w:rsidRPr="00F566BF" w:rsidRDefault="00494C63" w:rsidP="00494C63">
            <w:pPr>
              <w:jc w:val="center"/>
              <w:rPr>
                <w:rFonts w:ascii="GHEA Grapalat" w:hAnsi="GHEA Grapalat"/>
                <w:sz w:val="20"/>
                <w:lang w:val="pt-BR"/>
              </w:rPr>
            </w:pPr>
            <w:r w:rsidRPr="00F566BF">
              <w:rPr>
                <w:rFonts w:ascii="GHEA Grapalat" w:hAnsi="GHEA Grapalat"/>
                <w:sz w:val="20"/>
                <w:lang w:val="pt-BR"/>
              </w:rPr>
              <w:t>... %</w:t>
            </w:r>
          </w:p>
        </w:tc>
        <w:tc>
          <w:tcPr>
            <w:tcW w:w="553" w:type="dxa"/>
            <w:vAlign w:val="center"/>
          </w:tcPr>
          <w:p w14:paraId="5DF4F220" w14:textId="7526997F" w:rsidR="00494C63" w:rsidRPr="00F566BF" w:rsidRDefault="00494C63" w:rsidP="00494C63">
            <w:pPr>
              <w:jc w:val="center"/>
              <w:rPr>
                <w:rFonts w:ascii="GHEA Grapalat" w:hAnsi="GHEA Grapalat"/>
                <w:sz w:val="20"/>
                <w:lang w:val="pt-BR"/>
              </w:rPr>
            </w:pPr>
            <w:r w:rsidRPr="00F566BF">
              <w:rPr>
                <w:rFonts w:ascii="GHEA Grapalat" w:hAnsi="GHEA Grapalat"/>
                <w:sz w:val="20"/>
                <w:lang w:val="pt-BR"/>
              </w:rPr>
              <w:t>... %</w:t>
            </w:r>
          </w:p>
        </w:tc>
        <w:tc>
          <w:tcPr>
            <w:tcW w:w="553" w:type="dxa"/>
            <w:vAlign w:val="center"/>
          </w:tcPr>
          <w:p w14:paraId="18F997EF" w14:textId="64DB80CA" w:rsidR="00494C63" w:rsidRPr="00F566BF" w:rsidRDefault="00494C63" w:rsidP="00494C63">
            <w:pPr>
              <w:jc w:val="center"/>
              <w:rPr>
                <w:rFonts w:ascii="GHEA Grapalat" w:hAnsi="GHEA Grapalat"/>
                <w:sz w:val="20"/>
                <w:lang w:val="pt-BR"/>
              </w:rPr>
            </w:pPr>
            <w:r w:rsidRPr="00F566BF">
              <w:rPr>
                <w:rFonts w:ascii="GHEA Grapalat" w:hAnsi="GHEA Grapalat"/>
                <w:sz w:val="20"/>
                <w:lang w:val="pt-BR"/>
              </w:rPr>
              <w:t>... %</w:t>
            </w:r>
          </w:p>
        </w:tc>
        <w:tc>
          <w:tcPr>
            <w:tcW w:w="553" w:type="dxa"/>
            <w:vAlign w:val="center"/>
          </w:tcPr>
          <w:p w14:paraId="3A466B4A" w14:textId="53E8B5B3" w:rsidR="00494C63" w:rsidRPr="00F566BF" w:rsidRDefault="00494C63" w:rsidP="00494C63">
            <w:pPr>
              <w:jc w:val="center"/>
              <w:rPr>
                <w:rFonts w:ascii="GHEA Grapalat" w:hAnsi="GHEA Grapalat"/>
                <w:sz w:val="20"/>
                <w:lang w:val="pt-BR"/>
              </w:rPr>
            </w:pPr>
            <w:r w:rsidRPr="00F566BF">
              <w:rPr>
                <w:rFonts w:ascii="GHEA Grapalat" w:hAnsi="GHEA Grapalat"/>
                <w:sz w:val="20"/>
                <w:lang w:val="pt-BR"/>
              </w:rPr>
              <w:t>... %</w:t>
            </w:r>
          </w:p>
        </w:tc>
        <w:tc>
          <w:tcPr>
            <w:tcW w:w="553" w:type="dxa"/>
            <w:vAlign w:val="center"/>
          </w:tcPr>
          <w:p w14:paraId="3A8EC9F4" w14:textId="218F7895" w:rsidR="00494C63" w:rsidRPr="00F566BF" w:rsidRDefault="00494C63" w:rsidP="00494C63">
            <w:pPr>
              <w:jc w:val="center"/>
              <w:rPr>
                <w:rFonts w:ascii="GHEA Grapalat" w:hAnsi="GHEA Grapalat"/>
                <w:sz w:val="20"/>
                <w:lang w:val="pt-BR"/>
              </w:rPr>
            </w:pPr>
            <w:r w:rsidRPr="00F566BF">
              <w:rPr>
                <w:rFonts w:ascii="GHEA Grapalat" w:hAnsi="GHEA Grapalat"/>
                <w:sz w:val="20"/>
                <w:lang w:val="pt-BR"/>
              </w:rPr>
              <w:t>... %</w:t>
            </w:r>
          </w:p>
        </w:tc>
        <w:tc>
          <w:tcPr>
            <w:tcW w:w="724" w:type="dxa"/>
            <w:vAlign w:val="center"/>
          </w:tcPr>
          <w:p w14:paraId="12E667D7" w14:textId="7C93FD48" w:rsidR="00494C63" w:rsidRPr="00504374" w:rsidRDefault="00494C63" w:rsidP="00494C63">
            <w:pPr>
              <w:jc w:val="center"/>
              <w:rPr>
                <w:rFonts w:ascii="GHEA Grapalat" w:hAnsi="GHEA Grapalat"/>
                <w:sz w:val="20"/>
                <w:lang w:val="pt-BR"/>
              </w:rPr>
            </w:pPr>
            <w:r>
              <w:rPr>
                <w:rFonts w:ascii="GHEA Grapalat" w:hAnsi="GHEA Grapalat"/>
                <w:sz w:val="20"/>
                <w:lang w:val="pt-BR"/>
              </w:rPr>
              <w:t>40</w:t>
            </w:r>
            <w:r w:rsidRPr="00504374">
              <w:rPr>
                <w:rFonts w:ascii="GHEA Grapalat" w:hAnsi="GHEA Grapalat"/>
                <w:sz w:val="20"/>
                <w:lang w:val="pt-BR"/>
              </w:rPr>
              <w:t>%</w:t>
            </w:r>
          </w:p>
        </w:tc>
        <w:tc>
          <w:tcPr>
            <w:tcW w:w="685" w:type="dxa"/>
            <w:vAlign w:val="center"/>
          </w:tcPr>
          <w:p w14:paraId="2C2A608C" w14:textId="2198EB8F" w:rsidR="00494C63" w:rsidRPr="00504374" w:rsidRDefault="00494C63" w:rsidP="00494C63">
            <w:pPr>
              <w:jc w:val="center"/>
              <w:rPr>
                <w:rFonts w:ascii="GHEA Grapalat" w:hAnsi="GHEA Grapalat"/>
                <w:sz w:val="20"/>
                <w:lang w:val="pt-BR"/>
              </w:rPr>
            </w:pPr>
            <w:r>
              <w:rPr>
                <w:rFonts w:ascii="GHEA Grapalat" w:hAnsi="GHEA Grapalat"/>
                <w:sz w:val="20"/>
                <w:lang w:val="pt-BR"/>
              </w:rPr>
              <w:t>80</w:t>
            </w:r>
            <w:r w:rsidRPr="00504374">
              <w:rPr>
                <w:rFonts w:ascii="GHEA Grapalat" w:hAnsi="GHEA Grapalat"/>
                <w:sz w:val="20"/>
                <w:lang w:val="pt-BR"/>
              </w:rPr>
              <w:t>%</w:t>
            </w:r>
          </w:p>
        </w:tc>
        <w:tc>
          <w:tcPr>
            <w:tcW w:w="685" w:type="dxa"/>
            <w:vAlign w:val="center"/>
          </w:tcPr>
          <w:p w14:paraId="70C6B299" w14:textId="0F3756D7" w:rsidR="00494C63" w:rsidRPr="00504374" w:rsidRDefault="00494C63" w:rsidP="00494C63">
            <w:pPr>
              <w:jc w:val="center"/>
              <w:rPr>
                <w:rFonts w:ascii="GHEA Grapalat" w:hAnsi="GHEA Grapalat"/>
                <w:sz w:val="20"/>
                <w:lang w:val="pt-BR"/>
              </w:rPr>
            </w:pPr>
            <w:r>
              <w:rPr>
                <w:rFonts w:ascii="GHEA Grapalat" w:hAnsi="GHEA Grapalat"/>
                <w:sz w:val="20"/>
                <w:lang w:val="pt-BR"/>
              </w:rPr>
              <w:t>80</w:t>
            </w:r>
            <w:r w:rsidRPr="00504374">
              <w:rPr>
                <w:rFonts w:ascii="GHEA Grapalat" w:hAnsi="GHEA Grapalat"/>
                <w:sz w:val="20"/>
                <w:lang w:val="pt-BR"/>
              </w:rPr>
              <w:t>%</w:t>
            </w:r>
          </w:p>
        </w:tc>
        <w:tc>
          <w:tcPr>
            <w:tcW w:w="685" w:type="dxa"/>
            <w:vAlign w:val="center"/>
          </w:tcPr>
          <w:p w14:paraId="11BE8C53" w14:textId="297674AA" w:rsidR="00494C63" w:rsidRPr="00504374" w:rsidRDefault="00494C63" w:rsidP="00494C63">
            <w:pPr>
              <w:jc w:val="center"/>
              <w:rPr>
                <w:rFonts w:ascii="GHEA Grapalat" w:hAnsi="GHEA Grapalat"/>
                <w:sz w:val="20"/>
                <w:lang w:val="pt-BR"/>
              </w:rPr>
            </w:pPr>
            <w:r>
              <w:rPr>
                <w:rFonts w:ascii="GHEA Grapalat" w:hAnsi="GHEA Grapalat"/>
                <w:sz w:val="20"/>
                <w:lang w:val="pt-BR"/>
              </w:rPr>
              <w:t>80</w:t>
            </w:r>
            <w:r w:rsidRPr="00504374">
              <w:rPr>
                <w:rFonts w:ascii="GHEA Grapalat" w:hAnsi="GHEA Grapalat"/>
                <w:sz w:val="20"/>
                <w:lang w:val="pt-BR"/>
              </w:rPr>
              <w:t>%</w:t>
            </w:r>
          </w:p>
        </w:tc>
        <w:tc>
          <w:tcPr>
            <w:tcW w:w="685" w:type="dxa"/>
            <w:vAlign w:val="center"/>
          </w:tcPr>
          <w:p w14:paraId="5619FFA1" w14:textId="3FD9F305" w:rsidR="00494C63" w:rsidRPr="00504374" w:rsidRDefault="00494C63" w:rsidP="00494C63">
            <w:pPr>
              <w:jc w:val="center"/>
              <w:rPr>
                <w:rFonts w:ascii="GHEA Grapalat" w:hAnsi="GHEA Grapalat"/>
                <w:sz w:val="20"/>
                <w:lang w:val="pt-BR"/>
              </w:rPr>
            </w:pPr>
            <w:r w:rsidRPr="00504374">
              <w:rPr>
                <w:rFonts w:ascii="GHEA Grapalat" w:hAnsi="GHEA Grapalat"/>
                <w:sz w:val="20"/>
                <w:lang w:val="pt-BR"/>
              </w:rPr>
              <w:t>100%</w:t>
            </w:r>
          </w:p>
        </w:tc>
        <w:tc>
          <w:tcPr>
            <w:tcW w:w="685" w:type="dxa"/>
            <w:vAlign w:val="center"/>
          </w:tcPr>
          <w:p w14:paraId="3E709529" w14:textId="274CE2E8" w:rsidR="00494C63" w:rsidRPr="00504374" w:rsidRDefault="00494C63" w:rsidP="00494C63">
            <w:pPr>
              <w:jc w:val="center"/>
              <w:rPr>
                <w:rFonts w:ascii="GHEA Grapalat" w:hAnsi="GHEA Grapalat"/>
                <w:sz w:val="20"/>
                <w:lang w:val="pt-BR"/>
              </w:rPr>
            </w:pPr>
            <w:r w:rsidRPr="00504374">
              <w:rPr>
                <w:rFonts w:ascii="GHEA Grapalat" w:hAnsi="GHEA Grapalat"/>
                <w:sz w:val="20"/>
                <w:lang w:val="pt-BR"/>
              </w:rPr>
              <w:t>100%</w:t>
            </w:r>
          </w:p>
        </w:tc>
        <w:tc>
          <w:tcPr>
            <w:tcW w:w="685" w:type="dxa"/>
            <w:vAlign w:val="center"/>
          </w:tcPr>
          <w:p w14:paraId="00171F4A" w14:textId="4BA99AD3" w:rsidR="00494C63" w:rsidRPr="00504374" w:rsidRDefault="00494C63" w:rsidP="00494C63">
            <w:pPr>
              <w:jc w:val="center"/>
              <w:rPr>
                <w:rFonts w:ascii="GHEA Grapalat" w:hAnsi="GHEA Grapalat"/>
                <w:sz w:val="20"/>
                <w:lang w:val="pt-BR"/>
              </w:rPr>
            </w:pPr>
            <w:r w:rsidRPr="00504374">
              <w:rPr>
                <w:rFonts w:ascii="GHEA Grapalat" w:hAnsi="GHEA Grapalat"/>
                <w:sz w:val="20"/>
                <w:lang w:val="pt-BR"/>
              </w:rPr>
              <w:t>100%</w:t>
            </w:r>
          </w:p>
        </w:tc>
        <w:tc>
          <w:tcPr>
            <w:tcW w:w="1290" w:type="dxa"/>
            <w:vAlign w:val="center"/>
          </w:tcPr>
          <w:p w14:paraId="121801BF" w14:textId="44A56180" w:rsidR="00494C63" w:rsidRPr="00504374" w:rsidRDefault="00494C63" w:rsidP="00494C63">
            <w:pPr>
              <w:jc w:val="center"/>
              <w:rPr>
                <w:rFonts w:ascii="GHEA Grapalat" w:hAnsi="GHEA Grapalat"/>
                <w:sz w:val="20"/>
                <w:lang w:val="pt-BR"/>
              </w:rPr>
            </w:pPr>
            <w:r w:rsidRPr="00504374">
              <w:rPr>
                <w:rFonts w:ascii="GHEA Grapalat" w:hAnsi="GHEA Grapalat"/>
                <w:sz w:val="20"/>
                <w:lang w:val="pt-BR"/>
              </w:rPr>
              <w:t>100%</w:t>
            </w:r>
          </w:p>
        </w:tc>
      </w:tr>
      <w:tr w:rsidR="00494C63" w:rsidRPr="00494C63" w14:paraId="048FCEFF" w14:textId="77777777" w:rsidTr="00494C63">
        <w:trPr>
          <w:gridAfter w:val="1"/>
          <w:wAfter w:w="10" w:type="dxa"/>
          <w:trHeight w:val="1549"/>
        </w:trPr>
        <w:tc>
          <w:tcPr>
            <w:tcW w:w="1705" w:type="dxa"/>
            <w:vAlign w:val="center"/>
          </w:tcPr>
          <w:p w14:paraId="4EA2A3B3" w14:textId="1479EEF4" w:rsidR="00494C63" w:rsidRDefault="00494C63" w:rsidP="00494C63">
            <w:pPr>
              <w:jc w:val="center"/>
              <w:rPr>
                <w:rFonts w:ascii="GHEA Grapalat" w:hAnsi="GHEA Grapalat"/>
                <w:sz w:val="20"/>
                <w:lang w:val="hy-AM"/>
              </w:rPr>
            </w:pPr>
            <w:r>
              <w:rPr>
                <w:rFonts w:ascii="GHEA Grapalat" w:hAnsi="GHEA Grapalat"/>
                <w:sz w:val="20"/>
                <w:lang w:val="hy-AM"/>
              </w:rPr>
              <w:lastRenderedPageBreak/>
              <w:t>3</w:t>
            </w:r>
          </w:p>
        </w:tc>
        <w:tc>
          <w:tcPr>
            <w:tcW w:w="1798" w:type="dxa"/>
            <w:vAlign w:val="center"/>
          </w:tcPr>
          <w:p w14:paraId="506EE1D8" w14:textId="24D0C608" w:rsidR="00494C63" w:rsidRPr="00770983" w:rsidRDefault="00494C63" w:rsidP="00494C63">
            <w:pPr>
              <w:ind w:left="145" w:hanging="145"/>
              <w:jc w:val="center"/>
              <w:rPr>
                <w:rFonts w:ascii="GHEA Grapalat" w:hAnsi="GHEA Grapalat"/>
                <w:sz w:val="18"/>
                <w:szCs w:val="18"/>
                <w:lang w:val="hy-AM"/>
              </w:rPr>
            </w:pPr>
            <w:r w:rsidRPr="007B29A0">
              <w:rPr>
                <w:rFonts w:ascii="GHEA Grapalat" w:hAnsi="GHEA Grapalat"/>
                <w:sz w:val="18"/>
                <w:szCs w:val="18"/>
                <w:lang w:val="hy-AM"/>
              </w:rPr>
              <w:t>71351540/171</w:t>
            </w:r>
          </w:p>
        </w:tc>
        <w:tc>
          <w:tcPr>
            <w:tcW w:w="3124" w:type="dxa"/>
            <w:vAlign w:val="center"/>
          </w:tcPr>
          <w:p w14:paraId="48DAF0D0" w14:textId="63B69D99" w:rsidR="00494C63" w:rsidRPr="00C15E7A" w:rsidRDefault="00494C63" w:rsidP="00494C63">
            <w:pPr>
              <w:jc w:val="center"/>
              <w:rPr>
                <w:rFonts w:ascii="GHEA Grapalat" w:hAnsi="GHEA Grapalat"/>
                <w:sz w:val="20"/>
                <w:szCs w:val="20"/>
                <w:lang w:val="es-ES"/>
              </w:rPr>
            </w:pPr>
            <w:r>
              <w:rPr>
                <w:rFonts w:ascii="GHEA Grapalat" w:hAnsi="GHEA Grapalat" w:cs="Sylfaen"/>
                <w:b/>
                <w:i/>
                <w:lang w:val="hy-AM"/>
              </w:rPr>
              <w:t xml:space="preserve">Երևան քաղաքի </w:t>
            </w:r>
            <w:r w:rsidRPr="00811D9C">
              <w:rPr>
                <w:rFonts w:ascii="GHEA Grapalat" w:hAnsi="GHEA Grapalat" w:cs="Sylfaen"/>
                <w:b/>
                <w:i/>
                <w:lang w:val="hy-AM"/>
              </w:rPr>
              <w:t>Նոր Նորք վարչական շրջանի խաղահրապարակներում ռետինե ծածկույթի իրականացման աշխատանքների տեխնիկական հսկողության խորհրդատվական ծառայություններ</w:t>
            </w:r>
          </w:p>
        </w:tc>
        <w:tc>
          <w:tcPr>
            <w:tcW w:w="553" w:type="dxa"/>
            <w:vAlign w:val="center"/>
          </w:tcPr>
          <w:p w14:paraId="12553122" w14:textId="175FCAB6" w:rsidR="00494C63" w:rsidRPr="00F566BF" w:rsidRDefault="00494C63" w:rsidP="00494C63">
            <w:pPr>
              <w:jc w:val="center"/>
              <w:rPr>
                <w:rFonts w:ascii="GHEA Grapalat" w:hAnsi="GHEA Grapalat"/>
                <w:sz w:val="20"/>
                <w:lang w:val="pt-BR"/>
              </w:rPr>
            </w:pPr>
            <w:r w:rsidRPr="00F566BF">
              <w:rPr>
                <w:rFonts w:ascii="GHEA Grapalat" w:hAnsi="GHEA Grapalat"/>
                <w:sz w:val="20"/>
                <w:lang w:val="pt-BR"/>
              </w:rPr>
              <w:t>... %</w:t>
            </w:r>
          </w:p>
        </w:tc>
        <w:tc>
          <w:tcPr>
            <w:tcW w:w="553" w:type="dxa"/>
            <w:vAlign w:val="center"/>
          </w:tcPr>
          <w:p w14:paraId="694AA976" w14:textId="50F06BED" w:rsidR="00494C63" w:rsidRPr="00F566BF" w:rsidRDefault="00494C63" w:rsidP="00494C63">
            <w:pPr>
              <w:jc w:val="center"/>
              <w:rPr>
                <w:rFonts w:ascii="GHEA Grapalat" w:hAnsi="GHEA Grapalat"/>
                <w:sz w:val="20"/>
                <w:lang w:val="pt-BR"/>
              </w:rPr>
            </w:pPr>
            <w:r w:rsidRPr="00F566BF">
              <w:rPr>
                <w:rFonts w:ascii="GHEA Grapalat" w:hAnsi="GHEA Grapalat"/>
                <w:sz w:val="20"/>
                <w:lang w:val="pt-BR"/>
              </w:rPr>
              <w:t>... %</w:t>
            </w:r>
          </w:p>
        </w:tc>
        <w:tc>
          <w:tcPr>
            <w:tcW w:w="553" w:type="dxa"/>
            <w:vAlign w:val="center"/>
          </w:tcPr>
          <w:p w14:paraId="7053F1F9" w14:textId="32694BB3" w:rsidR="00494C63" w:rsidRPr="00F566BF" w:rsidRDefault="00494C63" w:rsidP="00494C63">
            <w:pPr>
              <w:jc w:val="center"/>
              <w:rPr>
                <w:rFonts w:ascii="GHEA Grapalat" w:hAnsi="GHEA Grapalat"/>
                <w:sz w:val="20"/>
                <w:lang w:val="pt-BR"/>
              </w:rPr>
            </w:pPr>
            <w:r w:rsidRPr="00F566BF">
              <w:rPr>
                <w:rFonts w:ascii="GHEA Grapalat" w:hAnsi="GHEA Grapalat"/>
                <w:sz w:val="20"/>
                <w:lang w:val="pt-BR"/>
              </w:rPr>
              <w:t>... %</w:t>
            </w:r>
          </w:p>
        </w:tc>
        <w:tc>
          <w:tcPr>
            <w:tcW w:w="553" w:type="dxa"/>
            <w:vAlign w:val="center"/>
          </w:tcPr>
          <w:p w14:paraId="5F76E30D" w14:textId="0C89DB63" w:rsidR="00494C63" w:rsidRPr="00F566BF" w:rsidRDefault="00494C63" w:rsidP="00494C63">
            <w:pPr>
              <w:jc w:val="center"/>
              <w:rPr>
                <w:rFonts w:ascii="GHEA Grapalat" w:hAnsi="GHEA Grapalat"/>
                <w:sz w:val="20"/>
                <w:lang w:val="pt-BR"/>
              </w:rPr>
            </w:pPr>
            <w:r w:rsidRPr="00F566BF">
              <w:rPr>
                <w:rFonts w:ascii="GHEA Grapalat" w:hAnsi="GHEA Grapalat"/>
                <w:sz w:val="20"/>
                <w:lang w:val="pt-BR"/>
              </w:rPr>
              <w:t>... %</w:t>
            </w:r>
          </w:p>
        </w:tc>
        <w:tc>
          <w:tcPr>
            <w:tcW w:w="553" w:type="dxa"/>
            <w:vAlign w:val="center"/>
          </w:tcPr>
          <w:p w14:paraId="6EF164D4" w14:textId="1FB211C6" w:rsidR="00494C63" w:rsidRPr="00F566BF" w:rsidRDefault="00494C63" w:rsidP="00494C63">
            <w:pPr>
              <w:jc w:val="center"/>
              <w:rPr>
                <w:rFonts w:ascii="GHEA Grapalat" w:hAnsi="GHEA Grapalat"/>
                <w:sz w:val="20"/>
                <w:lang w:val="pt-BR"/>
              </w:rPr>
            </w:pPr>
            <w:r w:rsidRPr="00F566BF">
              <w:rPr>
                <w:rFonts w:ascii="GHEA Grapalat" w:hAnsi="GHEA Grapalat"/>
                <w:sz w:val="20"/>
                <w:lang w:val="pt-BR"/>
              </w:rPr>
              <w:t>... %</w:t>
            </w:r>
          </w:p>
        </w:tc>
        <w:tc>
          <w:tcPr>
            <w:tcW w:w="724" w:type="dxa"/>
            <w:vAlign w:val="center"/>
          </w:tcPr>
          <w:p w14:paraId="3DB60390" w14:textId="0D60A43C" w:rsidR="00494C63" w:rsidRPr="00504374" w:rsidRDefault="00494C63" w:rsidP="00494C63">
            <w:pPr>
              <w:jc w:val="center"/>
              <w:rPr>
                <w:rFonts w:ascii="GHEA Grapalat" w:hAnsi="GHEA Grapalat"/>
                <w:sz w:val="20"/>
                <w:lang w:val="pt-BR"/>
              </w:rPr>
            </w:pPr>
            <w:r>
              <w:rPr>
                <w:rFonts w:ascii="GHEA Grapalat" w:hAnsi="GHEA Grapalat"/>
                <w:sz w:val="20"/>
                <w:lang w:val="pt-BR"/>
              </w:rPr>
              <w:t>40</w:t>
            </w:r>
            <w:r w:rsidRPr="00504374">
              <w:rPr>
                <w:rFonts w:ascii="GHEA Grapalat" w:hAnsi="GHEA Grapalat"/>
                <w:sz w:val="20"/>
                <w:lang w:val="pt-BR"/>
              </w:rPr>
              <w:t>%</w:t>
            </w:r>
          </w:p>
        </w:tc>
        <w:tc>
          <w:tcPr>
            <w:tcW w:w="685" w:type="dxa"/>
            <w:vAlign w:val="center"/>
          </w:tcPr>
          <w:p w14:paraId="0AB3908B" w14:textId="4F895A54" w:rsidR="00494C63" w:rsidRPr="00504374" w:rsidRDefault="00494C63" w:rsidP="00494C63">
            <w:pPr>
              <w:jc w:val="center"/>
              <w:rPr>
                <w:rFonts w:ascii="GHEA Grapalat" w:hAnsi="GHEA Grapalat"/>
                <w:sz w:val="20"/>
                <w:lang w:val="pt-BR"/>
              </w:rPr>
            </w:pPr>
            <w:r>
              <w:rPr>
                <w:rFonts w:ascii="GHEA Grapalat" w:hAnsi="GHEA Grapalat"/>
                <w:sz w:val="20"/>
                <w:lang w:val="pt-BR"/>
              </w:rPr>
              <w:t>80</w:t>
            </w:r>
            <w:r w:rsidRPr="00504374">
              <w:rPr>
                <w:rFonts w:ascii="GHEA Grapalat" w:hAnsi="GHEA Grapalat"/>
                <w:sz w:val="20"/>
                <w:lang w:val="pt-BR"/>
              </w:rPr>
              <w:t>%</w:t>
            </w:r>
          </w:p>
        </w:tc>
        <w:tc>
          <w:tcPr>
            <w:tcW w:w="685" w:type="dxa"/>
            <w:vAlign w:val="center"/>
          </w:tcPr>
          <w:p w14:paraId="25BCE72F" w14:textId="635B1BC2" w:rsidR="00494C63" w:rsidRPr="00504374" w:rsidRDefault="00494C63" w:rsidP="00494C63">
            <w:pPr>
              <w:jc w:val="center"/>
              <w:rPr>
                <w:rFonts w:ascii="GHEA Grapalat" w:hAnsi="GHEA Grapalat"/>
                <w:sz w:val="20"/>
                <w:lang w:val="pt-BR"/>
              </w:rPr>
            </w:pPr>
            <w:r>
              <w:rPr>
                <w:rFonts w:ascii="GHEA Grapalat" w:hAnsi="GHEA Grapalat"/>
                <w:sz w:val="20"/>
                <w:lang w:val="pt-BR"/>
              </w:rPr>
              <w:t>80</w:t>
            </w:r>
            <w:r w:rsidRPr="00504374">
              <w:rPr>
                <w:rFonts w:ascii="GHEA Grapalat" w:hAnsi="GHEA Grapalat"/>
                <w:sz w:val="20"/>
                <w:lang w:val="pt-BR"/>
              </w:rPr>
              <w:t>%</w:t>
            </w:r>
          </w:p>
        </w:tc>
        <w:tc>
          <w:tcPr>
            <w:tcW w:w="685" w:type="dxa"/>
            <w:vAlign w:val="center"/>
          </w:tcPr>
          <w:p w14:paraId="5AFDC2E0" w14:textId="3944DA1D" w:rsidR="00494C63" w:rsidRPr="00504374" w:rsidRDefault="00494C63" w:rsidP="00494C63">
            <w:pPr>
              <w:jc w:val="center"/>
              <w:rPr>
                <w:rFonts w:ascii="GHEA Grapalat" w:hAnsi="GHEA Grapalat"/>
                <w:sz w:val="20"/>
                <w:lang w:val="pt-BR"/>
              </w:rPr>
            </w:pPr>
            <w:r>
              <w:rPr>
                <w:rFonts w:ascii="GHEA Grapalat" w:hAnsi="GHEA Grapalat"/>
                <w:sz w:val="20"/>
                <w:lang w:val="pt-BR"/>
              </w:rPr>
              <w:t>80</w:t>
            </w:r>
            <w:r w:rsidRPr="00504374">
              <w:rPr>
                <w:rFonts w:ascii="GHEA Grapalat" w:hAnsi="GHEA Grapalat"/>
                <w:sz w:val="20"/>
                <w:lang w:val="pt-BR"/>
              </w:rPr>
              <w:t>%</w:t>
            </w:r>
          </w:p>
        </w:tc>
        <w:tc>
          <w:tcPr>
            <w:tcW w:w="685" w:type="dxa"/>
            <w:vAlign w:val="center"/>
          </w:tcPr>
          <w:p w14:paraId="5429EC2E" w14:textId="21704EF2" w:rsidR="00494C63" w:rsidRPr="00504374" w:rsidRDefault="00494C63" w:rsidP="00494C63">
            <w:pPr>
              <w:jc w:val="center"/>
              <w:rPr>
                <w:rFonts w:ascii="GHEA Grapalat" w:hAnsi="GHEA Grapalat"/>
                <w:sz w:val="20"/>
                <w:lang w:val="pt-BR"/>
              </w:rPr>
            </w:pPr>
            <w:r w:rsidRPr="00504374">
              <w:rPr>
                <w:rFonts w:ascii="GHEA Grapalat" w:hAnsi="GHEA Grapalat"/>
                <w:sz w:val="20"/>
                <w:lang w:val="pt-BR"/>
              </w:rPr>
              <w:t>100%</w:t>
            </w:r>
          </w:p>
        </w:tc>
        <w:tc>
          <w:tcPr>
            <w:tcW w:w="685" w:type="dxa"/>
            <w:vAlign w:val="center"/>
          </w:tcPr>
          <w:p w14:paraId="6756949F" w14:textId="6C916D88" w:rsidR="00494C63" w:rsidRPr="00504374" w:rsidRDefault="00494C63" w:rsidP="00494C63">
            <w:pPr>
              <w:jc w:val="center"/>
              <w:rPr>
                <w:rFonts w:ascii="GHEA Grapalat" w:hAnsi="GHEA Grapalat"/>
                <w:sz w:val="20"/>
                <w:lang w:val="pt-BR"/>
              </w:rPr>
            </w:pPr>
            <w:r w:rsidRPr="00504374">
              <w:rPr>
                <w:rFonts w:ascii="GHEA Grapalat" w:hAnsi="GHEA Grapalat"/>
                <w:sz w:val="20"/>
                <w:lang w:val="pt-BR"/>
              </w:rPr>
              <w:t>100%</w:t>
            </w:r>
          </w:p>
        </w:tc>
        <w:tc>
          <w:tcPr>
            <w:tcW w:w="685" w:type="dxa"/>
            <w:vAlign w:val="center"/>
          </w:tcPr>
          <w:p w14:paraId="7F9097E3" w14:textId="2223EF85" w:rsidR="00494C63" w:rsidRPr="00504374" w:rsidRDefault="00494C63" w:rsidP="00494C63">
            <w:pPr>
              <w:jc w:val="center"/>
              <w:rPr>
                <w:rFonts w:ascii="GHEA Grapalat" w:hAnsi="GHEA Grapalat"/>
                <w:sz w:val="20"/>
                <w:lang w:val="pt-BR"/>
              </w:rPr>
            </w:pPr>
            <w:r w:rsidRPr="00504374">
              <w:rPr>
                <w:rFonts w:ascii="GHEA Grapalat" w:hAnsi="GHEA Grapalat"/>
                <w:sz w:val="20"/>
                <w:lang w:val="pt-BR"/>
              </w:rPr>
              <w:t>100%</w:t>
            </w:r>
          </w:p>
        </w:tc>
        <w:tc>
          <w:tcPr>
            <w:tcW w:w="1290" w:type="dxa"/>
            <w:vAlign w:val="center"/>
          </w:tcPr>
          <w:p w14:paraId="691FD088" w14:textId="57A8978F" w:rsidR="00494C63" w:rsidRPr="00504374" w:rsidRDefault="00494C63" w:rsidP="00494C63">
            <w:pPr>
              <w:jc w:val="center"/>
              <w:rPr>
                <w:rFonts w:ascii="GHEA Grapalat" w:hAnsi="GHEA Grapalat"/>
                <w:sz w:val="20"/>
                <w:lang w:val="pt-BR"/>
              </w:rPr>
            </w:pPr>
            <w:r w:rsidRPr="00504374">
              <w:rPr>
                <w:rFonts w:ascii="GHEA Grapalat" w:hAnsi="GHEA Grapalat"/>
                <w:sz w:val="20"/>
                <w:lang w:val="pt-BR"/>
              </w:rPr>
              <w:t>100%</w:t>
            </w:r>
          </w:p>
        </w:tc>
      </w:tr>
      <w:tr w:rsidR="00494C63" w:rsidRPr="00494C63" w14:paraId="516D0D84" w14:textId="77777777" w:rsidTr="00494C63">
        <w:trPr>
          <w:gridAfter w:val="1"/>
          <w:wAfter w:w="10" w:type="dxa"/>
          <w:trHeight w:val="1549"/>
        </w:trPr>
        <w:tc>
          <w:tcPr>
            <w:tcW w:w="1705" w:type="dxa"/>
            <w:vAlign w:val="center"/>
          </w:tcPr>
          <w:p w14:paraId="2346DB45" w14:textId="7849EE01" w:rsidR="00494C63" w:rsidRDefault="00494C63" w:rsidP="00494C63">
            <w:pPr>
              <w:jc w:val="center"/>
              <w:rPr>
                <w:rFonts w:ascii="GHEA Grapalat" w:hAnsi="GHEA Grapalat"/>
                <w:sz w:val="20"/>
                <w:lang w:val="hy-AM"/>
              </w:rPr>
            </w:pPr>
            <w:r>
              <w:rPr>
                <w:rFonts w:ascii="GHEA Grapalat" w:hAnsi="GHEA Grapalat"/>
                <w:sz w:val="20"/>
                <w:lang w:val="hy-AM"/>
              </w:rPr>
              <w:t>4</w:t>
            </w:r>
          </w:p>
        </w:tc>
        <w:tc>
          <w:tcPr>
            <w:tcW w:w="1798" w:type="dxa"/>
            <w:vAlign w:val="center"/>
          </w:tcPr>
          <w:p w14:paraId="7056A0F5" w14:textId="473C990B" w:rsidR="00494C63" w:rsidRPr="00770983" w:rsidRDefault="00494C63" w:rsidP="00494C63">
            <w:pPr>
              <w:ind w:left="145" w:hanging="145"/>
              <w:jc w:val="center"/>
              <w:rPr>
                <w:rFonts w:ascii="GHEA Grapalat" w:hAnsi="GHEA Grapalat"/>
                <w:sz w:val="18"/>
                <w:szCs w:val="18"/>
                <w:lang w:val="hy-AM"/>
              </w:rPr>
            </w:pPr>
            <w:r w:rsidRPr="00E91355">
              <w:rPr>
                <w:rFonts w:ascii="GHEA Grapalat" w:hAnsi="GHEA Grapalat"/>
                <w:sz w:val="18"/>
                <w:szCs w:val="18"/>
                <w:lang w:val="hy-AM"/>
              </w:rPr>
              <w:t>71351540/151</w:t>
            </w:r>
          </w:p>
        </w:tc>
        <w:tc>
          <w:tcPr>
            <w:tcW w:w="3124" w:type="dxa"/>
            <w:vAlign w:val="center"/>
          </w:tcPr>
          <w:p w14:paraId="4669CE5D" w14:textId="6FC8D30A" w:rsidR="00494C63" w:rsidRPr="00C15E7A" w:rsidRDefault="00494C63" w:rsidP="00494C63">
            <w:pPr>
              <w:jc w:val="center"/>
              <w:rPr>
                <w:rFonts w:ascii="GHEA Grapalat" w:hAnsi="GHEA Grapalat"/>
                <w:sz w:val="20"/>
                <w:szCs w:val="20"/>
                <w:lang w:val="es-ES"/>
              </w:rPr>
            </w:pPr>
            <w:r>
              <w:rPr>
                <w:rFonts w:ascii="GHEA Grapalat" w:hAnsi="GHEA Grapalat" w:cs="Sylfaen"/>
                <w:b/>
                <w:i/>
                <w:lang w:val="hy-AM"/>
              </w:rPr>
              <w:t xml:space="preserve">Երևան քաղաքի </w:t>
            </w:r>
            <w:r w:rsidRPr="00811D9C">
              <w:rPr>
                <w:rFonts w:ascii="GHEA Grapalat" w:hAnsi="GHEA Grapalat" w:cs="Sylfaen"/>
                <w:b/>
                <w:i/>
                <w:lang w:val="hy-AM"/>
              </w:rPr>
              <w:t>Նոր Նորք վարչական շրջանի այգիներում, պուրակներում և բակային տարածքներում նստարանների, լուսավորության հենասյուների ու լուսատուների վերանորոգման, խաղասարքերի վերանորոգման և ներկման աշխատանքների տեխնիկական հսկողության խորհրդատվական ծառայություններ</w:t>
            </w:r>
          </w:p>
        </w:tc>
        <w:tc>
          <w:tcPr>
            <w:tcW w:w="553" w:type="dxa"/>
            <w:vAlign w:val="center"/>
          </w:tcPr>
          <w:p w14:paraId="641EAD42" w14:textId="2642C428" w:rsidR="00494C63" w:rsidRPr="00F566BF" w:rsidRDefault="00494C63" w:rsidP="00494C63">
            <w:pPr>
              <w:jc w:val="center"/>
              <w:rPr>
                <w:rFonts w:ascii="GHEA Grapalat" w:hAnsi="GHEA Grapalat"/>
                <w:sz w:val="20"/>
                <w:lang w:val="pt-BR"/>
              </w:rPr>
            </w:pPr>
            <w:r w:rsidRPr="00F566BF">
              <w:rPr>
                <w:rFonts w:ascii="GHEA Grapalat" w:hAnsi="GHEA Grapalat"/>
                <w:sz w:val="20"/>
                <w:lang w:val="pt-BR"/>
              </w:rPr>
              <w:t>... %</w:t>
            </w:r>
          </w:p>
        </w:tc>
        <w:tc>
          <w:tcPr>
            <w:tcW w:w="553" w:type="dxa"/>
            <w:vAlign w:val="center"/>
          </w:tcPr>
          <w:p w14:paraId="07E9B743" w14:textId="6A6C0B05" w:rsidR="00494C63" w:rsidRPr="00F566BF" w:rsidRDefault="00494C63" w:rsidP="00494C63">
            <w:pPr>
              <w:jc w:val="center"/>
              <w:rPr>
                <w:rFonts w:ascii="GHEA Grapalat" w:hAnsi="GHEA Grapalat"/>
                <w:sz w:val="20"/>
                <w:lang w:val="pt-BR"/>
              </w:rPr>
            </w:pPr>
            <w:r w:rsidRPr="00F566BF">
              <w:rPr>
                <w:rFonts w:ascii="GHEA Grapalat" w:hAnsi="GHEA Grapalat"/>
                <w:sz w:val="20"/>
                <w:lang w:val="pt-BR"/>
              </w:rPr>
              <w:t>... %</w:t>
            </w:r>
          </w:p>
        </w:tc>
        <w:tc>
          <w:tcPr>
            <w:tcW w:w="553" w:type="dxa"/>
            <w:vAlign w:val="center"/>
          </w:tcPr>
          <w:p w14:paraId="2C28499A" w14:textId="4DEFAC83" w:rsidR="00494C63" w:rsidRPr="00F566BF" w:rsidRDefault="00494C63" w:rsidP="00494C63">
            <w:pPr>
              <w:jc w:val="center"/>
              <w:rPr>
                <w:rFonts w:ascii="GHEA Grapalat" w:hAnsi="GHEA Grapalat"/>
                <w:sz w:val="20"/>
                <w:lang w:val="pt-BR"/>
              </w:rPr>
            </w:pPr>
            <w:r w:rsidRPr="00F566BF">
              <w:rPr>
                <w:rFonts w:ascii="GHEA Grapalat" w:hAnsi="GHEA Grapalat"/>
                <w:sz w:val="20"/>
                <w:lang w:val="pt-BR"/>
              </w:rPr>
              <w:t>... %</w:t>
            </w:r>
          </w:p>
        </w:tc>
        <w:tc>
          <w:tcPr>
            <w:tcW w:w="553" w:type="dxa"/>
            <w:vAlign w:val="center"/>
          </w:tcPr>
          <w:p w14:paraId="209C5EA2" w14:textId="7EB9F46E" w:rsidR="00494C63" w:rsidRPr="00F566BF" w:rsidRDefault="00494C63" w:rsidP="00494C63">
            <w:pPr>
              <w:jc w:val="center"/>
              <w:rPr>
                <w:rFonts w:ascii="GHEA Grapalat" w:hAnsi="GHEA Grapalat"/>
                <w:sz w:val="20"/>
                <w:lang w:val="pt-BR"/>
              </w:rPr>
            </w:pPr>
            <w:r w:rsidRPr="00F566BF">
              <w:rPr>
                <w:rFonts w:ascii="GHEA Grapalat" w:hAnsi="GHEA Grapalat"/>
                <w:sz w:val="20"/>
                <w:lang w:val="pt-BR"/>
              </w:rPr>
              <w:t>... %</w:t>
            </w:r>
          </w:p>
        </w:tc>
        <w:tc>
          <w:tcPr>
            <w:tcW w:w="553" w:type="dxa"/>
            <w:vAlign w:val="center"/>
          </w:tcPr>
          <w:p w14:paraId="29E71D7B" w14:textId="3EE30DCE" w:rsidR="00494C63" w:rsidRPr="00F566BF" w:rsidRDefault="00494C63" w:rsidP="00494C63">
            <w:pPr>
              <w:jc w:val="center"/>
              <w:rPr>
                <w:rFonts w:ascii="GHEA Grapalat" w:hAnsi="GHEA Grapalat"/>
                <w:sz w:val="20"/>
                <w:lang w:val="pt-BR"/>
              </w:rPr>
            </w:pPr>
            <w:r w:rsidRPr="00F566BF">
              <w:rPr>
                <w:rFonts w:ascii="GHEA Grapalat" w:hAnsi="GHEA Grapalat"/>
                <w:sz w:val="20"/>
                <w:lang w:val="pt-BR"/>
              </w:rPr>
              <w:t>... %</w:t>
            </w:r>
          </w:p>
        </w:tc>
        <w:tc>
          <w:tcPr>
            <w:tcW w:w="724" w:type="dxa"/>
            <w:vAlign w:val="center"/>
          </w:tcPr>
          <w:p w14:paraId="2262CD1B" w14:textId="21D6C483" w:rsidR="00494C63" w:rsidRPr="00504374" w:rsidRDefault="00494C63" w:rsidP="00494C63">
            <w:pPr>
              <w:jc w:val="center"/>
              <w:rPr>
                <w:rFonts w:ascii="GHEA Grapalat" w:hAnsi="GHEA Grapalat"/>
                <w:sz w:val="20"/>
                <w:lang w:val="pt-BR"/>
              </w:rPr>
            </w:pPr>
            <w:r>
              <w:rPr>
                <w:rFonts w:ascii="GHEA Grapalat" w:hAnsi="GHEA Grapalat"/>
                <w:sz w:val="20"/>
                <w:lang w:val="pt-BR"/>
              </w:rPr>
              <w:t>6</w:t>
            </w:r>
            <w:r>
              <w:rPr>
                <w:rFonts w:ascii="GHEA Grapalat" w:hAnsi="GHEA Grapalat"/>
                <w:sz w:val="20"/>
                <w:lang w:val="pt-BR"/>
              </w:rPr>
              <w:t>0</w:t>
            </w:r>
            <w:r w:rsidRPr="00504374">
              <w:rPr>
                <w:rFonts w:ascii="GHEA Grapalat" w:hAnsi="GHEA Grapalat"/>
                <w:sz w:val="20"/>
                <w:lang w:val="pt-BR"/>
              </w:rPr>
              <w:t>%</w:t>
            </w:r>
          </w:p>
        </w:tc>
        <w:tc>
          <w:tcPr>
            <w:tcW w:w="685" w:type="dxa"/>
            <w:vAlign w:val="center"/>
          </w:tcPr>
          <w:p w14:paraId="43633AFB" w14:textId="46A328D2" w:rsidR="00494C63" w:rsidRPr="00504374" w:rsidRDefault="00494C63" w:rsidP="00494C63">
            <w:pPr>
              <w:jc w:val="center"/>
              <w:rPr>
                <w:rFonts w:ascii="GHEA Grapalat" w:hAnsi="GHEA Grapalat"/>
                <w:sz w:val="20"/>
                <w:lang w:val="pt-BR"/>
              </w:rPr>
            </w:pPr>
            <w:r w:rsidRPr="00504374">
              <w:rPr>
                <w:rFonts w:ascii="GHEA Grapalat" w:hAnsi="GHEA Grapalat"/>
                <w:sz w:val="20"/>
                <w:lang w:val="pt-BR"/>
              </w:rPr>
              <w:t>100%</w:t>
            </w:r>
          </w:p>
        </w:tc>
        <w:tc>
          <w:tcPr>
            <w:tcW w:w="685" w:type="dxa"/>
            <w:vAlign w:val="center"/>
          </w:tcPr>
          <w:p w14:paraId="50DA9589" w14:textId="52220857" w:rsidR="00494C63" w:rsidRPr="00504374" w:rsidRDefault="00494C63" w:rsidP="00494C63">
            <w:pPr>
              <w:jc w:val="center"/>
              <w:rPr>
                <w:rFonts w:ascii="GHEA Grapalat" w:hAnsi="GHEA Grapalat"/>
                <w:sz w:val="20"/>
                <w:lang w:val="pt-BR"/>
              </w:rPr>
            </w:pPr>
            <w:r w:rsidRPr="00504374">
              <w:rPr>
                <w:rFonts w:ascii="GHEA Grapalat" w:hAnsi="GHEA Grapalat"/>
                <w:sz w:val="20"/>
                <w:lang w:val="pt-BR"/>
              </w:rPr>
              <w:t>100%</w:t>
            </w:r>
          </w:p>
        </w:tc>
        <w:tc>
          <w:tcPr>
            <w:tcW w:w="685" w:type="dxa"/>
            <w:vAlign w:val="center"/>
          </w:tcPr>
          <w:p w14:paraId="6CA78740" w14:textId="5F6A6B00" w:rsidR="00494C63" w:rsidRPr="00504374" w:rsidRDefault="00494C63" w:rsidP="00494C63">
            <w:pPr>
              <w:jc w:val="center"/>
              <w:rPr>
                <w:rFonts w:ascii="GHEA Grapalat" w:hAnsi="GHEA Grapalat"/>
                <w:sz w:val="20"/>
                <w:lang w:val="pt-BR"/>
              </w:rPr>
            </w:pPr>
            <w:r w:rsidRPr="00504374">
              <w:rPr>
                <w:rFonts w:ascii="GHEA Grapalat" w:hAnsi="GHEA Grapalat"/>
                <w:sz w:val="20"/>
                <w:lang w:val="pt-BR"/>
              </w:rPr>
              <w:t>100%</w:t>
            </w:r>
          </w:p>
        </w:tc>
        <w:tc>
          <w:tcPr>
            <w:tcW w:w="685" w:type="dxa"/>
            <w:vAlign w:val="center"/>
          </w:tcPr>
          <w:p w14:paraId="71FCA453" w14:textId="2B2F3A8D" w:rsidR="00494C63" w:rsidRPr="00504374" w:rsidRDefault="00494C63" w:rsidP="00494C63">
            <w:pPr>
              <w:jc w:val="center"/>
              <w:rPr>
                <w:rFonts w:ascii="GHEA Grapalat" w:hAnsi="GHEA Grapalat"/>
                <w:sz w:val="20"/>
                <w:lang w:val="pt-BR"/>
              </w:rPr>
            </w:pPr>
            <w:r w:rsidRPr="00504374">
              <w:rPr>
                <w:rFonts w:ascii="GHEA Grapalat" w:hAnsi="GHEA Grapalat"/>
                <w:sz w:val="20"/>
                <w:lang w:val="pt-BR"/>
              </w:rPr>
              <w:t>100%</w:t>
            </w:r>
          </w:p>
        </w:tc>
        <w:tc>
          <w:tcPr>
            <w:tcW w:w="685" w:type="dxa"/>
            <w:vAlign w:val="center"/>
          </w:tcPr>
          <w:p w14:paraId="0438EA95" w14:textId="4DE5EC51" w:rsidR="00494C63" w:rsidRPr="00504374" w:rsidRDefault="00494C63" w:rsidP="00494C63">
            <w:pPr>
              <w:jc w:val="center"/>
              <w:rPr>
                <w:rFonts w:ascii="GHEA Grapalat" w:hAnsi="GHEA Grapalat"/>
                <w:sz w:val="20"/>
                <w:lang w:val="pt-BR"/>
              </w:rPr>
            </w:pPr>
            <w:r w:rsidRPr="00504374">
              <w:rPr>
                <w:rFonts w:ascii="GHEA Grapalat" w:hAnsi="GHEA Grapalat"/>
                <w:sz w:val="20"/>
                <w:lang w:val="pt-BR"/>
              </w:rPr>
              <w:t>100%</w:t>
            </w:r>
          </w:p>
        </w:tc>
        <w:tc>
          <w:tcPr>
            <w:tcW w:w="685" w:type="dxa"/>
            <w:vAlign w:val="center"/>
          </w:tcPr>
          <w:p w14:paraId="168C154C" w14:textId="08A7C901" w:rsidR="00494C63" w:rsidRPr="00504374" w:rsidRDefault="00494C63" w:rsidP="00494C63">
            <w:pPr>
              <w:jc w:val="center"/>
              <w:rPr>
                <w:rFonts w:ascii="GHEA Grapalat" w:hAnsi="GHEA Grapalat"/>
                <w:sz w:val="20"/>
                <w:lang w:val="pt-BR"/>
              </w:rPr>
            </w:pPr>
            <w:r w:rsidRPr="00504374">
              <w:rPr>
                <w:rFonts w:ascii="GHEA Grapalat" w:hAnsi="GHEA Grapalat"/>
                <w:sz w:val="20"/>
                <w:lang w:val="pt-BR"/>
              </w:rPr>
              <w:t>100%</w:t>
            </w:r>
          </w:p>
        </w:tc>
        <w:tc>
          <w:tcPr>
            <w:tcW w:w="1290" w:type="dxa"/>
            <w:vAlign w:val="center"/>
          </w:tcPr>
          <w:p w14:paraId="1719BCCF" w14:textId="27D6DC38" w:rsidR="00494C63" w:rsidRPr="00504374" w:rsidRDefault="00494C63" w:rsidP="00494C63">
            <w:pPr>
              <w:jc w:val="center"/>
              <w:rPr>
                <w:rFonts w:ascii="GHEA Grapalat" w:hAnsi="GHEA Grapalat"/>
                <w:sz w:val="20"/>
                <w:lang w:val="pt-BR"/>
              </w:rPr>
            </w:pPr>
            <w:r w:rsidRPr="00504374">
              <w:rPr>
                <w:rFonts w:ascii="GHEA Grapalat" w:hAnsi="GHEA Grapalat"/>
                <w:sz w:val="20"/>
                <w:lang w:val="pt-BR"/>
              </w:rPr>
              <w:t>100%</w:t>
            </w:r>
          </w:p>
        </w:tc>
      </w:tr>
    </w:tbl>
    <w:p w14:paraId="0766221F" w14:textId="77777777" w:rsidR="007678FA" w:rsidRPr="000968C3" w:rsidRDefault="007678FA" w:rsidP="007678FA">
      <w:pPr>
        <w:rPr>
          <w:rFonts w:ascii="GHEA Grapalat" w:hAnsi="GHEA Grapalat"/>
          <w:i/>
          <w:sz w:val="18"/>
          <w:szCs w:val="18"/>
          <w:lang w:val="hy-AM"/>
        </w:rPr>
      </w:pPr>
    </w:p>
    <w:p w14:paraId="7437C35E" w14:textId="77777777" w:rsidR="007678FA" w:rsidRPr="00F566BF" w:rsidRDefault="007678FA" w:rsidP="007678FA">
      <w:pPr>
        <w:jc w:val="both"/>
        <w:rPr>
          <w:rFonts w:ascii="GHEA Grapalat" w:hAnsi="GHEA Grapalat" w:cs="Sylfaen"/>
          <w:i/>
          <w:sz w:val="18"/>
          <w:szCs w:val="18"/>
          <w:lang w:val="pt-BR"/>
        </w:rPr>
      </w:pPr>
      <w:r w:rsidRPr="00A23082">
        <w:rPr>
          <w:rFonts w:ascii="GHEA Grapalat" w:hAnsi="GHEA Grapalat"/>
          <w:i/>
          <w:sz w:val="18"/>
          <w:szCs w:val="18"/>
          <w:lang w:val="hy-AM"/>
        </w:rPr>
        <w:t xml:space="preserve">* </w:t>
      </w:r>
      <w:r w:rsidRPr="00F566BF">
        <w:rPr>
          <w:rFonts w:ascii="GHEA Grapalat" w:hAnsi="GHEA Grapalat" w:cs="Sylfaen"/>
          <w:i/>
          <w:sz w:val="18"/>
          <w:szCs w:val="18"/>
          <w:lang w:val="pt-BR"/>
        </w:rPr>
        <w:t>Վճարման</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ենթակա</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գումարները</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ներկայացվում են աճողական</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F566BF" w:rsidRDefault="007678FA" w:rsidP="007678FA">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6372A2D8" w14:textId="3AA5C083"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              20</w:t>
      </w:r>
      <w:r w:rsidR="00513CB2">
        <w:rPr>
          <w:rFonts w:ascii="GHEA Grapalat" w:hAnsi="GHEA Grapalat" w:cs="TimesArmenianPSMT"/>
          <w:i/>
          <w:sz w:val="20"/>
          <w:lang w:val="hy-AM"/>
        </w:rPr>
        <w:t>25</w:t>
      </w:r>
      <w:r w:rsidRPr="00F566BF">
        <w:rPr>
          <w:rFonts w:ascii="GHEA Grapalat" w:hAnsi="GHEA Grapalat" w:cs="TimesArmenianPSMT"/>
          <w:i/>
          <w:sz w:val="20"/>
          <w:lang w:val="ru-RU"/>
        </w:rPr>
        <w:t xml:space="preserve">թ. կնքված </w:t>
      </w:r>
    </w:p>
    <w:p w14:paraId="3FDE2F15" w14:textId="14ACE690"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w:t>
      </w:r>
      <w:r w:rsidR="00513CB2" w:rsidRPr="00F566BF">
        <w:rPr>
          <w:rFonts w:ascii="GHEA Grapalat" w:hAnsi="GHEA Grapalat"/>
          <w:i/>
          <w:sz w:val="18"/>
          <w:lang w:val="hy-AM"/>
        </w:rPr>
        <w:t xml:space="preserve">                    </w:t>
      </w:r>
      <w:r w:rsidR="00BB2ECF">
        <w:rPr>
          <w:rFonts w:ascii="GHEA Grapalat" w:hAnsi="GHEA Grapalat"/>
          <w:i/>
          <w:sz w:val="18"/>
          <w:lang w:val="hy-AM"/>
        </w:rPr>
        <w:t>ԵՔ-ՀԲՄԽԾՁԲ-25/46</w:t>
      </w:r>
      <w:r w:rsidR="00513CB2">
        <w:rPr>
          <w:rFonts w:ascii="GHEA Grapalat" w:hAnsi="GHEA Grapalat"/>
          <w:i/>
          <w:sz w:val="18"/>
          <w:lang w:val="hy-AM"/>
        </w:rPr>
        <w:t xml:space="preserve"> </w:t>
      </w:r>
      <w:r w:rsidRPr="00F566BF">
        <w:rPr>
          <w:rFonts w:ascii="GHEA Grapalat" w:hAnsi="GHEA Grapalat" w:cs="TimesArmenianPSMT"/>
          <w:i/>
          <w:sz w:val="20"/>
          <w:lang w:val="ru-RU"/>
        </w:rPr>
        <w:t>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7B29A0"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w:t>
      </w: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w:t>
      </w: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w:t>
      </w:r>
      <w:proofErr w:type="gramStart"/>
      <w:r w:rsidRPr="00F566BF">
        <w:rPr>
          <w:rFonts w:ascii="GHEA Grapalat" w:hAnsi="GHEA Grapalat"/>
          <w:color w:val="000000"/>
          <w:sz w:val="21"/>
          <w:szCs w:val="21"/>
          <w:lang w:val="es-ES" w:eastAsia="ru-RU"/>
        </w:rPr>
        <w:t xml:space="preserve">  »</w:t>
      </w:r>
      <w:proofErr w:type="gramEnd"/>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proofErr w:type="gram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proofErr w:type="gramEnd"/>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proofErr w:type="gramStart"/>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հիմք</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proofErr w:type="gramStart"/>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պայմանագրի</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proofErr w:type="gramStart"/>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վերաբերյալ</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proofErr w:type="gramStart"/>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20</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shd w:val="clear" w:color="auto" w:fill="auto"/>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shd w:val="clear" w:color="auto" w:fill="auto"/>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proofErr w:type="gram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shd w:val="clear" w:color="auto" w:fill="auto"/>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shd w:val="clear" w:color="auto" w:fill="auto"/>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shd w:val="clear" w:color="auto" w:fill="auto"/>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3.1</w:t>
      </w:r>
    </w:p>
    <w:p w14:paraId="3CD4B5E4" w14:textId="72A5616A"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              20</w:t>
      </w:r>
      <w:r w:rsidR="00513CB2">
        <w:rPr>
          <w:rFonts w:ascii="GHEA Grapalat" w:hAnsi="GHEA Grapalat" w:cs="TimesArmenianPSMT"/>
          <w:i/>
          <w:sz w:val="20"/>
          <w:lang w:val="hy-AM"/>
        </w:rPr>
        <w:t>25</w:t>
      </w:r>
      <w:r w:rsidRPr="00F566BF">
        <w:rPr>
          <w:rFonts w:ascii="GHEA Grapalat" w:hAnsi="GHEA Grapalat" w:cs="TimesArmenianPSMT"/>
          <w:i/>
          <w:sz w:val="20"/>
          <w:lang w:val="ru-RU"/>
        </w:rPr>
        <w:t xml:space="preserve">թ. կնքված </w:t>
      </w:r>
    </w:p>
    <w:p w14:paraId="4752D2A1" w14:textId="08755B08" w:rsidR="007678FA" w:rsidRPr="006F527F" w:rsidRDefault="007678FA" w:rsidP="007678FA">
      <w:pPr>
        <w:autoSpaceDE w:val="0"/>
        <w:autoSpaceDN w:val="0"/>
        <w:adjustRightInd w:val="0"/>
        <w:jc w:val="right"/>
        <w:rPr>
          <w:rFonts w:ascii="GHEA Grapalat" w:hAnsi="GHEA Grapalat" w:cs="TimesArmenianPSMT"/>
          <w:i/>
          <w:sz w:val="20"/>
          <w:lang w:val="hy-AM"/>
        </w:rPr>
      </w:pPr>
      <w:r w:rsidRPr="00F566BF">
        <w:rPr>
          <w:rFonts w:ascii="GHEA Grapalat" w:hAnsi="GHEA Grapalat" w:cs="TimesArmenianPSMT"/>
          <w:i/>
          <w:sz w:val="20"/>
          <w:lang w:val="ru-RU"/>
        </w:rPr>
        <w:t xml:space="preserve">               </w:t>
      </w:r>
      <w:r w:rsidR="00513CB2" w:rsidRPr="00F566BF">
        <w:rPr>
          <w:rFonts w:ascii="GHEA Grapalat" w:hAnsi="GHEA Grapalat"/>
          <w:i/>
          <w:sz w:val="18"/>
          <w:lang w:val="hy-AM"/>
        </w:rPr>
        <w:t xml:space="preserve">                    </w:t>
      </w:r>
      <w:r w:rsidR="00BB2ECF">
        <w:rPr>
          <w:rFonts w:ascii="GHEA Grapalat" w:hAnsi="GHEA Grapalat"/>
          <w:i/>
          <w:sz w:val="18"/>
          <w:lang w:val="hy-AM"/>
        </w:rPr>
        <w:t>ԵՔ-ՀԲՄԽԾՁԲ-25/46</w:t>
      </w:r>
      <w:r w:rsidR="00513CB2">
        <w:rPr>
          <w:rFonts w:ascii="GHEA Grapalat" w:hAnsi="GHEA Grapalat"/>
          <w:i/>
          <w:sz w:val="18"/>
          <w:lang w:val="hy-AM"/>
        </w:rPr>
        <w:t xml:space="preserve"> </w:t>
      </w:r>
      <w:r w:rsidR="00513CB2" w:rsidRPr="00F566BF">
        <w:rPr>
          <w:rFonts w:ascii="GHEA Grapalat" w:hAnsi="GHEA Grapalat"/>
          <w:i/>
          <w:sz w:val="18"/>
          <w:lang w:val="hy-AM"/>
        </w:rPr>
        <w:t xml:space="preserve">  </w:t>
      </w:r>
      <w:r w:rsidRPr="006F527F">
        <w:rPr>
          <w:rFonts w:ascii="GHEA Grapalat" w:hAnsi="GHEA Grapalat" w:cs="TimesArmenianPSMT"/>
          <w:i/>
          <w:sz w:val="20"/>
          <w:lang w:val="hy-AM"/>
        </w:rPr>
        <w:t>ծածկագրով պայմանագրի</w:t>
      </w:r>
    </w:p>
    <w:p w14:paraId="4F674C6B" w14:textId="77777777" w:rsidR="007678FA" w:rsidRPr="006F527F"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6F527F" w:rsidRDefault="007678FA" w:rsidP="007678FA">
      <w:pPr>
        <w:rPr>
          <w:rFonts w:ascii="GHEA Grapalat" w:hAnsi="GHEA Grapalat"/>
          <w:lang w:val="hy-AM"/>
        </w:rPr>
      </w:pPr>
    </w:p>
    <w:p w14:paraId="0FBBE306" w14:textId="77777777" w:rsidR="007678FA" w:rsidRPr="006F527F" w:rsidRDefault="007678FA" w:rsidP="007678FA">
      <w:pPr>
        <w:rPr>
          <w:rFonts w:ascii="GHEA Grapalat" w:hAnsi="GHEA Grapalat"/>
          <w:lang w:val="hy-AM"/>
        </w:rPr>
      </w:pPr>
    </w:p>
    <w:p w14:paraId="36010724" w14:textId="77777777" w:rsidR="007678FA" w:rsidRPr="006F527F" w:rsidRDefault="007678FA" w:rsidP="007678FA">
      <w:pPr>
        <w:rPr>
          <w:rFonts w:ascii="GHEA Grapalat" w:hAnsi="GHEA Grapalat"/>
          <w:lang w:val="hy-AM"/>
        </w:rPr>
      </w:pPr>
    </w:p>
    <w:p w14:paraId="607BBF20" w14:textId="77777777" w:rsidR="007678FA" w:rsidRPr="006F527F" w:rsidRDefault="007678FA" w:rsidP="007678FA">
      <w:pPr>
        <w:tabs>
          <w:tab w:val="left" w:pos="2250"/>
        </w:tabs>
        <w:spacing w:line="276" w:lineRule="auto"/>
        <w:jc w:val="center"/>
        <w:rPr>
          <w:rFonts w:ascii="GHEA Grapalat" w:hAnsi="GHEA Grapalat" w:cs="Sylfaen"/>
          <w:bCs/>
          <w:sz w:val="18"/>
          <w:szCs w:val="18"/>
          <w:lang w:val="hy-AM"/>
        </w:rPr>
      </w:pPr>
      <w:r w:rsidRPr="006F527F">
        <w:rPr>
          <w:rFonts w:ascii="GHEA Grapalat" w:hAnsi="GHEA Grapalat" w:cs="Sylfaen"/>
          <w:bCs/>
          <w:sz w:val="18"/>
          <w:szCs w:val="18"/>
          <w:lang w:val="hy-AM"/>
        </w:rPr>
        <w:t xml:space="preserve">ԱԿՏ  N    </w:t>
      </w:r>
    </w:p>
    <w:p w14:paraId="066020AB" w14:textId="77777777" w:rsidR="007678FA" w:rsidRPr="00303829"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303829">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303829" w:rsidRDefault="007678FA" w:rsidP="007678FA">
      <w:pPr>
        <w:tabs>
          <w:tab w:val="left" w:pos="360"/>
          <w:tab w:val="left" w:pos="540"/>
        </w:tabs>
        <w:rPr>
          <w:rFonts w:ascii="GHEA Grapalat" w:hAnsi="GHEA Grapalat" w:cs="Sylfaen"/>
          <w:sz w:val="22"/>
          <w:szCs w:val="22"/>
          <w:lang w:val="hy-AM"/>
        </w:rPr>
      </w:pPr>
    </w:p>
    <w:p w14:paraId="041BA7FF" w14:textId="77777777" w:rsidR="007678FA" w:rsidRPr="00303829" w:rsidRDefault="007678FA" w:rsidP="007678FA">
      <w:pPr>
        <w:tabs>
          <w:tab w:val="left" w:pos="360"/>
          <w:tab w:val="left" w:pos="540"/>
        </w:tabs>
        <w:rPr>
          <w:rFonts w:ascii="GHEA Grapalat" w:hAnsi="GHEA Grapalat" w:cs="Sylfaen"/>
          <w:sz w:val="22"/>
          <w:szCs w:val="22"/>
          <w:lang w:val="hy-AM"/>
        </w:rPr>
      </w:pPr>
    </w:p>
    <w:p w14:paraId="34088F6B" w14:textId="77777777" w:rsidR="007678FA" w:rsidRPr="00303829" w:rsidRDefault="007678FA" w:rsidP="007678FA">
      <w:pPr>
        <w:tabs>
          <w:tab w:val="left" w:pos="360"/>
          <w:tab w:val="left" w:pos="540"/>
        </w:tabs>
        <w:ind w:left="-540" w:firstLine="180"/>
        <w:jc w:val="both"/>
        <w:rPr>
          <w:rFonts w:ascii="GHEA Grapalat" w:hAnsi="GHEA Grapalat" w:cs="Sylfaen"/>
          <w:sz w:val="20"/>
          <w:szCs w:val="20"/>
          <w:lang w:val="hy-AM"/>
        </w:rPr>
      </w:pPr>
      <w:r w:rsidRPr="00303829">
        <w:rPr>
          <w:rFonts w:ascii="GHEA Grapalat" w:hAnsi="GHEA Grapalat" w:cs="Sylfaen"/>
          <w:lang w:val="hy-AM"/>
        </w:rPr>
        <w:tab/>
      </w:r>
      <w:r w:rsidRPr="00F566BF">
        <w:rPr>
          <w:rFonts w:ascii="GHEA Grapalat" w:hAnsi="GHEA Grapalat" w:cs="Sylfaen"/>
          <w:sz w:val="20"/>
          <w:szCs w:val="20"/>
          <w:lang w:val="hy-AM"/>
        </w:rPr>
        <w:t xml:space="preserve">Սույնով </w:t>
      </w:r>
      <w:r w:rsidRPr="00303829">
        <w:rPr>
          <w:rFonts w:ascii="GHEA Grapalat" w:hAnsi="GHEA Grapalat" w:cs="Sylfaen"/>
          <w:sz w:val="20"/>
          <w:szCs w:val="20"/>
          <w:lang w:val="hy-AM"/>
        </w:rPr>
        <w:t>արձանագրվում 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303829">
        <w:rPr>
          <w:rFonts w:ascii="GHEA Grapalat" w:hAnsi="GHEA Grapalat" w:cs="Sylfaen"/>
          <w:sz w:val="20"/>
          <w:u w:val="single"/>
          <w:lang w:val="hy-AM"/>
        </w:rPr>
        <w:tab/>
      </w:r>
      <w:r w:rsidRPr="00303829">
        <w:rPr>
          <w:rFonts w:ascii="GHEA Grapalat" w:hAnsi="GHEA Grapalat" w:cs="Sylfaen"/>
          <w:sz w:val="20"/>
          <w:u w:val="single"/>
          <w:lang w:val="hy-AM"/>
        </w:rPr>
        <w:tab/>
        <w:t xml:space="preserve">        </w:t>
      </w:r>
      <w:r w:rsidRPr="00303829">
        <w:rPr>
          <w:rFonts w:ascii="GHEA Grapalat" w:hAnsi="GHEA Grapalat" w:cs="Sylfaen"/>
          <w:sz w:val="20"/>
          <w:lang w:val="hy-AM"/>
        </w:rPr>
        <w:t>-ի</w:t>
      </w:r>
      <w:r w:rsidRPr="00303829">
        <w:rPr>
          <w:rFonts w:ascii="GHEA Grapalat" w:hAnsi="GHEA Grapalat" w:cs="Sylfaen"/>
          <w:lang w:val="hy-AM"/>
        </w:rPr>
        <w:t xml:space="preserve"> </w:t>
      </w:r>
      <w:r w:rsidRPr="00303829">
        <w:rPr>
          <w:rFonts w:ascii="GHEA Grapalat" w:hAnsi="GHEA Grapalat" w:cs="Sylfaen"/>
          <w:sz w:val="20"/>
          <w:szCs w:val="20"/>
          <w:lang w:val="hy-AM"/>
        </w:rPr>
        <w:t xml:space="preserve">(այսուհետ` Պատվիրատու)  </w:t>
      </w:r>
      <w:r w:rsidRPr="00F566BF">
        <w:rPr>
          <w:rFonts w:ascii="GHEA Grapalat" w:hAnsi="GHEA Grapalat" w:cs="Sylfaen"/>
          <w:sz w:val="20"/>
          <w:szCs w:val="20"/>
          <w:lang w:val="hy-AM"/>
        </w:rPr>
        <w:t xml:space="preserve">և </w:t>
      </w:r>
      <w:r w:rsidRPr="00303829">
        <w:rPr>
          <w:rFonts w:ascii="GHEA Grapalat" w:hAnsi="GHEA Grapalat" w:cs="Sylfaen"/>
          <w:sz w:val="20"/>
          <w:u w:val="single"/>
          <w:lang w:val="hy-AM"/>
        </w:rPr>
        <w:tab/>
      </w:r>
      <w:r w:rsidRPr="00303829">
        <w:rPr>
          <w:rFonts w:ascii="GHEA Grapalat" w:hAnsi="GHEA Grapalat" w:cs="Sylfaen"/>
          <w:sz w:val="20"/>
          <w:u w:val="single"/>
          <w:lang w:val="hy-AM"/>
        </w:rPr>
        <w:tab/>
        <w:t xml:space="preserve">        </w:t>
      </w:r>
      <w:r w:rsidRPr="00303829">
        <w:rPr>
          <w:rFonts w:ascii="GHEA Grapalat" w:hAnsi="GHEA Grapalat" w:cs="Sylfaen"/>
          <w:sz w:val="20"/>
          <w:lang w:val="hy-AM"/>
        </w:rPr>
        <w:t>-ի</w:t>
      </w:r>
    </w:p>
    <w:p w14:paraId="4772D509" w14:textId="77777777" w:rsidR="007678FA" w:rsidRPr="00303829" w:rsidRDefault="007678FA" w:rsidP="007678FA">
      <w:pPr>
        <w:tabs>
          <w:tab w:val="left" w:pos="360"/>
          <w:tab w:val="left" w:pos="540"/>
        </w:tabs>
        <w:jc w:val="both"/>
        <w:rPr>
          <w:rFonts w:ascii="GHEA Grapalat" w:hAnsi="GHEA Grapalat" w:cs="Sylfaen"/>
          <w:lang w:val="hy-AM"/>
        </w:rPr>
      </w:pPr>
      <w:r w:rsidRPr="00303829">
        <w:rPr>
          <w:rFonts w:ascii="GHEA Grapalat" w:hAnsi="GHEA Grapalat" w:cs="Sylfaen"/>
          <w:lang w:val="hy-AM"/>
        </w:rPr>
        <w:t xml:space="preserve">                                            </w:t>
      </w:r>
      <w:r w:rsidRPr="00303829">
        <w:rPr>
          <w:rFonts w:ascii="GHEA Grapalat" w:hAnsi="GHEA Grapalat" w:cs="Sylfaen"/>
          <w:sz w:val="12"/>
          <w:szCs w:val="12"/>
          <w:lang w:val="hy-AM"/>
        </w:rPr>
        <w:t xml:space="preserve">Պատվիրատուի անունը     </w:t>
      </w:r>
      <w:r w:rsidRPr="00303829">
        <w:rPr>
          <w:rFonts w:ascii="GHEA Grapalat" w:hAnsi="GHEA Grapalat" w:cs="Sylfaen"/>
          <w:sz w:val="16"/>
          <w:szCs w:val="16"/>
          <w:lang w:val="hy-AM"/>
        </w:rPr>
        <w:t xml:space="preserve">                                                           </w:t>
      </w:r>
      <w:r w:rsidRPr="00303829">
        <w:rPr>
          <w:rFonts w:ascii="GHEA Grapalat" w:hAnsi="GHEA Grapalat" w:cs="Sylfaen"/>
          <w:sz w:val="12"/>
          <w:szCs w:val="12"/>
          <w:lang w:val="hy-AM"/>
        </w:rPr>
        <w:t>Կատարողի անունը</w:t>
      </w:r>
    </w:p>
    <w:p w14:paraId="1B6399F5" w14:textId="77777777" w:rsidR="007678FA" w:rsidRPr="00303829"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r w:rsidRPr="00303829">
        <w:rPr>
          <w:rFonts w:ascii="GHEA Grapalat" w:hAnsi="GHEA Grapalat" w:cs="Sylfaen"/>
          <w:sz w:val="20"/>
          <w:szCs w:val="20"/>
          <w:lang w:val="hy-AM"/>
        </w:rPr>
        <w:t>ատարող</w:t>
      </w:r>
      <w:r w:rsidRPr="00F566BF">
        <w:rPr>
          <w:rFonts w:ascii="GHEA Grapalat" w:hAnsi="GHEA Grapalat" w:cs="Sylfaen"/>
          <w:sz w:val="20"/>
          <w:szCs w:val="20"/>
          <w:lang w:val="hy-AM"/>
        </w:rPr>
        <w:t>)</w:t>
      </w:r>
      <w:r w:rsidRPr="00303829">
        <w:rPr>
          <w:rFonts w:ascii="GHEA Grapalat" w:hAnsi="GHEA Grapalat" w:cs="Sylfaen"/>
          <w:sz w:val="20"/>
          <w:szCs w:val="20"/>
          <w:lang w:val="hy-AM"/>
        </w:rPr>
        <w:t xml:space="preserve"> </w:t>
      </w:r>
      <w:r w:rsidRPr="00303829">
        <w:rPr>
          <w:rFonts w:ascii="GHEA Grapalat" w:hAnsi="GHEA Grapalat" w:cs="Sylfaen"/>
          <w:sz w:val="20"/>
          <w:lang w:val="hy-AM"/>
        </w:rPr>
        <w:t xml:space="preserve">միջև 20     թ. </w:t>
      </w:r>
      <w:r w:rsidRPr="00303829">
        <w:rPr>
          <w:rFonts w:ascii="GHEA Grapalat" w:hAnsi="GHEA Grapalat" w:cs="Sylfaen"/>
          <w:sz w:val="20"/>
          <w:u w:val="single"/>
          <w:lang w:val="hy-AM"/>
        </w:rPr>
        <w:tab/>
      </w:r>
      <w:r w:rsidRPr="00303829">
        <w:rPr>
          <w:rFonts w:ascii="GHEA Grapalat" w:hAnsi="GHEA Grapalat" w:cs="Sylfaen"/>
          <w:sz w:val="20"/>
          <w:u w:val="single"/>
          <w:lang w:val="hy-AM"/>
        </w:rPr>
        <w:tab/>
      </w:r>
      <w:r w:rsidRPr="00303829">
        <w:rPr>
          <w:rFonts w:ascii="GHEA Grapalat" w:hAnsi="GHEA Grapalat" w:cs="Sylfaen"/>
          <w:sz w:val="20"/>
          <w:u w:val="single"/>
          <w:lang w:val="hy-AM"/>
        </w:rPr>
        <w:tab/>
      </w:r>
      <w:r w:rsidRPr="00303829">
        <w:rPr>
          <w:rFonts w:ascii="GHEA Grapalat" w:hAnsi="GHEA Grapalat" w:cs="Sylfaen"/>
          <w:sz w:val="20"/>
          <w:u w:val="single"/>
          <w:lang w:val="hy-AM"/>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470810" w:rsidRDefault="007678FA" w:rsidP="00E53C12">
            <w:pPr>
              <w:rPr>
                <w:rFonts w:ascii="GHEA Grapalat" w:hAnsi="GHEA Grapalat" w:cs="GHEA Grapalat"/>
                <w:color w:val="000000"/>
                <w:sz w:val="21"/>
                <w:szCs w:val="21"/>
                <w:lang w:eastAsia="ru-RU"/>
              </w:rPr>
            </w:pPr>
          </w:p>
          <w:p w14:paraId="77F68E82" w14:textId="77777777" w:rsidR="004E4A23" w:rsidRPr="00470810" w:rsidRDefault="004E4A23" w:rsidP="00E53C12">
            <w:pPr>
              <w:rPr>
                <w:rFonts w:ascii="GHEA Grapalat" w:hAnsi="GHEA Grapalat" w:cs="GHEA Grapalat"/>
                <w:color w:val="000000"/>
                <w:sz w:val="21"/>
                <w:szCs w:val="21"/>
                <w:lang w:eastAsia="ru-RU"/>
              </w:rPr>
            </w:pPr>
          </w:p>
          <w:p w14:paraId="6F167778" w14:textId="77777777" w:rsidR="004E4A23" w:rsidRPr="00470810" w:rsidRDefault="004E4A23" w:rsidP="00E53C12">
            <w:pPr>
              <w:rPr>
                <w:rFonts w:ascii="GHEA Grapalat" w:hAnsi="GHEA Grapalat" w:cs="GHEA Grapalat"/>
                <w:color w:val="000000"/>
                <w:sz w:val="21"/>
                <w:szCs w:val="21"/>
                <w:lang w:eastAsia="ru-RU"/>
              </w:rPr>
            </w:pPr>
          </w:p>
          <w:p w14:paraId="25D9A5AF" w14:textId="77777777" w:rsidR="004E4A23" w:rsidRPr="00470810" w:rsidRDefault="004E4A23" w:rsidP="00E53C12">
            <w:pPr>
              <w:rPr>
                <w:rFonts w:ascii="GHEA Grapalat" w:hAnsi="GHEA Grapalat" w:cs="GHEA Grapalat"/>
                <w:color w:val="000000"/>
                <w:sz w:val="21"/>
                <w:szCs w:val="21"/>
                <w:lang w:eastAsia="ru-RU"/>
              </w:rPr>
            </w:pPr>
          </w:p>
          <w:p w14:paraId="43C36B7C" w14:textId="77777777" w:rsidR="004E4A23" w:rsidRPr="00470810" w:rsidRDefault="004E4A23" w:rsidP="00E53C12">
            <w:pPr>
              <w:rPr>
                <w:rFonts w:ascii="GHEA Grapalat" w:hAnsi="GHEA Grapalat" w:cs="GHEA Grapalat"/>
                <w:color w:val="000000"/>
                <w:sz w:val="21"/>
                <w:szCs w:val="21"/>
                <w:lang w:eastAsia="ru-RU"/>
              </w:rPr>
            </w:pPr>
          </w:p>
          <w:p w14:paraId="712A9A50" w14:textId="77777777" w:rsidR="004E4A23" w:rsidRPr="00470810" w:rsidRDefault="004E4A23" w:rsidP="00E53C12">
            <w:pPr>
              <w:rPr>
                <w:rFonts w:ascii="GHEA Grapalat" w:hAnsi="GHEA Grapalat" w:cs="GHEA Grapalat"/>
                <w:color w:val="000000"/>
                <w:sz w:val="21"/>
                <w:szCs w:val="21"/>
                <w:lang w:eastAsia="ru-RU"/>
              </w:rPr>
            </w:pPr>
          </w:p>
          <w:p w14:paraId="5B1A89D4" w14:textId="77777777" w:rsidR="004E4A23" w:rsidRPr="00470810" w:rsidRDefault="004E4A23" w:rsidP="00E53C12">
            <w:pPr>
              <w:rPr>
                <w:rFonts w:ascii="GHEA Grapalat" w:hAnsi="GHEA Grapalat" w:cs="GHEA Grapalat"/>
                <w:color w:val="000000"/>
                <w:sz w:val="21"/>
                <w:szCs w:val="21"/>
                <w:lang w:eastAsia="ru-RU"/>
              </w:rPr>
            </w:pPr>
          </w:p>
          <w:p w14:paraId="7110ABDF" w14:textId="77777777" w:rsidR="004E4A23" w:rsidRPr="00470810" w:rsidRDefault="004E4A23" w:rsidP="00E53C12">
            <w:pPr>
              <w:rPr>
                <w:rFonts w:ascii="GHEA Grapalat" w:hAnsi="GHEA Grapalat" w:cs="GHEA Grapalat"/>
                <w:color w:val="000000"/>
                <w:sz w:val="21"/>
                <w:szCs w:val="21"/>
                <w:lang w:eastAsia="ru-RU"/>
              </w:rPr>
            </w:pPr>
          </w:p>
          <w:p w14:paraId="08880D63" w14:textId="77777777" w:rsidR="004E4A23" w:rsidRPr="00470810" w:rsidRDefault="004E4A23" w:rsidP="00E53C12">
            <w:pPr>
              <w:rPr>
                <w:rFonts w:ascii="GHEA Grapalat" w:hAnsi="GHEA Grapalat" w:cs="GHEA Grapalat"/>
                <w:color w:val="000000"/>
                <w:sz w:val="21"/>
                <w:szCs w:val="21"/>
                <w:lang w:eastAsia="ru-RU"/>
              </w:rPr>
            </w:pPr>
          </w:p>
          <w:p w14:paraId="66765373" w14:textId="77777777" w:rsidR="004E4A23" w:rsidRPr="00470810" w:rsidRDefault="004E4A23" w:rsidP="004E4A23">
            <w:pPr>
              <w:jc w:val="right"/>
              <w:rPr>
                <w:rFonts w:ascii="GHEA Grapalat" w:hAnsi="GHEA Grapalat"/>
                <w:i/>
                <w:sz w:val="18"/>
              </w:rPr>
            </w:pPr>
            <w:bookmarkStart w:id="13" w:name="_Hlk187704942"/>
            <w:bookmarkStart w:id="14" w:name="_Hlk187703946"/>
            <w:r w:rsidRPr="005E1F72">
              <w:rPr>
                <w:rFonts w:ascii="GHEA Grapalat" w:hAnsi="GHEA Grapalat"/>
                <w:i/>
                <w:sz w:val="18"/>
                <w:lang w:val="hy-AM"/>
              </w:rPr>
              <w:lastRenderedPageBreak/>
              <w:t xml:space="preserve">Հավելված N </w:t>
            </w:r>
            <w:r w:rsidRPr="00470810">
              <w:rPr>
                <w:rFonts w:ascii="GHEA Grapalat" w:hAnsi="GHEA Grapalat"/>
                <w:i/>
                <w:sz w:val="18"/>
              </w:rPr>
              <w:t>4</w:t>
            </w:r>
          </w:p>
          <w:p w14:paraId="646C3D5D" w14:textId="6E27A642"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              20</w:t>
            </w:r>
            <w:r w:rsidR="00513CB2">
              <w:rPr>
                <w:rFonts w:ascii="GHEA Grapalat" w:hAnsi="GHEA Grapalat" w:cs="Sylfaen"/>
                <w:i/>
                <w:sz w:val="20"/>
                <w:lang w:val="pt-BR"/>
              </w:rPr>
              <w:t>25</w:t>
            </w:r>
            <w:r w:rsidRPr="005E1F72">
              <w:rPr>
                <w:rFonts w:ascii="GHEA Grapalat" w:hAnsi="GHEA Grapalat" w:cs="Sylfaen"/>
                <w:i/>
                <w:sz w:val="20"/>
                <w:lang w:val="pt-BR"/>
              </w:rPr>
              <w:t xml:space="preserve">  թ. կնքված </w:t>
            </w:r>
          </w:p>
          <w:p w14:paraId="277B09C7" w14:textId="2F4303E2"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xml:space="preserve">                 </w:t>
            </w:r>
            <w:r w:rsidR="00513CB2" w:rsidRPr="00F566BF">
              <w:rPr>
                <w:rFonts w:ascii="GHEA Grapalat" w:hAnsi="GHEA Grapalat"/>
                <w:i/>
                <w:sz w:val="18"/>
                <w:lang w:val="hy-AM"/>
              </w:rPr>
              <w:t xml:space="preserve">                    </w:t>
            </w:r>
            <w:r w:rsidR="00BB2ECF">
              <w:rPr>
                <w:rFonts w:ascii="GHEA Grapalat" w:hAnsi="GHEA Grapalat"/>
                <w:i/>
                <w:sz w:val="18"/>
                <w:lang w:val="hy-AM"/>
              </w:rPr>
              <w:t>ԵՔ-ՀԲՄԽԾՁԲ-25/46</w:t>
            </w:r>
            <w:r w:rsidR="00513CB2">
              <w:rPr>
                <w:rFonts w:ascii="GHEA Grapalat" w:hAnsi="GHEA Grapalat"/>
                <w:i/>
                <w:sz w:val="18"/>
                <w:lang w:val="hy-AM"/>
              </w:rPr>
              <w:t xml:space="preserve"> </w:t>
            </w:r>
            <w:r w:rsidRPr="005E1F72">
              <w:rPr>
                <w:rFonts w:ascii="GHEA Grapalat" w:hAnsi="GHEA Grapalat" w:cs="Sylfaen"/>
                <w:i/>
                <w:sz w:val="20"/>
                <w:lang w:val="pt-BR"/>
              </w:rPr>
              <w:t xml:space="preserve"> ծածկագրով պայմանագրի</w:t>
            </w:r>
          </w:p>
          <w:p w14:paraId="3632EDD6" w14:textId="77777777" w:rsidR="004E4A23" w:rsidRPr="00F32F71" w:rsidRDefault="004E4A23" w:rsidP="004E4A23">
            <w:pPr>
              <w:tabs>
                <w:tab w:val="left" w:pos="360"/>
                <w:tab w:val="left" w:pos="540"/>
              </w:tabs>
              <w:jc w:val="center"/>
              <w:rPr>
                <w:rFonts w:ascii="Sylfaen" w:hAnsi="Sylfaen" w:cs="Sylfaen"/>
                <w:b/>
                <w:bCs/>
                <w:lang w:val="pt-BR"/>
              </w:rPr>
            </w:pPr>
          </w:p>
          <w:p w14:paraId="5ADAFCB6" w14:textId="77777777" w:rsidR="004E4A23" w:rsidRPr="00470810" w:rsidRDefault="004E4A23" w:rsidP="004E4A23">
            <w:pPr>
              <w:jc w:val="right"/>
              <w:rPr>
                <w:rFonts w:ascii="GHEA Grapalat" w:hAnsi="GHEA Grapalat"/>
                <w:i/>
                <w:sz w:val="18"/>
              </w:rPr>
            </w:pPr>
          </w:p>
          <w:p w14:paraId="1E1DC762" w14:textId="77777777" w:rsidR="004E4A23" w:rsidRDefault="004E4A23" w:rsidP="004E4A23">
            <w:pPr>
              <w:rPr>
                <w:rFonts w:ascii="GHEA Grapalat" w:hAnsi="GHEA Grapalat" w:cs="GHEA Grapalat"/>
                <w:sz w:val="22"/>
                <w:szCs w:val="22"/>
                <w:lang w:val="hy-AM"/>
              </w:rPr>
            </w:pPr>
          </w:p>
          <w:p w14:paraId="7776B857" w14:textId="77777777" w:rsidR="004E4A23" w:rsidRDefault="004E4A23" w:rsidP="004E4A23">
            <w:pPr>
              <w:rPr>
                <w:rFonts w:ascii="GHEA Grapalat" w:hAnsi="GHEA Grapalat" w:cs="GHEA Grapalat"/>
                <w:sz w:val="22"/>
                <w:szCs w:val="22"/>
                <w:lang w:val="hy-AM"/>
              </w:rPr>
            </w:pPr>
          </w:p>
          <w:p w14:paraId="208AD539" w14:textId="77777777" w:rsidR="004E4A23" w:rsidRDefault="004E4A23" w:rsidP="004E4A23">
            <w:pPr>
              <w:rPr>
                <w:rFonts w:ascii="GHEA Grapalat" w:hAnsi="GHEA Grapalat" w:cs="GHEA Grapalat"/>
                <w:sz w:val="22"/>
                <w:szCs w:val="22"/>
                <w:lang w:val="hy-AM"/>
              </w:rPr>
            </w:pPr>
          </w:p>
          <w:p w14:paraId="0922A9AD" w14:textId="77777777" w:rsidR="004E4A23" w:rsidRDefault="004E4A23" w:rsidP="004E4A23">
            <w:pPr>
              <w:rPr>
                <w:rFonts w:ascii="GHEA Grapalat" w:hAnsi="GHEA Grapalat" w:cs="GHEA Grapalat"/>
                <w:sz w:val="22"/>
                <w:szCs w:val="22"/>
                <w:lang w:val="hy-AM"/>
              </w:rPr>
            </w:pPr>
          </w:p>
          <w:p w14:paraId="11D40DA5" w14:textId="77777777" w:rsidR="004E4A23" w:rsidRPr="00635053" w:rsidRDefault="004E4A23" w:rsidP="004E4A23">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0F1C2479" w14:textId="77777777" w:rsidR="004E4A23" w:rsidRPr="00635053" w:rsidRDefault="004E4A23" w:rsidP="004E4A23">
            <w:pPr>
              <w:jc w:val="center"/>
              <w:rPr>
                <w:rFonts w:ascii="GHEA Grapalat" w:hAnsi="GHEA Grapalat" w:cs="GHEA Grapalat"/>
                <w:sz w:val="22"/>
                <w:szCs w:val="22"/>
                <w:lang w:val="hy-AM"/>
              </w:rPr>
            </w:pPr>
          </w:p>
          <w:p w14:paraId="45AFEBE8" w14:textId="77777777" w:rsidR="004E4A23" w:rsidRPr="005E1F72" w:rsidRDefault="004E4A23" w:rsidP="004E4A23">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08F9F4BB" w14:textId="77777777" w:rsidR="004E4A23" w:rsidRDefault="004E4A23" w:rsidP="004E4A23">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782E6E6A" w14:textId="77777777" w:rsidR="004E4A23" w:rsidRPr="005E1F72" w:rsidRDefault="004E4A23" w:rsidP="004E4A23">
            <w:pPr>
              <w:jc w:val="both"/>
              <w:rPr>
                <w:rFonts w:ascii="GHEA Grapalat" w:hAnsi="GHEA Grapalat"/>
                <w:sz w:val="22"/>
                <w:szCs w:val="22"/>
                <w:vertAlign w:val="superscript"/>
                <w:lang w:val="es-ES"/>
              </w:rPr>
            </w:pPr>
          </w:p>
          <w:p w14:paraId="284ED976" w14:textId="77777777" w:rsidR="004E4A23" w:rsidRPr="00E5270C" w:rsidRDefault="004E4A23" w:rsidP="004E4A23">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 xml:space="preserve">. </w:t>
            </w:r>
            <w:proofErr w:type="spellStart"/>
            <w:r w:rsidRPr="00635053">
              <w:rPr>
                <w:rFonts w:ascii="GHEA Grapalat" w:hAnsi="GHEA Grapalat" w:cs="Sylfaen"/>
                <w:sz w:val="20"/>
                <w:szCs w:val="20"/>
                <w:lang w:val="es-ES"/>
              </w:rPr>
              <w:t>կնքված</w:t>
            </w:r>
            <w:proofErr w:type="spellEnd"/>
          </w:p>
          <w:p w14:paraId="73F94E91" w14:textId="1A3061A5" w:rsidR="004E4A23" w:rsidRPr="005E1F72" w:rsidRDefault="004E4A23" w:rsidP="004E4A23">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3E48148D" w14:textId="77777777" w:rsidR="004E4A23" w:rsidRPr="005E1F72" w:rsidRDefault="004E4A23" w:rsidP="004E4A23">
            <w:pPr>
              <w:jc w:val="both"/>
              <w:rPr>
                <w:rFonts w:ascii="GHEA Grapalat" w:hAnsi="GHEA Grapalat" w:cs="Sylfaen"/>
                <w:vertAlign w:val="superscript"/>
                <w:lang w:val="es-ES"/>
              </w:rPr>
            </w:pPr>
          </w:p>
          <w:p w14:paraId="6E493312" w14:textId="77777777" w:rsidR="004E4A23" w:rsidRPr="005E1F72" w:rsidRDefault="004E4A23" w:rsidP="004E4A23">
            <w:pPr>
              <w:jc w:val="both"/>
              <w:rPr>
                <w:rFonts w:ascii="GHEA Grapalat" w:hAnsi="GHEA Grapalat"/>
                <w:sz w:val="22"/>
                <w:szCs w:val="22"/>
                <w:u w:val="single"/>
                <w:lang w:val="es-ES"/>
              </w:rPr>
            </w:pPr>
          </w:p>
          <w:p w14:paraId="09392F2E" w14:textId="1CC5B75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68174CFC" w14:textId="77777777" w:rsidR="00405693" w:rsidRDefault="00405693" w:rsidP="004E4A23">
            <w:pPr>
              <w:jc w:val="both"/>
              <w:rPr>
                <w:rFonts w:ascii="GHEA Grapalat" w:hAnsi="GHEA Grapalat" w:cs="Sylfaen"/>
                <w:sz w:val="20"/>
                <w:szCs w:val="20"/>
                <w:lang w:val="es-ES"/>
              </w:rPr>
            </w:pPr>
          </w:p>
          <w:p w14:paraId="71D3B214" w14:textId="7777777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 xml:space="preserve">20  </w:t>
            </w:r>
            <w:r>
              <w:rPr>
                <w:rFonts w:ascii="GHEA Grapalat" w:hAnsi="GHEA Grapalat" w:cs="Sylfaen"/>
                <w:sz w:val="20"/>
                <w:szCs w:val="20"/>
                <w:lang w:val="es-ES"/>
              </w:rPr>
              <w:t>թ</w:t>
            </w:r>
            <w:proofErr w:type="gramEnd"/>
            <w:r>
              <w:rPr>
                <w:rFonts w:ascii="GHEA Grapalat" w:hAnsi="GHEA Grapalat" w:cs="Sylfaen"/>
                <w:sz w:val="20"/>
                <w:szCs w:val="20"/>
                <w:lang w:val="es-ES"/>
              </w:rPr>
              <w:t>-</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61639636" w14:textId="596C12B5" w:rsidR="004E4A23" w:rsidRDefault="004E4A23" w:rsidP="004E4A23">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448673A7" w14:textId="77777777" w:rsidR="004E4A23" w:rsidRDefault="004E4A23" w:rsidP="004E4A23">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750FA5EE" w14:textId="77777777" w:rsidR="004E4A23" w:rsidRDefault="004E4A23" w:rsidP="004E4A23">
            <w:pPr>
              <w:jc w:val="both"/>
              <w:rPr>
                <w:rFonts w:ascii="GHEA Grapalat" w:hAnsi="GHEA Grapalat" w:cs="Sylfaen"/>
                <w:sz w:val="20"/>
                <w:szCs w:val="20"/>
                <w:lang w:val="es-ES"/>
              </w:rPr>
            </w:pPr>
          </w:p>
          <w:p w14:paraId="745D9A9D" w14:textId="3971BD3F" w:rsidR="004E4A23" w:rsidRPr="00E5270C"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w:t>
            </w:r>
            <w:r w:rsidR="00EF6E29">
              <w:rPr>
                <w:rFonts w:ascii="GHEA Grapalat" w:hAnsi="GHEA Grapalat" w:cs="Sylfaen"/>
                <w:sz w:val="20"/>
                <w:szCs w:val="20"/>
                <w:lang w:val="es-ES"/>
              </w:rPr>
              <w:t>2</w:t>
            </w:r>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6015C51" w14:textId="77777777" w:rsidR="004E4A23" w:rsidRPr="00513F14" w:rsidRDefault="004E4A23" w:rsidP="004E4A23">
            <w:pPr>
              <w:jc w:val="center"/>
              <w:rPr>
                <w:rFonts w:ascii="GHEA Grapalat" w:hAnsi="GHEA Grapalat" w:cs="GHEA Grapalat"/>
                <w:sz w:val="22"/>
                <w:szCs w:val="22"/>
                <w:lang w:val="es-ES"/>
              </w:rPr>
            </w:pPr>
          </w:p>
          <w:p w14:paraId="3D3F5CD4" w14:textId="77777777" w:rsidR="004E4A23" w:rsidRDefault="004E4A23" w:rsidP="004E4A23">
            <w:pPr>
              <w:ind w:firstLine="709"/>
              <w:jc w:val="both"/>
              <w:rPr>
                <w:lang w:val="es-ES"/>
              </w:rPr>
            </w:pPr>
          </w:p>
          <w:p w14:paraId="42D8FCD8" w14:textId="77777777" w:rsidR="004E4A23" w:rsidRDefault="004E4A23" w:rsidP="004E4A23">
            <w:pPr>
              <w:ind w:firstLine="709"/>
              <w:jc w:val="both"/>
              <w:rPr>
                <w:lang w:val="es-ES"/>
              </w:rPr>
            </w:pPr>
          </w:p>
          <w:p w14:paraId="1968BD6B" w14:textId="77777777" w:rsidR="004E4A23" w:rsidRDefault="004E4A23" w:rsidP="004E4A23">
            <w:pPr>
              <w:ind w:firstLine="709"/>
              <w:jc w:val="both"/>
              <w:rPr>
                <w:lang w:val="es-ES"/>
              </w:rPr>
            </w:pPr>
          </w:p>
          <w:p w14:paraId="62376844" w14:textId="77777777" w:rsidR="004E4A23" w:rsidRDefault="004E4A23" w:rsidP="004E4A23">
            <w:pPr>
              <w:ind w:firstLine="709"/>
              <w:jc w:val="both"/>
              <w:rPr>
                <w:lang w:val="es-ES"/>
              </w:rPr>
            </w:pPr>
          </w:p>
          <w:p w14:paraId="02A7F3F7" w14:textId="77777777" w:rsidR="004E4A23" w:rsidRPr="009A5836" w:rsidRDefault="004E4A23" w:rsidP="004E4A23">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0046F67E" w14:textId="77777777" w:rsidR="004E4A23" w:rsidRDefault="004E4A23" w:rsidP="004E4A23">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D6AF640" w14:textId="77777777" w:rsidR="004E4A23" w:rsidRPr="009A5836" w:rsidRDefault="004E4A23" w:rsidP="004E4A23">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B75C1BF" w14:textId="77777777" w:rsidR="004E4A23" w:rsidRPr="009A5836" w:rsidRDefault="004E4A23" w:rsidP="004E4A23">
            <w:pPr>
              <w:jc w:val="right"/>
              <w:rPr>
                <w:rFonts w:ascii="GHEA Grapalat" w:hAnsi="GHEA Grapalat"/>
                <w:sz w:val="20"/>
                <w:lang w:val="hy-AM"/>
              </w:rPr>
            </w:pPr>
            <w:r w:rsidRPr="009A5836">
              <w:rPr>
                <w:rFonts w:ascii="GHEA Grapalat" w:hAnsi="GHEA Grapalat"/>
                <w:sz w:val="20"/>
                <w:lang w:val="hy-AM"/>
              </w:rPr>
              <w:t xml:space="preserve">    </w:t>
            </w:r>
          </w:p>
          <w:p w14:paraId="7F96976C" w14:textId="77777777" w:rsidR="004E4A23" w:rsidRDefault="004E4A23" w:rsidP="004E4A23">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4F3BFEAC" w14:textId="77777777" w:rsidR="004E4A23" w:rsidRDefault="004E4A23" w:rsidP="004E4A23">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4BA5F0D0" w14:textId="77777777" w:rsidR="004E4A23"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13"/>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14"/>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B1256D" w14:textId="77777777" w:rsidR="005149A9" w:rsidRDefault="005149A9">
      <w:r>
        <w:separator/>
      </w:r>
    </w:p>
  </w:endnote>
  <w:endnote w:type="continuationSeparator" w:id="0">
    <w:p w14:paraId="43A0ADD5" w14:textId="77777777" w:rsidR="005149A9" w:rsidRDefault="00514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30F767" w14:textId="77777777" w:rsidR="005149A9" w:rsidRDefault="005149A9">
      <w:r>
        <w:separator/>
      </w:r>
    </w:p>
  </w:footnote>
  <w:footnote w:type="continuationSeparator" w:id="0">
    <w:p w14:paraId="21B8CF6A" w14:textId="77777777" w:rsidR="005149A9" w:rsidRDefault="005149A9">
      <w:r>
        <w:continuationSeparator/>
      </w:r>
    </w:p>
  </w:footnote>
  <w:footnote w:id="1">
    <w:p w14:paraId="119334DF" w14:textId="77777777" w:rsidR="008059DB" w:rsidRDefault="008059DB" w:rsidP="008059DB">
      <w:pPr>
        <w:pStyle w:val="FootnoteText"/>
        <w:rPr>
          <w:rFonts w:asciiTheme="minorHAnsi" w:hAnsiTheme="minorHAnsi"/>
          <w:lang w:val="hy-AM"/>
        </w:rPr>
      </w:pPr>
      <w:r>
        <w:rPr>
          <w:rStyle w:val="FootnoteReference"/>
        </w:rPr>
        <w:footnoteRef/>
      </w:r>
      <w:r>
        <w:t xml:space="preserve"> </w:t>
      </w:r>
      <w:r>
        <w:rPr>
          <w:rFonts w:ascii="GHEA Grapalat" w:hAnsi="GHEA Grapalat" w:cs="Sylfaen"/>
          <w:b/>
          <w:i/>
          <w:iCs/>
          <w:noProof/>
          <w:lang w:val="hy-AM"/>
        </w:rPr>
        <w:t>որակավորումը սահմանել համաձայն ՀՀ քաղաքաշինության կոմիտեի կողմից տրամադրվող հավաստագրի</w:t>
      </w:r>
    </w:p>
  </w:footnote>
  <w:footnote w:id="2">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3">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7">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09F7E7FA" w14:textId="7F44E7C6" w:rsidR="0008536B" w:rsidRPr="00AD2285" w:rsidRDefault="0008536B">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9">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E2E721A"/>
    <w:multiLevelType w:val="hybridMultilevel"/>
    <w:tmpl w:val="46102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2"/>
  </w:num>
  <w:num w:numId="2" w16cid:durableId="1608543227">
    <w:abstractNumId w:val="8"/>
  </w:num>
  <w:num w:numId="3" w16cid:durableId="1163819955">
    <w:abstractNumId w:val="19"/>
  </w:num>
  <w:num w:numId="4" w16cid:durableId="1174689483">
    <w:abstractNumId w:val="15"/>
  </w:num>
  <w:num w:numId="5" w16cid:durableId="579799691">
    <w:abstractNumId w:val="24"/>
  </w:num>
  <w:num w:numId="6" w16cid:durableId="72355419">
    <w:abstractNumId w:val="22"/>
    <w:lvlOverride w:ilvl="0">
      <w:startOverride w:val="1"/>
    </w:lvlOverride>
    <w:lvlOverride w:ilvl="1"/>
    <w:lvlOverride w:ilvl="2"/>
    <w:lvlOverride w:ilvl="3"/>
    <w:lvlOverride w:ilvl="4"/>
    <w:lvlOverride w:ilvl="5"/>
    <w:lvlOverride w:ilvl="6"/>
    <w:lvlOverride w:ilvl="7"/>
    <w:lvlOverride w:ilvl="8"/>
  </w:num>
  <w:num w:numId="7" w16cid:durableId="10796010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7"/>
  </w:num>
  <w:num w:numId="10" w16cid:durableId="2033219715">
    <w:abstractNumId w:val="5"/>
  </w:num>
  <w:num w:numId="11" w16cid:durableId="2121681057">
    <w:abstractNumId w:val="7"/>
  </w:num>
  <w:num w:numId="12" w16cid:durableId="1177887081">
    <w:abstractNumId w:val="28"/>
  </w:num>
  <w:num w:numId="13" w16cid:durableId="1087531473">
    <w:abstractNumId w:val="25"/>
  </w:num>
  <w:num w:numId="14" w16cid:durableId="1989898819">
    <w:abstractNumId w:val="11"/>
  </w:num>
  <w:num w:numId="15" w16cid:durableId="1722704565">
    <w:abstractNumId w:val="26"/>
  </w:num>
  <w:num w:numId="16" w16cid:durableId="270550459">
    <w:abstractNumId w:val="14"/>
  </w:num>
  <w:num w:numId="17" w16cid:durableId="1346326557">
    <w:abstractNumId w:val="6"/>
  </w:num>
  <w:num w:numId="18" w16cid:durableId="795952545">
    <w:abstractNumId w:val="1"/>
  </w:num>
  <w:num w:numId="19" w16cid:durableId="1130442947">
    <w:abstractNumId w:val="4"/>
  </w:num>
  <w:num w:numId="20" w16cid:durableId="366301439">
    <w:abstractNumId w:val="3"/>
  </w:num>
  <w:num w:numId="21" w16cid:durableId="1796287460">
    <w:abstractNumId w:val="29"/>
  </w:num>
  <w:num w:numId="22" w16cid:durableId="1703357523">
    <w:abstractNumId w:val="27"/>
  </w:num>
  <w:num w:numId="23" w16cid:durableId="1800225600">
    <w:abstractNumId w:val="23"/>
  </w:num>
  <w:num w:numId="24" w16cid:durableId="173808293">
    <w:abstractNumId w:val="0"/>
  </w:num>
  <w:num w:numId="25" w16cid:durableId="964384315">
    <w:abstractNumId w:val="13"/>
  </w:num>
  <w:num w:numId="26" w16cid:durableId="133259512">
    <w:abstractNumId w:val="16"/>
  </w:num>
  <w:num w:numId="27" w16cid:durableId="109983424">
    <w:abstractNumId w:val="21"/>
  </w:num>
  <w:num w:numId="28" w16cid:durableId="352153748">
    <w:abstractNumId w:val="10"/>
  </w:num>
  <w:num w:numId="29" w16cid:durableId="1170219024">
    <w:abstractNumId w:val="9"/>
  </w:num>
  <w:num w:numId="30" w16cid:durableId="1554270000">
    <w:abstractNumId w:val="12"/>
  </w:num>
  <w:num w:numId="31" w16cid:durableId="1113285084">
    <w:abstractNumId w:val="20"/>
  </w:num>
  <w:num w:numId="32" w16cid:durableId="500892976">
    <w:abstractNumId w:val="2"/>
  </w:num>
  <w:num w:numId="33" w16cid:durableId="36274878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7F"/>
    <w:rsid w:val="000644FD"/>
    <w:rsid w:val="00065A86"/>
    <w:rsid w:val="00065C3B"/>
    <w:rsid w:val="000661C0"/>
    <w:rsid w:val="000677B2"/>
    <w:rsid w:val="000704B9"/>
    <w:rsid w:val="00070880"/>
    <w:rsid w:val="00070DBB"/>
    <w:rsid w:val="0007131E"/>
    <w:rsid w:val="00071D1C"/>
    <w:rsid w:val="00072104"/>
    <w:rsid w:val="00073430"/>
    <w:rsid w:val="000735B0"/>
    <w:rsid w:val="00073A04"/>
    <w:rsid w:val="00073A09"/>
    <w:rsid w:val="00074FD7"/>
    <w:rsid w:val="00075997"/>
    <w:rsid w:val="00076416"/>
    <w:rsid w:val="00077062"/>
    <w:rsid w:val="00077BB9"/>
    <w:rsid w:val="00080C4E"/>
    <w:rsid w:val="00080E73"/>
    <w:rsid w:val="00080EC6"/>
    <w:rsid w:val="00081FAF"/>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2ABE"/>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914"/>
    <w:rsid w:val="000E2D7B"/>
    <w:rsid w:val="000E2FED"/>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11AD"/>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557"/>
    <w:rsid w:val="00183FEA"/>
    <w:rsid w:val="00184AC8"/>
    <w:rsid w:val="00184D18"/>
    <w:rsid w:val="00184F17"/>
    <w:rsid w:val="00185684"/>
    <w:rsid w:val="0018591C"/>
    <w:rsid w:val="00185DF9"/>
    <w:rsid w:val="00186B27"/>
    <w:rsid w:val="0019138A"/>
    <w:rsid w:val="00191D5F"/>
    <w:rsid w:val="00192606"/>
    <w:rsid w:val="00192A1F"/>
    <w:rsid w:val="00192B49"/>
    <w:rsid w:val="0019305C"/>
    <w:rsid w:val="001932A7"/>
    <w:rsid w:val="0019355A"/>
    <w:rsid w:val="00193871"/>
    <w:rsid w:val="00193F14"/>
    <w:rsid w:val="0019419E"/>
    <w:rsid w:val="00194598"/>
    <w:rsid w:val="00194DBD"/>
    <w:rsid w:val="00195835"/>
    <w:rsid w:val="00195F24"/>
    <w:rsid w:val="00196487"/>
    <w:rsid w:val="00196EAA"/>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244"/>
    <w:rsid w:val="001B25D3"/>
    <w:rsid w:val="001B2E6C"/>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32C3"/>
    <w:rsid w:val="00224049"/>
    <w:rsid w:val="002240AB"/>
    <w:rsid w:val="002250D8"/>
    <w:rsid w:val="0022515E"/>
    <w:rsid w:val="002252CD"/>
    <w:rsid w:val="00225654"/>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585"/>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ADE"/>
    <w:rsid w:val="002F2B23"/>
    <w:rsid w:val="002F2C5F"/>
    <w:rsid w:val="002F2CE0"/>
    <w:rsid w:val="002F35FE"/>
    <w:rsid w:val="002F4517"/>
    <w:rsid w:val="002F6164"/>
    <w:rsid w:val="002F6FA0"/>
    <w:rsid w:val="002F7A7E"/>
    <w:rsid w:val="00301193"/>
    <w:rsid w:val="0030129D"/>
    <w:rsid w:val="00303732"/>
    <w:rsid w:val="0030380E"/>
    <w:rsid w:val="00303829"/>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5B"/>
    <w:rsid w:val="003A17B2"/>
    <w:rsid w:val="003A2BE0"/>
    <w:rsid w:val="003A2FEF"/>
    <w:rsid w:val="003A377C"/>
    <w:rsid w:val="003A39D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2879"/>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77E"/>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276"/>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4C63"/>
    <w:rsid w:val="00496328"/>
    <w:rsid w:val="00496E18"/>
    <w:rsid w:val="004974D8"/>
    <w:rsid w:val="00497F18"/>
    <w:rsid w:val="004A0593"/>
    <w:rsid w:val="004A1734"/>
    <w:rsid w:val="004A1C5D"/>
    <w:rsid w:val="004A1CC7"/>
    <w:rsid w:val="004A26AE"/>
    <w:rsid w:val="004A3051"/>
    <w:rsid w:val="004A3507"/>
    <w:rsid w:val="004A4D69"/>
    <w:rsid w:val="004A6E44"/>
    <w:rsid w:val="004A712A"/>
    <w:rsid w:val="004A7722"/>
    <w:rsid w:val="004B0A7C"/>
    <w:rsid w:val="004B2363"/>
    <w:rsid w:val="004B24A0"/>
    <w:rsid w:val="004B28E1"/>
    <w:rsid w:val="004B29B7"/>
    <w:rsid w:val="004B2F56"/>
    <w:rsid w:val="004B383E"/>
    <w:rsid w:val="004B3CA1"/>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374"/>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3CB2"/>
    <w:rsid w:val="005149A9"/>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1E23"/>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5588"/>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87F4B"/>
    <w:rsid w:val="005900F2"/>
    <w:rsid w:val="005918A4"/>
    <w:rsid w:val="00592A50"/>
    <w:rsid w:val="005939DE"/>
    <w:rsid w:val="0059404D"/>
    <w:rsid w:val="00594A3F"/>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3AEC"/>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126"/>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27F"/>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87B"/>
    <w:rsid w:val="0071689A"/>
    <w:rsid w:val="00716BD3"/>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1F26"/>
    <w:rsid w:val="007930CD"/>
    <w:rsid w:val="00793108"/>
    <w:rsid w:val="00793E8B"/>
    <w:rsid w:val="007942E8"/>
    <w:rsid w:val="00794790"/>
    <w:rsid w:val="00794CDD"/>
    <w:rsid w:val="0079574B"/>
    <w:rsid w:val="00796076"/>
    <w:rsid w:val="007961A6"/>
    <w:rsid w:val="007964F9"/>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243"/>
    <w:rsid w:val="007B297E"/>
    <w:rsid w:val="007B29A0"/>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12DE"/>
    <w:rsid w:val="007F1314"/>
    <w:rsid w:val="007F1F51"/>
    <w:rsid w:val="007F281F"/>
    <w:rsid w:val="007F3495"/>
    <w:rsid w:val="007F503F"/>
    <w:rsid w:val="007F5A5F"/>
    <w:rsid w:val="007F6722"/>
    <w:rsid w:val="008013DA"/>
    <w:rsid w:val="00804243"/>
    <w:rsid w:val="0080437A"/>
    <w:rsid w:val="008059DB"/>
    <w:rsid w:val="00805C27"/>
    <w:rsid w:val="008061D6"/>
    <w:rsid w:val="008069F0"/>
    <w:rsid w:val="00807178"/>
    <w:rsid w:val="0080763E"/>
    <w:rsid w:val="00807F1E"/>
    <w:rsid w:val="00807F3B"/>
    <w:rsid w:val="008105B4"/>
    <w:rsid w:val="00811D16"/>
    <w:rsid w:val="00811D9C"/>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382D"/>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5D70"/>
    <w:rsid w:val="00896212"/>
    <w:rsid w:val="0089622B"/>
    <w:rsid w:val="00896630"/>
    <w:rsid w:val="00896A13"/>
    <w:rsid w:val="00897CFE"/>
    <w:rsid w:val="008A0AF2"/>
    <w:rsid w:val="008A120F"/>
    <w:rsid w:val="008A1E8D"/>
    <w:rsid w:val="008A24FA"/>
    <w:rsid w:val="008A2FF1"/>
    <w:rsid w:val="008A345D"/>
    <w:rsid w:val="008A3652"/>
    <w:rsid w:val="008A3C43"/>
    <w:rsid w:val="008A403C"/>
    <w:rsid w:val="008A4BAB"/>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14B"/>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66D6"/>
    <w:rsid w:val="0093713C"/>
    <w:rsid w:val="009371D2"/>
    <w:rsid w:val="009374A0"/>
    <w:rsid w:val="00937B6A"/>
    <w:rsid w:val="00940C2A"/>
    <w:rsid w:val="00941136"/>
    <w:rsid w:val="009414B2"/>
    <w:rsid w:val="00941728"/>
    <w:rsid w:val="00941924"/>
    <w:rsid w:val="009427CA"/>
    <w:rsid w:val="00943563"/>
    <w:rsid w:val="009457D1"/>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6B5D"/>
    <w:rsid w:val="009A73D5"/>
    <w:rsid w:val="009A73F9"/>
    <w:rsid w:val="009A7805"/>
    <w:rsid w:val="009A796C"/>
    <w:rsid w:val="009A7E8F"/>
    <w:rsid w:val="009B0273"/>
    <w:rsid w:val="009B0824"/>
    <w:rsid w:val="009B0DA1"/>
    <w:rsid w:val="009B3CA3"/>
    <w:rsid w:val="009B46B2"/>
    <w:rsid w:val="009B5889"/>
    <w:rsid w:val="009B58F7"/>
    <w:rsid w:val="009B5ED1"/>
    <w:rsid w:val="009B6D58"/>
    <w:rsid w:val="009C192F"/>
    <w:rsid w:val="009C1A9B"/>
    <w:rsid w:val="009C1D0F"/>
    <w:rsid w:val="009C370D"/>
    <w:rsid w:val="009C3A21"/>
    <w:rsid w:val="009C3B73"/>
    <w:rsid w:val="009C3EC5"/>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4FAD"/>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27B"/>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4DC3"/>
    <w:rsid w:val="00AB5AF2"/>
    <w:rsid w:val="00AB5D5B"/>
    <w:rsid w:val="00AB5E50"/>
    <w:rsid w:val="00AB64C0"/>
    <w:rsid w:val="00AB6EFD"/>
    <w:rsid w:val="00AB7008"/>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DC0"/>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322"/>
    <w:rsid w:val="00B36E56"/>
    <w:rsid w:val="00B36F0A"/>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2ECF"/>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091"/>
    <w:rsid w:val="00BE6363"/>
    <w:rsid w:val="00BE6F5D"/>
    <w:rsid w:val="00BE7276"/>
    <w:rsid w:val="00BE7FE1"/>
    <w:rsid w:val="00BF0913"/>
    <w:rsid w:val="00BF4538"/>
    <w:rsid w:val="00BF46D6"/>
    <w:rsid w:val="00BF4FFD"/>
    <w:rsid w:val="00BF5421"/>
    <w:rsid w:val="00BF6DCA"/>
    <w:rsid w:val="00BF6FDA"/>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5E7A"/>
    <w:rsid w:val="00C16602"/>
    <w:rsid w:val="00C16F3F"/>
    <w:rsid w:val="00C17414"/>
    <w:rsid w:val="00C20643"/>
    <w:rsid w:val="00C207A1"/>
    <w:rsid w:val="00C2151D"/>
    <w:rsid w:val="00C22421"/>
    <w:rsid w:val="00C232E0"/>
    <w:rsid w:val="00C2362E"/>
    <w:rsid w:val="00C2384E"/>
    <w:rsid w:val="00C23B1B"/>
    <w:rsid w:val="00C23D48"/>
    <w:rsid w:val="00C23F1D"/>
    <w:rsid w:val="00C24256"/>
    <w:rsid w:val="00C25873"/>
    <w:rsid w:val="00C26B4D"/>
    <w:rsid w:val="00C26CF7"/>
    <w:rsid w:val="00C2729D"/>
    <w:rsid w:val="00C309BE"/>
    <w:rsid w:val="00C3130B"/>
    <w:rsid w:val="00C31373"/>
    <w:rsid w:val="00C324F0"/>
    <w:rsid w:val="00C33DB6"/>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301"/>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4D6"/>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B7CE8"/>
    <w:rsid w:val="00CC0A8D"/>
    <w:rsid w:val="00CC16CF"/>
    <w:rsid w:val="00CC16D6"/>
    <w:rsid w:val="00CC3419"/>
    <w:rsid w:val="00CC3A77"/>
    <w:rsid w:val="00CC43F3"/>
    <w:rsid w:val="00CC49B7"/>
    <w:rsid w:val="00CC518E"/>
    <w:rsid w:val="00CC73F0"/>
    <w:rsid w:val="00CC7693"/>
    <w:rsid w:val="00CD043A"/>
    <w:rsid w:val="00CD0B41"/>
    <w:rsid w:val="00CD0CC7"/>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1BE"/>
    <w:rsid w:val="00CE3A99"/>
    <w:rsid w:val="00CE432D"/>
    <w:rsid w:val="00CE4D1D"/>
    <w:rsid w:val="00CE5687"/>
    <w:rsid w:val="00CE693C"/>
    <w:rsid w:val="00CE7B83"/>
    <w:rsid w:val="00CE7BF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53C"/>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D5"/>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5E53"/>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AA1"/>
    <w:rsid w:val="00DD4BE2"/>
    <w:rsid w:val="00DD4F48"/>
    <w:rsid w:val="00DD51F0"/>
    <w:rsid w:val="00DD56AA"/>
    <w:rsid w:val="00DD5CF9"/>
    <w:rsid w:val="00DD66E7"/>
    <w:rsid w:val="00DD6FDA"/>
    <w:rsid w:val="00DE1323"/>
    <w:rsid w:val="00DE134D"/>
    <w:rsid w:val="00DE13BC"/>
    <w:rsid w:val="00DE1B2F"/>
    <w:rsid w:val="00DE1C00"/>
    <w:rsid w:val="00DE1C5E"/>
    <w:rsid w:val="00DE26D9"/>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70D"/>
    <w:rsid w:val="00E26A48"/>
    <w:rsid w:val="00E26DCE"/>
    <w:rsid w:val="00E275CF"/>
    <w:rsid w:val="00E304EB"/>
    <w:rsid w:val="00E30D12"/>
    <w:rsid w:val="00E31A0F"/>
    <w:rsid w:val="00E326DD"/>
    <w:rsid w:val="00E327B8"/>
    <w:rsid w:val="00E33B72"/>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55FB0"/>
    <w:rsid w:val="00E6008B"/>
    <w:rsid w:val="00E6044F"/>
    <w:rsid w:val="00E60526"/>
    <w:rsid w:val="00E61E2C"/>
    <w:rsid w:val="00E6367A"/>
    <w:rsid w:val="00E638EF"/>
    <w:rsid w:val="00E63C8D"/>
    <w:rsid w:val="00E64337"/>
    <w:rsid w:val="00E65132"/>
    <w:rsid w:val="00E656BF"/>
    <w:rsid w:val="00E65F37"/>
    <w:rsid w:val="00E66866"/>
    <w:rsid w:val="00E67103"/>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1355"/>
    <w:rsid w:val="00E92272"/>
    <w:rsid w:val="00E92352"/>
    <w:rsid w:val="00E92BAA"/>
    <w:rsid w:val="00E93CA2"/>
    <w:rsid w:val="00E9479B"/>
    <w:rsid w:val="00E94D7F"/>
    <w:rsid w:val="00E9585C"/>
    <w:rsid w:val="00E95E47"/>
    <w:rsid w:val="00E968EF"/>
    <w:rsid w:val="00E969ED"/>
    <w:rsid w:val="00E97179"/>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4B1"/>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0E6F"/>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6BC2"/>
    <w:rsid w:val="00F2770D"/>
    <w:rsid w:val="00F27778"/>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2F0"/>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1770"/>
    <w:rsid w:val="00F930CD"/>
    <w:rsid w:val="00F932ED"/>
    <w:rsid w:val="00F93C26"/>
    <w:rsid w:val="00F9427D"/>
    <w:rsid w:val="00F9448B"/>
    <w:rsid w:val="00F9495C"/>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4D0"/>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uiPriority w:val="99"/>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72895237">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02470715">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4085786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6539713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209758292">
      <w:bodyDiv w:val="1"/>
      <w:marLeft w:val="0"/>
      <w:marRight w:val="0"/>
      <w:marTop w:val="0"/>
      <w:marBottom w:val="0"/>
      <w:divBdr>
        <w:top w:val="none" w:sz="0" w:space="0" w:color="auto"/>
        <w:left w:val="none" w:sz="0" w:space="0" w:color="auto"/>
        <w:bottom w:val="none" w:sz="0" w:space="0" w:color="auto"/>
        <w:right w:val="none" w:sz="0" w:space="0" w:color="auto"/>
      </w:divBdr>
    </w:div>
    <w:div w:id="1240869960">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47177574">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86181839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21084982">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66638093">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iam.grigoryan@yereva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1</Pages>
  <Words>21014</Words>
  <Characters>119781</Characters>
  <Application>Microsoft Office Word</Application>
  <DocSecurity>0</DocSecurity>
  <Lines>998</Lines>
  <Paragraphs>281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140514</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14</cp:lastModifiedBy>
  <cp:revision>66</cp:revision>
  <cp:lastPrinted>2018-02-16T07:12:00Z</cp:lastPrinted>
  <dcterms:created xsi:type="dcterms:W3CDTF">2025-03-04T12:43:00Z</dcterms:created>
  <dcterms:modified xsi:type="dcterms:W3CDTF">2025-05-26T08:47:00Z</dcterms:modified>
</cp:coreProperties>
</file>